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95FF471" w14:textId="77777777" w:rsidR="00883133" w:rsidRPr="00233816" w:rsidRDefault="00233816" w:rsidP="0021515E">
      <w:pPr>
        <w:spacing w:line="360" w:lineRule="auto"/>
        <w:jc w:val="center"/>
        <w:rPr>
          <w:rFonts w:ascii="Arial" w:hAnsi="Arial" w:cs="Arial"/>
          <w:b/>
          <w:sz w:val="22"/>
          <w:szCs w:val="22"/>
          <w:u w:val="single"/>
        </w:rPr>
      </w:pPr>
      <w:r w:rsidRPr="00233816">
        <w:rPr>
          <w:rFonts w:ascii="Arial" w:hAnsi="Arial" w:cs="Arial"/>
          <w:b/>
          <w:sz w:val="22"/>
          <w:szCs w:val="22"/>
          <w:u w:val="single"/>
        </w:rPr>
        <w:t xml:space="preserve">CUSC </w:t>
      </w:r>
      <w:r w:rsidR="00F14B61" w:rsidRPr="00233816">
        <w:rPr>
          <w:rFonts w:ascii="Arial" w:hAnsi="Arial" w:cs="Arial"/>
          <w:b/>
          <w:sz w:val="22"/>
          <w:szCs w:val="22"/>
          <w:u w:val="single"/>
        </w:rPr>
        <w:t>SECTION 15</w:t>
      </w:r>
    </w:p>
    <w:p w14:paraId="4131464D" w14:textId="77777777" w:rsidR="00883133" w:rsidRPr="00030187" w:rsidRDefault="00883133" w:rsidP="0021515E">
      <w:pPr>
        <w:spacing w:line="360" w:lineRule="auto"/>
        <w:jc w:val="center"/>
        <w:rPr>
          <w:rFonts w:ascii="Arial" w:hAnsi="Arial" w:cs="Arial"/>
          <w:b/>
          <w:sz w:val="22"/>
          <w:szCs w:val="22"/>
        </w:rPr>
      </w:pPr>
    </w:p>
    <w:p w14:paraId="1A62DB1B" w14:textId="77777777" w:rsidR="00D62AA5" w:rsidRDefault="00883133" w:rsidP="0021515E">
      <w:pPr>
        <w:spacing w:line="360" w:lineRule="auto"/>
        <w:jc w:val="center"/>
        <w:rPr>
          <w:rFonts w:ascii="Arial" w:hAnsi="Arial" w:cs="Arial"/>
          <w:b/>
          <w:sz w:val="22"/>
          <w:szCs w:val="22"/>
          <w:u w:val="single"/>
        </w:rPr>
      </w:pPr>
      <w:r w:rsidRPr="00233816">
        <w:rPr>
          <w:rFonts w:ascii="Arial" w:hAnsi="Arial" w:cs="Arial"/>
          <w:b/>
          <w:sz w:val="22"/>
          <w:szCs w:val="22"/>
          <w:u w:val="single"/>
        </w:rPr>
        <w:t xml:space="preserve">USER COMMITMENT </w:t>
      </w:r>
      <w:r w:rsidR="002F4189" w:rsidRPr="00233816">
        <w:rPr>
          <w:rFonts w:ascii="Arial" w:hAnsi="Arial" w:cs="Arial"/>
          <w:b/>
          <w:sz w:val="22"/>
          <w:szCs w:val="22"/>
          <w:u w:val="single"/>
        </w:rPr>
        <w:t>METHODOLOGY</w:t>
      </w:r>
    </w:p>
    <w:p w14:paraId="5D7C5A32" w14:textId="77777777" w:rsidR="00233816" w:rsidRDefault="00233816" w:rsidP="0021515E">
      <w:pPr>
        <w:spacing w:line="360" w:lineRule="auto"/>
        <w:jc w:val="center"/>
        <w:rPr>
          <w:rFonts w:ascii="Arial" w:hAnsi="Arial" w:cs="Arial"/>
          <w:b/>
          <w:sz w:val="22"/>
          <w:szCs w:val="22"/>
          <w:u w:val="single"/>
        </w:rPr>
      </w:pPr>
    </w:p>
    <w:p w14:paraId="069D23A2" w14:textId="77777777" w:rsidR="00233816" w:rsidRDefault="00233816" w:rsidP="0021515E">
      <w:pPr>
        <w:spacing w:line="360" w:lineRule="auto"/>
        <w:jc w:val="center"/>
        <w:rPr>
          <w:rFonts w:ascii="Arial" w:hAnsi="Arial" w:cs="Arial"/>
          <w:b/>
          <w:sz w:val="22"/>
          <w:szCs w:val="22"/>
          <w:u w:val="single"/>
        </w:rPr>
      </w:pPr>
      <w:r>
        <w:rPr>
          <w:rFonts w:ascii="Arial" w:hAnsi="Arial" w:cs="Arial"/>
          <w:b/>
          <w:sz w:val="22"/>
          <w:szCs w:val="22"/>
          <w:u w:val="single"/>
        </w:rPr>
        <w:t>CONTENTS</w:t>
      </w:r>
    </w:p>
    <w:p w14:paraId="556CADCE" w14:textId="77777777" w:rsidR="00233816" w:rsidRDefault="00233816" w:rsidP="00233816">
      <w:pPr>
        <w:spacing w:line="360" w:lineRule="auto"/>
        <w:rPr>
          <w:rFonts w:ascii="Arial" w:hAnsi="Arial" w:cs="Arial"/>
          <w:b/>
          <w:sz w:val="22"/>
          <w:szCs w:val="22"/>
          <w:u w:val="single"/>
        </w:rPr>
      </w:pPr>
    </w:p>
    <w:p w14:paraId="45549B44" w14:textId="77777777" w:rsidR="00233816" w:rsidRDefault="00233816" w:rsidP="00233816">
      <w:pPr>
        <w:spacing w:line="360" w:lineRule="auto"/>
        <w:rPr>
          <w:rFonts w:ascii="Arial" w:hAnsi="Arial" w:cs="Arial"/>
          <w:b/>
          <w:sz w:val="22"/>
          <w:szCs w:val="22"/>
          <w:u w:val="single"/>
        </w:rPr>
      </w:pPr>
    </w:p>
    <w:p w14:paraId="59D55AF7" w14:textId="77777777" w:rsidR="00233816" w:rsidRPr="00755D9E" w:rsidRDefault="00233816" w:rsidP="00233816">
      <w:pPr>
        <w:spacing w:line="360" w:lineRule="auto"/>
        <w:rPr>
          <w:rFonts w:ascii="Arial" w:hAnsi="Arial" w:cs="Arial"/>
          <w:b/>
          <w:sz w:val="22"/>
          <w:szCs w:val="22"/>
        </w:rPr>
      </w:pPr>
      <w:r w:rsidRPr="00755D9E">
        <w:rPr>
          <w:rFonts w:ascii="Arial" w:hAnsi="Arial" w:cs="Arial"/>
          <w:b/>
          <w:sz w:val="22"/>
          <w:szCs w:val="22"/>
        </w:rPr>
        <w:t xml:space="preserve">Part </w:t>
      </w:r>
      <w:r w:rsidR="00996110">
        <w:rPr>
          <w:rFonts w:ascii="Arial" w:hAnsi="Arial" w:cs="Arial"/>
          <w:b/>
          <w:sz w:val="22"/>
          <w:szCs w:val="22"/>
        </w:rPr>
        <w:t>One</w:t>
      </w:r>
      <w:r w:rsidRPr="00755D9E">
        <w:rPr>
          <w:rFonts w:ascii="Arial" w:hAnsi="Arial" w:cs="Arial"/>
          <w:b/>
          <w:sz w:val="22"/>
          <w:szCs w:val="22"/>
        </w:rPr>
        <w:tab/>
        <w:t>Introduction</w:t>
      </w:r>
    </w:p>
    <w:p w14:paraId="690F98B5" w14:textId="77777777" w:rsidR="00233816" w:rsidRPr="00755D9E" w:rsidRDefault="00233816" w:rsidP="00233816">
      <w:pPr>
        <w:spacing w:line="360" w:lineRule="auto"/>
        <w:rPr>
          <w:rFonts w:ascii="Arial" w:hAnsi="Arial" w:cs="Arial"/>
          <w:b/>
          <w:sz w:val="22"/>
          <w:szCs w:val="22"/>
        </w:rPr>
      </w:pPr>
    </w:p>
    <w:p w14:paraId="166255F0" w14:textId="77777777" w:rsidR="00233816" w:rsidRPr="00755D9E" w:rsidRDefault="00233816" w:rsidP="00233816">
      <w:pPr>
        <w:spacing w:line="360" w:lineRule="auto"/>
        <w:rPr>
          <w:rFonts w:ascii="Arial" w:hAnsi="Arial" w:cs="Arial"/>
          <w:b/>
          <w:sz w:val="22"/>
          <w:szCs w:val="22"/>
        </w:rPr>
      </w:pPr>
      <w:r w:rsidRPr="00755D9E">
        <w:rPr>
          <w:rFonts w:ascii="Arial" w:hAnsi="Arial" w:cs="Arial"/>
          <w:b/>
          <w:sz w:val="22"/>
          <w:szCs w:val="22"/>
        </w:rPr>
        <w:t xml:space="preserve">Part </w:t>
      </w:r>
      <w:r w:rsidR="00996110">
        <w:rPr>
          <w:rFonts w:ascii="Arial" w:hAnsi="Arial" w:cs="Arial"/>
          <w:b/>
          <w:sz w:val="22"/>
          <w:szCs w:val="22"/>
        </w:rPr>
        <w:t>Two</w:t>
      </w:r>
      <w:r w:rsidR="00996110">
        <w:rPr>
          <w:rFonts w:ascii="Arial" w:hAnsi="Arial" w:cs="Arial"/>
          <w:b/>
          <w:sz w:val="22"/>
          <w:szCs w:val="22"/>
        </w:rPr>
        <w:tab/>
      </w:r>
      <w:r w:rsidRPr="00755D9E">
        <w:rPr>
          <w:rFonts w:ascii="Arial" w:hAnsi="Arial" w:cs="Arial"/>
          <w:b/>
          <w:sz w:val="22"/>
          <w:szCs w:val="22"/>
        </w:rPr>
        <w:t>Calculation of Cancellation Charge</w:t>
      </w:r>
    </w:p>
    <w:p w14:paraId="5587872B" w14:textId="77777777" w:rsidR="00233816" w:rsidRPr="00755D9E" w:rsidRDefault="00233816" w:rsidP="00233816">
      <w:pPr>
        <w:spacing w:line="360" w:lineRule="auto"/>
        <w:rPr>
          <w:rFonts w:ascii="Arial" w:hAnsi="Arial" w:cs="Arial"/>
          <w:b/>
          <w:sz w:val="22"/>
          <w:szCs w:val="22"/>
        </w:rPr>
      </w:pPr>
    </w:p>
    <w:p w14:paraId="4B595230" w14:textId="77777777" w:rsidR="00233816" w:rsidRPr="00755D9E" w:rsidRDefault="00233816" w:rsidP="00233816">
      <w:pPr>
        <w:spacing w:line="360" w:lineRule="auto"/>
        <w:ind w:left="1440" w:hanging="1440"/>
        <w:rPr>
          <w:rFonts w:ascii="Arial" w:hAnsi="Arial" w:cs="Arial"/>
          <w:b/>
          <w:sz w:val="22"/>
          <w:szCs w:val="22"/>
        </w:rPr>
      </w:pPr>
      <w:r w:rsidRPr="00755D9E">
        <w:rPr>
          <w:rFonts w:ascii="Arial" w:hAnsi="Arial" w:cs="Arial"/>
          <w:b/>
          <w:sz w:val="22"/>
          <w:szCs w:val="22"/>
        </w:rPr>
        <w:t xml:space="preserve">Part </w:t>
      </w:r>
      <w:r w:rsidR="00996110">
        <w:rPr>
          <w:rFonts w:ascii="Arial" w:hAnsi="Arial" w:cs="Arial"/>
          <w:b/>
          <w:sz w:val="22"/>
          <w:szCs w:val="22"/>
        </w:rPr>
        <w:t>Three</w:t>
      </w:r>
      <w:r w:rsidRPr="00755D9E">
        <w:rPr>
          <w:rFonts w:ascii="Arial" w:hAnsi="Arial" w:cs="Arial"/>
          <w:b/>
          <w:sz w:val="22"/>
          <w:szCs w:val="22"/>
        </w:rPr>
        <w:tab/>
        <w:t>Calculation of Cancellation Charge Secured Amount and Credit Requirements</w:t>
      </w:r>
    </w:p>
    <w:p w14:paraId="3CB2E5E9" w14:textId="77777777" w:rsidR="00233816" w:rsidRPr="00755D9E" w:rsidRDefault="00233816" w:rsidP="00233816">
      <w:pPr>
        <w:spacing w:line="360" w:lineRule="auto"/>
        <w:rPr>
          <w:rFonts w:ascii="Arial" w:hAnsi="Arial" w:cs="Arial"/>
          <w:b/>
          <w:sz w:val="22"/>
          <w:szCs w:val="22"/>
        </w:rPr>
      </w:pPr>
    </w:p>
    <w:p w14:paraId="362AF9C1" w14:textId="77777777" w:rsidR="00233816" w:rsidRPr="00755D9E" w:rsidRDefault="00233816" w:rsidP="00996110">
      <w:pPr>
        <w:spacing w:line="360" w:lineRule="auto"/>
        <w:ind w:left="1440" w:hanging="1440"/>
        <w:rPr>
          <w:rFonts w:ascii="Arial" w:hAnsi="Arial" w:cs="Arial"/>
          <w:b/>
          <w:sz w:val="22"/>
          <w:szCs w:val="22"/>
        </w:rPr>
      </w:pPr>
      <w:r w:rsidRPr="00755D9E">
        <w:rPr>
          <w:rFonts w:ascii="Arial" w:hAnsi="Arial" w:cs="Arial"/>
          <w:b/>
          <w:sz w:val="22"/>
          <w:szCs w:val="22"/>
        </w:rPr>
        <w:t xml:space="preserve">Part </w:t>
      </w:r>
      <w:r w:rsidR="00996110">
        <w:rPr>
          <w:rFonts w:ascii="Arial" w:hAnsi="Arial" w:cs="Arial"/>
          <w:b/>
          <w:sz w:val="22"/>
          <w:szCs w:val="22"/>
        </w:rPr>
        <w:t>Four</w:t>
      </w:r>
      <w:r w:rsidR="00996110">
        <w:rPr>
          <w:rFonts w:ascii="Arial" w:hAnsi="Arial" w:cs="Arial"/>
          <w:b/>
          <w:sz w:val="22"/>
          <w:szCs w:val="22"/>
        </w:rPr>
        <w:tab/>
      </w:r>
      <w:r w:rsidRPr="00755D9E">
        <w:rPr>
          <w:rFonts w:ascii="Arial" w:hAnsi="Arial" w:cs="Arial"/>
          <w:b/>
          <w:sz w:val="22"/>
          <w:szCs w:val="22"/>
        </w:rPr>
        <w:t>Reconciliation of Actual Attributable Works Cancellation Charge</w:t>
      </w:r>
    </w:p>
    <w:p w14:paraId="29BC4059" w14:textId="77777777" w:rsidR="00233816" w:rsidRDefault="00233816" w:rsidP="0021515E">
      <w:pPr>
        <w:spacing w:line="360" w:lineRule="auto"/>
        <w:jc w:val="center"/>
        <w:rPr>
          <w:rFonts w:ascii="Arial" w:hAnsi="Arial" w:cs="Arial"/>
          <w:b/>
          <w:sz w:val="22"/>
          <w:szCs w:val="22"/>
          <w:u w:val="single"/>
        </w:rPr>
      </w:pPr>
    </w:p>
    <w:p w14:paraId="35FD6B00" w14:textId="77777777" w:rsidR="00233816" w:rsidRDefault="00233816" w:rsidP="0021515E">
      <w:pPr>
        <w:spacing w:line="360" w:lineRule="auto"/>
        <w:jc w:val="center"/>
        <w:rPr>
          <w:rFonts w:ascii="Arial" w:hAnsi="Arial" w:cs="Arial"/>
          <w:b/>
          <w:sz w:val="22"/>
          <w:szCs w:val="22"/>
          <w:u w:val="single"/>
        </w:rPr>
      </w:pPr>
    </w:p>
    <w:p w14:paraId="55FEC294" w14:textId="77777777" w:rsidR="00233816" w:rsidRDefault="00233816" w:rsidP="0021515E">
      <w:pPr>
        <w:spacing w:line="360" w:lineRule="auto"/>
        <w:jc w:val="center"/>
        <w:rPr>
          <w:rFonts w:ascii="Arial" w:hAnsi="Arial" w:cs="Arial"/>
          <w:b/>
          <w:sz w:val="22"/>
          <w:szCs w:val="22"/>
          <w:u w:val="single"/>
        </w:rPr>
      </w:pPr>
    </w:p>
    <w:p w14:paraId="297B90F7" w14:textId="77777777" w:rsidR="00233816" w:rsidRPr="00233816" w:rsidRDefault="00233816" w:rsidP="0021515E">
      <w:pPr>
        <w:spacing w:line="360" w:lineRule="auto"/>
        <w:jc w:val="center"/>
        <w:rPr>
          <w:rFonts w:ascii="Arial" w:hAnsi="Arial" w:cs="Arial"/>
          <w:b/>
          <w:sz w:val="22"/>
          <w:szCs w:val="22"/>
          <w:u w:val="single"/>
        </w:rPr>
      </w:pPr>
    </w:p>
    <w:p w14:paraId="04752E79" w14:textId="77777777" w:rsidR="00D80F1D" w:rsidRPr="00030187" w:rsidRDefault="00233816" w:rsidP="00D80F1D">
      <w:pPr>
        <w:spacing w:line="360" w:lineRule="auto"/>
        <w:jc w:val="both"/>
        <w:rPr>
          <w:rFonts w:ascii="Arial" w:hAnsi="Arial" w:cs="Arial"/>
          <w:b/>
          <w:sz w:val="22"/>
          <w:szCs w:val="22"/>
          <w:u w:val="single"/>
        </w:rPr>
      </w:pPr>
      <w:r>
        <w:rPr>
          <w:rFonts w:ascii="Arial" w:hAnsi="Arial" w:cs="Arial"/>
          <w:b/>
          <w:sz w:val="22"/>
          <w:szCs w:val="22"/>
        </w:rPr>
        <w:br w:type="page"/>
      </w:r>
      <w:r w:rsidR="00D80F1D" w:rsidRPr="00030187">
        <w:rPr>
          <w:rFonts w:ascii="Arial" w:hAnsi="Arial" w:cs="Arial"/>
          <w:b/>
          <w:sz w:val="22"/>
          <w:szCs w:val="22"/>
          <w:u w:val="single"/>
        </w:rPr>
        <w:lastRenderedPageBreak/>
        <w:t xml:space="preserve">PART </w:t>
      </w:r>
      <w:r w:rsidR="00D80F1D">
        <w:rPr>
          <w:rFonts w:ascii="Arial" w:hAnsi="Arial" w:cs="Arial"/>
          <w:b/>
          <w:sz w:val="22"/>
          <w:szCs w:val="22"/>
          <w:u w:val="single"/>
        </w:rPr>
        <w:t>ONE</w:t>
      </w:r>
      <w:r w:rsidR="00D80F1D">
        <w:rPr>
          <w:rFonts w:ascii="Arial" w:hAnsi="Arial" w:cs="Arial"/>
          <w:b/>
          <w:sz w:val="22"/>
          <w:szCs w:val="22"/>
          <w:u w:val="single"/>
        </w:rPr>
        <w:tab/>
        <w:t>INTRODUCTION</w:t>
      </w:r>
    </w:p>
    <w:p w14:paraId="1E848A29" w14:textId="77777777" w:rsidR="005A7A0F" w:rsidRPr="00030187" w:rsidRDefault="005A7A0F" w:rsidP="0021515E">
      <w:pPr>
        <w:tabs>
          <w:tab w:val="num" w:pos="900"/>
        </w:tabs>
        <w:spacing w:line="360" w:lineRule="auto"/>
        <w:ind w:left="900" w:hanging="900"/>
        <w:jc w:val="both"/>
        <w:rPr>
          <w:rFonts w:ascii="Arial" w:hAnsi="Arial" w:cs="Arial"/>
          <w:sz w:val="22"/>
          <w:szCs w:val="22"/>
        </w:rPr>
      </w:pPr>
    </w:p>
    <w:p w14:paraId="5DB51531" w14:textId="61B47BA9" w:rsidR="00DD0744" w:rsidRPr="00030187" w:rsidRDefault="005028E0" w:rsidP="005028E0">
      <w:pPr>
        <w:spacing w:line="360" w:lineRule="auto"/>
        <w:ind w:left="720" w:hanging="720"/>
        <w:jc w:val="both"/>
        <w:rPr>
          <w:rFonts w:ascii="Arial" w:hAnsi="Arial" w:cs="Arial"/>
          <w:sz w:val="22"/>
          <w:szCs w:val="22"/>
        </w:rPr>
      </w:pPr>
      <w:r w:rsidRPr="00AB26A3">
        <w:rPr>
          <w:rFonts w:ascii="Arial" w:hAnsi="Arial" w:cs="Arial"/>
          <w:b/>
          <w:sz w:val="22"/>
          <w:szCs w:val="22"/>
        </w:rPr>
        <w:t>1</w:t>
      </w:r>
      <w:r w:rsidRPr="00030187">
        <w:rPr>
          <w:rFonts w:ascii="Arial" w:hAnsi="Arial" w:cs="Arial"/>
          <w:sz w:val="22"/>
          <w:szCs w:val="22"/>
        </w:rPr>
        <w:tab/>
      </w:r>
      <w:r w:rsidR="00DD0744" w:rsidRPr="00030187">
        <w:rPr>
          <w:rFonts w:ascii="Arial" w:hAnsi="Arial" w:cs="Arial"/>
          <w:sz w:val="22"/>
          <w:szCs w:val="22"/>
        </w:rPr>
        <w:t xml:space="preserve">Where </w:t>
      </w:r>
      <w:r w:rsidRPr="00030187">
        <w:rPr>
          <w:rFonts w:ascii="Arial" w:hAnsi="Arial" w:cs="Arial"/>
          <w:sz w:val="22"/>
          <w:szCs w:val="22"/>
        </w:rPr>
        <w:t>(a) a</w:t>
      </w:r>
      <w:r w:rsidR="00DD0744" w:rsidRPr="00030187">
        <w:rPr>
          <w:rFonts w:ascii="Arial" w:hAnsi="Arial" w:cs="Arial"/>
          <w:sz w:val="22"/>
          <w:szCs w:val="22"/>
        </w:rPr>
        <w:t xml:space="preserve"> </w:t>
      </w:r>
      <w:r w:rsidR="00DD0744" w:rsidRPr="00030187">
        <w:rPr>
          <w:rFonts w:ascii="Arial" w:hAnsi="Arial" w:cs="Arial"/>
          <w:b/>
          <w:sz w:val="22"/>
          <w:szCs w:val="22"/>
        </w:rPr>
        <w:t>Construction Agreement</w:t>
      </w:r>
      <w:r w:rsidR="00DD0744" w:rsidRPr="00030187">
        <w:rPr>
          <w:rFonts w:ascii="Arial" w:hAnsi="Arial" w:cs="Arial"/>
          <w:sz w:val="22"/>
          <w:szCs w:val="22"/>
        </w:rPr>
        <w:t xml:space="preserve"> and/or a </w:t>
      </w:r>
      <w:r w:rsidR="00DD0744" w:rsidRPr="00030187">
        <w:rPr>
          <w:rFonts w:ascii="Arial" w:hAnsi="Arial" w:cs="Arial"/>
          <w:b/>
          <w:sz w:val="22"/>
          <w:szCs w:val="22"/>
        </w:rPr>
        <w:t>Bilateral Connection Agreement</w:t>
      </w:r>
      <w:r w:rsidR="00DD0744" w:rsidRPr="00030187">
        <w:rPr>
          <w:rFonts w:ascii="Arial" w:hAnsi="Arial" w:cs="Arial"/>
          <w:sz w:val="22"/>
          <w:szCs w:val="22"/>
        </w:rPr>
        <w:t xml:space="preserve"> or </w:t>
      </w:r>
      <w:r w:rsidR="00DD0744" w:rsidRPr="00030187">
        <w:rPr>
          <w:rFonts w:ascii="Arial" w:hAnsi="Arial" w:cs="Arial"/>
          <w:b/>
          <w:sz w:val="22"/>
          <w:szCs w:val="22"/>
        </w:rPr>
        <w:t>Bilateral Embedded Generation</w:t>
      </w:r>
      <w:r w:rsidR="00DD0744" w:rsidRPr="00030187">
        <w:rPr>
          <w:rFonts w:ascii="Arial" w:hAnsi="Arial" w:cs="Arial"/>
          <w:sz w:val="22"/>
          <w:szCs w:val="22"/>
        </w:rPr>
        <w:t xml:space="preserve"> </w:t>
      </w:r>
      <w:r w:rsidR="00DD0744" w:rsidRPr="00030187">
        <w:rPr>
          <w:rFonts w:ascii="Arial" w:hAnsi="Arial" w:cs="Arial"/>
          <w:b/>
          <w:sz w:val="22"/>
          <w:szCs w:val="22"/>
        </w:rPr>
        <w:t>Agreement</w:t>
      </w:r>
      <w:r w:rsidR="00DD0744" w:rsidRPr="00030187">
        <w:rPr>
          <w:rFonts w:ascii="Arial" w:hAnsi="Arial" w:cs="Arial"/>
          <w:sz w:val="22"/>
          <w:szCs w:val="22"/>
        </w:rPr>
        <w:t xml:space="preserve"> between a </w:t>
      </w:r>
      <w:r w:rsidR="00DD0744" w:rsidRPr="00030187">
        <w:rPr>
          <w:rFonts w:ascii="Arial" w:hAnsi="Arial" w:cs="Arial"/>
          <w:b/>
          <w:sz w:val="22"/>
          <w:szCs w:val="22"/>
        </w:rPr>
        <w:t>User</w:t>
      </w:r>
      <w:r w:rsidR="00DD0744" w:rsidRPr="00030187">
        <w:rPr>
          <w:rFonts w:ascii="Arial" w:hAnsi="Arial" w:cs="Arial"/>
          <w:sz w:val="22"/>
          <w:szCs w:val="22"/>
        </w:rPr>
        <w:t xml:space="preserve"> </w:t>
      </w:r>
      <w:r w:rsidR="00EE0601">
        <w:rPr>
          <w:rFonts w:ascii="Arial" w:hAnsi="Arial" w:cs="Arial"/>
          <w:sz w:val="22"/>
          <w:szCs w:val="22"/>
        </w:rPr>
        <w:t xml:space="preserve">in respect of </w:t>
      </w:r>
      <w:r w:rsidR="00DD0744" w:rsidRPr="00030187">
        <w:rPr>
          <w:rFonts w:ascii="Arial" w:hAnsi="Arial" w:cs="Arial"/>
          <w:sz w:val="22"/>
          <w:szCs w:val="22"/>
        </w:rPr>
        <w:t xml:space="preserve">the categories specified below and </w:t>
      </w:r>
      <w:r w:rsidR="00DD0744" w:rsidRPr="00030187">
        <w:rPr>
          <w:rFonts w:ascii="Arial" w:hAnsi="Arial" w:cs="Arial"/>
          <w:b/>
          <w:sz w:val="22"/>
          <w:szCs w:val="22"/>
        </w:rPr>
        <w:t>The Company</w:t>
      </w:r>
      <w:r w:rsidR="00DD0744" w:rsidRPr="00030187">
        <w:rPr>
          <w:rFonts w:ascii="Arial" w:hAnsi="Arial" w:cs="Arial"/>
          <w:sz w:val="22"/>
          <w:szCs w:val="22"/>
        </w:rPr>
        <w:t xml:space="preserve"> is terminated or </w:t>
      </w:r>
      <w:r w:rsidRPr="00030187">
        <w:rPr>
          <w:rFonts w:ascii="Arial" w:hAnsi="Arial" w:cs="Arial"/>
          <w:sz w:val="22"/>
          <w:szCs w:val="22"/>
        </w:rPr>
        <w:t xml:space="preserve">(b) </w:t>
      </w:r>
      <w:r w:rsidR="00DD0744" w:rsidRPr="00030187">
        <w:rPr>
          <w:rFonts w:ascii="Arial" w:hAnsi="Arial" w:cs="Arial"/>
          <w:sz w:val="22"/>
          <w:szCs w:val="22"/>
        </w:rPr>
        <w:t xml:space="preserve">there is a reduction in </w:t>
      </w:r>
      <w:r w:rsidR="00DD0744" w:rsidRPr="00030187">
        <w:rPr>
          <w:rFonts w:ascii="Arial" w:hAnsi="Arial" w:cs="Arial"/>
          <w:b/>
          <w:sz w:val="22"/>
          <w:szCs w:val="22"/>
        </w:rPr>
        <w:t>Transmission Entry Capacity</w:t>
      </w:r>
      <w:r w:rsidR="00DD0744" w:rsidRPr="00030187">
        <w:rPr>
          <w:rFonts w:ascii="Arial" w:hAnsi="Arial" w:cs="Arial"/>
          <w:sz w:val="22"/>
          <w:szCs w:val="22"/>
        </w:rPr>
        <w:t xml:space="preserve"> </w:t>
      </w:r>
      <w:ins w:id="0" w:author="Martin Cahill [NESO]" w:date="2025-09-08T17:41:00Z" w16du:dateUtc="2025-09-08T16:41:00Z">
        <w:r w:rsidR="009001A5">
          <w:rPr>
            <w:rFonts w:ascii="Arial" w:hAnsi="Arial" w:cs="Arial"/>
            <w:sz w:val="22"/>
            <w:szCs w:val="22"/>
          </w:rPr>
          <w:t xml:space="preserve">or </w:t>
        </w:r>
      </w:ins>
      <w:ins w:id="1" w:author="Martin Cahill [NESO]" w:date="2025-10-17T16:06:00Z" w16du:dateUtc="2025-10-17T15:06:00Z">
        <w:r w:rsidR="00F96EBF" w:rsidRPr="00F96EBF">
          <w:rPr>
            <w:rFonts w:ascii="Arial" w:hAnsi="Arial" w:cs="Arial"/>
            <w:b/>
            <w:bCs/>
            <w:sz w:val="22"/>
            <w:szCs w:val="22"/>
            <w:rPrChange w:id="2" w:author="Martin Cahill [NESO]" w:date="2025-10-17T16:06:00Z" w16du:dateUtc="2025-10-17T15:06:00Z">
              <w:rPr>
                <w:rFonts w:ascii="Arial" w:hAnsi="Arial" w:cs="Arial"/>
                <w:sz w:val="22"/>
                <w:szCs w:val="22"/>
              </w:rPr>
            </w:rPrChange>
          </w:rPr>
          <w:t>Demand Capacity</w:t>
        </w:r>
      </w:ins>
      <w:ins w:id="3" w:author="Martin Cahill [NESO]" w:date="2025-10-02T17:00:00Z" w16du:dateUtc="2025-10-02T16:00:00Z">
        <w:r w:rsidR="004951B3">
          <w:rPr>
            <w:rFonts w:ascii="Arial" w:hAnsi="Arial" w:cs="Arial"/>
            <w:sz w:val="22"/>
            <w:szCs w:val="22"/>
          </w:rPr>
          <w:t xml:space="preserve"> </w:t>
        </w:r>
      </w:ins>
      <w:r w:rsidRPr="00030187">
        <w:rPr>
          <w:rFonts w:ascii="Arial" w:hAnsi="Arial" w:cs="Arial"/>
          <w:sz w:val="22"/>
          <w:szCs w:val="22"/>
        </w:rPr>
        <w:t xml:space="preserve">by or in respect of such </w:t>
      </w:r>
      <w:r w:rsidRPr="00030187">
        <w:rPr>
          <w:rFonts w:ascii="Arial" w:hAnsi="Arial" w:cs="Arial"/>
          <w:b/>
          <w:sz w:val="22"/>
          <w:szCs w:val="22"/>
        </w:rPr>
        <w:t>User</w:t>
      </w:r>
      <w:r w:rsidRPr="00030187">
        <w:rPr>
          <w:rFonts w:ascii="Arial" w:hAnsi="Arial" w:cs="Arial"/>
          <w:sz w:val="22"/>
          <w:szCs w:val="22"/>
        </w:rPr>
        <w:t xml:space="preserve"> </w:t>
      </w:r>
      <w:r w:rsidR="009F3FF0" w:rsidRPr="00030187">
        <w:rPr>
          <w:rFonts w:ascii="Arial" w:hAnsi="Arial" w:cs="Arial"/>
          <w:sz w:val="22"/>
          <w:szCs w:val="22"/>
        </w:rPr>
        <w:t xml:space="preserve">or </w:t>
      </w:r>
      <w:r w:rsidRPr="00030187">
        <w:rPr>
          <w:rFonts w:ascii="Arial" w:hAnsi="Arial" w:cs="Arial"/>
          <w:sz w:val="22"/>
          <w:szCs w:val="22"/>
        </w:rPr>
        <w:t xml:space="preserve">(c) there is </w:t>
      </w:r>
      <w:r w:rsidR="009F3FF0" w:rsidRPr="00030187">
        <w:rPr>
          <w:rFonts w:ascii="Arial" w:hAnsi="Arial" w:cs="Arial"/>
          <w:sz w:val="22"/>
          <w:szCs w:val="22"/>
        </w:rPr>
        <w:t>a reduction in</w:t>
      </w:r>
      <w:r w:rsidR="009F3FF0" w:rsidRPr="00030187">
        <w:rPr>
          <w:rFonts w:ascii="Arial" w:hAnsi="Arial" w:cs="Arial"/>
          <w:b/>
          <w:sz w:val="22"/>
          <w:szCs w:val="22"/>
        </w:rPr>
        <w:t xml:space="preserve"> Developer Capacity </w:t>
      </w:r>
      <w:r w:rsidRPr="00030187">
        <w:rPr>
          <w:rFonts w:ascii="Arial" w:hAnsi="Arial" w:cs="Arial"/>
          <w:sz w:val="22"/>
          <w:szCs w:val="22"/>
        </w:rPr>
        <w:t>in a</w:t>
      </w:r>
      <w:r w:rsidRPr="00030187">
        <w:rPr>
          <w:rFonts w:ascii="Arial" w:hAnsi="Arial" w:cs="Arial"/>
          <w:b/>
          <w:sz w:val="22"/>
          <w:szCs w:val="22"/>
        </w:rPr>
        <w:t xml:space="preserve"> Construction Agreement </w:t>
      </w:r>
      <w:r w:rsidRPr="00030187">
        <w:rPr>
          <w:rFonts w:ascii="Arial" w:hAnsi="Arial" w:cs="Arial"/>
          <w:sz w:val="22"/>
          <w:szCs w:val="22"/>
        </w:rPr>
        <w:t>prior to the</w:t>
      </w:r>
      <w:r w:rsidRPr="00030187">
        <w:rPr>
          <w:rFonts w:ascii="Arial" w:hAnsi="Arial" w:cs="Arial"/>
          <w:b/>
          <w:sz w:val="22"/>
          <w:szCs w:val="22"/>
        </w:rPr>
        <w:t xml:space="preserve"> Charging Date</w:t>
      </w:r>
      <w:r w:rsidRPr="00030187">
        <w:rPr>
          <w:rFonts w:ascii="Arial" w:hAnsi="Arial" w:cs="Arial"/>
          <w:sz w:val="22"/>
          <w:szCs w:val="22"/>
        </w:rPr>
        <w:t xml:space="preserve">, </w:t>
      </w:r>
      <w:r w:rsidR="00E458B1">
        <w:rPr>
          <w:rFonts w:ascii="Arial" w:hAnsi="Arial" w:cs="Arial"/>
          <w:sz w:val="22"/>
          <w:szCs w:val="22"/>
        </w:rPr>
        <w:t xml:space="preserve">or (d) there is a reduction in </w:t>
      </w:r>
      <w:r w:rsidR="00E458B1">
        <w:rPr>
          <w:rFonts w:ascii="Arial" w:hAnsi="Arial" w:cs="Arial"/>
          <w:b/>
          <w:sz w:val="22"/>
          <w:szCs w:val="22"/>
        </w:rPr>
        <w:t xml:space="preserve">Interconnector User Commitment Capacity </w:t>
      </w:r>
      <w:r w:rsidR="00E458B1">
        <w:rPr>
          <w:rFonts w:ascii="Arial" w:hAnsi="Arial" w:cs="Arial"/>
          <w:sz w:val="22"/>
          <w:szCs w:val="22"/>
        </w:rPr>
        <w:t xml:space="preserve">by or in respect of such </w:t>
      </w:r>
      <w:r w:rsidR="00E458B1">
        <w:rPr>
          <w:rFonts w:ascii="Arial" w:hAnsi="Arial" w:cs="Arial"/>
          <w:b/>
          <w:sz w:val="22"/>
          <w:szCs w:val="22"/>
        </w:rPr>
        <w:t>User,</w:t>
      </w:r>
      <w:r w:rsidR="00E458B1" w:rsidRPr="00030187">
        <w:rPr>
          <w:rFonts w:ascii="Arial" w:hAnsi="Arial" w:cs="Arial"/>
          <w:b/>
          <w:sz w:val="22"/>
          <w:szCs w:val="22"/>
        </w:rPr>
        <w:t xml:space="preserve"> </w:t>
      </w:r>
      <w:r w:rsidR="00DD0744" w:rsidRPr="00030187">
        <w:rPr>
          <w:rFonts w:ascii="Arial" w:hAnsi="Arial" w:cs="Arial"/>
          <w:sz w:val="22"/>
          <w:szCs w:val="22"/>
        </w:rPr>
        <w:t xml:space="preserve">such </w:t>
      </w:r>
      <w:r w:rsidR="00DD0744" w:rsidRPr="00030187">
        <w:rPr>
          <w:rFonts w:ascii="Arial" w:hAnsi="Arial" w:cs="Arial"/>
          <w:b/>
          <w:sz w:val="22"/>
          <w:szCs w:val="22"/>
        </w:rPr>
        <w:t>User</w:t>
      </w:r>
      <w:r w:rsidR="00DD0744" w:rsidRPr="00030187">
        <w:rPr>
          <w:rFonts w:ascii="Arial" w:hAnsi="Arial" w:cs="Arial"/>
          <w:sz w:val="22"/>
          <w:szCs w:val="22"/>
        </w:rPr>
        <w:t xml:space="preserve"> shall pay to </w:t>
      </w:r>
      <w:r w:rsidR="00DD0744" w:rsidRPr="00030187">
        <w:rPr>
          <w:rFonts w:ascii="Arial" w:hAnsi="Arial" w:cs="Arial"/>
          <w:b/>
          <w:sz w:val="22"/>
          <w:szCs w:val="22"/>
        </w:rPr>
        <w:t>The Company</w:t>
      </w:r>
      <w:r w:rsidR="00DD0744" w:rsidRPr="00030187">
        <w:rPr>
          <w:rFonts w:ascii="Arial" w:hAnsi="Arial" w:cs="Arial"/>
          <w:sz w:val="22"/>
          <w:szCs w:val="22"/>
        </w:rPr>
        <w:t xml:space="preserve"> the </w:t>
      </w:r>
      <w:r w:rsidR="00DD0744" w:rsidRPr="00030187">
        <w:rPr>
          <w:rFonts w:ascii="Arial" w:hAnsi="Arial" w:cs="Arial"/>
          <w:b/>
          <w:sz w:val="22"/>
          <w:szCs w:val="22"/>
        </w:rPr>
        <w:t xml:space="preserve">Cancellation Charge </w:t>
      </w:r>
      <w:r w:rsidR="00DD0744" w:rsidRPr="00030187">
        <w:rPr>
          <w:rFonts w:ascii="Arial" w:hAnsi="Arial" w:cs="Arial"/>
          <w:sz w:val="22"/>
          <w:szCs w:val="22"/>
        </w:rPr>
        <w:t xml:space="preserve">calculated and applied in accordance with </w:t>
      </w:r>
      <w:r w:rsidR="00996110" w:rsidRPr="00030187">
        <w:rPr>
          <w:rFonts w:ascii="Arial" w:hAnsi="Arial" w:cs="Arial"/>
          <w:sz w:val="22"/>
          <w:szCs w:val="22"/>
        </w:rPr>
        <w:t>P</w:t>
      </w:r>
      <w:r w:rsidR="00233A40">
        <w:rPr>
          <w:rFonts w:ascii="Arial" w:hAnsi="Arial" w:cs="Arial"/>
          <w:sz w:val="22"/>
          <w:szCs w:val="22"/>
        </w:rPr>
        <w:t xml:space="preserve">art </w:t>
      </w:r>
      <w:r w:rsidR="00996110">
        <w:rPr>
          <w:rFonts w:ascii="Arial" w:hAnsi="Arial" w:cs="Arial"/>
          <w:sz w:val="22"/>
          <w:szCs w:val="22"/>
        </w:rPr>
        <w:t>T</w:t>
      </w:r>
      <w:r w:rsidR="00233A40">
        <w:rPr>
          <w:rFonts w:ascii="Arial" w:hAnsi="Arial" w:cs="Arial"/>
          <w:sz w:val="22"/>
          <w:szCs w:val="22"/>
        </w:rPr>
        <w:t xml:space="preserve">wo </w:t>
      </w:r>
      <w:r w:rsidR="00996110">
        <w:rPr>
          <w:rFonts w:ascii="Arial" w:hAnsi="Arial" w:cs="Arial"/>
          <w:sz w:val="22"/>
          <w:szCs w:val="22"/>
        </w:rPr>
        <w:t xml:space="preserve">of </w:t>
      </w:r>
      <w:r w:rsidR="00755D9E">
        <w:rPr>
          <w:rFonts w:ascii="Arial" w:hAnsi="Arial" w:cs="Arial"/>
          <w:sz w:val="22"/>
          <w:szCs w:val="22"/>
        </w:rPr>
        <w:t xml:space="preserve">this </w:t>
      </w:r>
      <w:r w:rsidR="00DD0744" w:rsidRPr="00030187">
        <w:rPr>
          <w:rFonts w:ascii="Arial" w:hAnsi="Arial" w:cs="Arial"/>
          <w:sz w:val="22"/>
          <w:szCs w:val="22"/>
        </w:rPr>
        <w:t>Section 15</w:t>
      </w:r>
      <w:r w:rsidR="00892EF0" w:rsidRPr="00030187">
        <w:rPr>
          <w:rFonts w:ascii="Arial" w:hAnsi="Arial" w:cs="Arial"/>
          <w:sz w:val="22"/>
          <w:szCs w:val="22"/>
        </w:rPr>
        <w:t xml:space="preserve"> </w:t>
      </w:r>
    </w:p>
    <w:p w14:paraId="06FAF1E4" w14:textId="77777777" w:rsidR="00DD0744" w:rsidRPr="00030187" w:rsidRDefault="00DD0744" w:rsidP="00DD0744">
      <w:pPr>
        <w:spacing w:line="360" w:lineRule="auto"/>
        <w:jc w:val="both"/>
        <w:rPr>
          <w:rFonts w:ascii="Arial" w:hAnsi="Arial" w:cs="Arial"/>
          <w:sz w:val="22"/>
          <w:szCs w:val="22"/>
        </w:rPr>
      </w:pPr>
    </w:p>
    <w:p w14:paraId="641E5952" w14:textId="7316E68C" w:rsidR="008845C0" w:rsidRPr="00030187" w:rsidRDefault="00DD0744" w:rsidP="4C3D7B2B">
      <w:pPr>
        <w:numPr>
          <w:ilvl w:val="0"/>
          <w:numId w:val="15"/>
        </w:numPr>
        <w:spacing w:line="360" w:lineRule="auto"/>
        <w:ind w:hanging="720"/>
        <w:jc w:val="both"/>
        <w:rPr>
          <w:rFonts w:ascii="Arial" w:hAnsi="Arial" w:cs="Arial"/>
          <w:b/>
          <w:bCs/>
          <w:sz w:val="22"/>
          <w:szCs w:val="22"/>
        </w:rPr>
      </w:pPr>
      <w:r w:rsidRPr="3B648EEA">
        <w:rPr>
          <w:rFonts w:ascii="Arial" w:hAnsi="Arial" w:cs="Arial"/>
          <w:sz w:val="22"/>
          <w:szCs w:val="22"/>
        </w:rPr>
        <w:t xml:space="preserve">The </w:t>
      </w:r>
      <w:r w:rsidR="001C58E7" w:rsidRPr="3B648EEA">
        <w:rPr>
          <w:rFonts w:ascii="Arial" w:hAnsi="Arial" w:cs="Arial"/>
          <w:b/>
          <w:bCs/>
          <w:sz w:val="22"/>
          <w:szCs w:val="22"/>
        </w:rPr>
        <w:t>Cancellation Charge</w:t>
      </w:r>
      <w:r w:rsidR="001C58E7" w:rsidRPr="3B648EEA">
        <w:rPr>
          <w:rFonts w:ascii="Arial" w:hAnsi="Arial" w:cs="Arial"/>
          <w:sz w:val="22"/>
          <w:szCs w:val="22"/>
        </w:rPr>
        <w:t xml:space="preserve"> </w:t>
      </w:r>
      <w:r w:rsidRPr="3B648EEA">
        <w:rPr>
          <w:rFonts w:ascii="Arial" w:hAnsi="Arial" w:cs="Arial"/>
          <w:sz w:val="22"/>
          <w:szCs w:val="22"/>
        </w:rPr>
        <w:t xml:space="preserve">is </w:t>
      </w:r>
      <w:r w:rsidR="001C58E7" w:rsidRPr="3B648EEA">
        <w:rPr>
          <w:rFonts w:ascii="Arial" w:hAnsi="Arial" w:cs="Arial"/>
          <w:sz w:val="22"/>
          <w:szCs w:val="22"/>
        </w:rPr>
        <w:t xml:space="preserve">payable by </w:t>
      </w:r>
      <w:r w:rsidR="0023628B" w:rsidRPr="3B648EEA">
        <w:rPr>
          <w:rFonts w:ascii="Arial" w:hAnsi="Arial" w:cs="Arial"/>
          <w:b/>
          <w:bCs/>
          <w:sz w:val="22"/>
          <w:szCs w:val="22"/>
        </w:rPr>
        <w:t xml:space="preserve">Users </w:t>
      </w:r>
      <w:r w:rsidR="00EE0601" w:rsidRPr="3B648EEA">
        <w:rPr>
          <w:rFonts w:ascii="Arial" w:hAnsi="Arial" w:cs="Arial"/>
          <w:sz w:val="22"/>
          <w:szCs w:val="22"/>
        </w:rPr>
        <w:t xml:space="preserve">on termination of agreements with </w:t>
      </w:r>
      <w:r w:rsidR="004F1E36" w:rsidRPr="3B648EEA">
        <w:rPr>
          <w:rFonts w:ascii="Arial" w:hAnsi="Arial" w:cs="Arial"/>
          <w:sz w:val="22"/>
          <w:szCs w:val="22"/>
        </w:rPr>
        <w:t xml:space="preserve">and reductions in </w:t>
      </w:r>
      <w:r w:rsidR="004F1E36" w:rsidRPr="3B648EEA">
        <w:rPr>
          <w:rFonts w:ascii="Arial" w:hAnsi="Arial" w:cs="Arial"/>
          <w:b/>
          <w:bCs/>
          <w:sz w:val="22"/>
          <w:szCs w:val="22"/>
        </w:rPr>
        <w:t>Transmission Entry Capacity</w:t>
      </w:r>
      <w:ins w:id="4" w:author="Martin Cahill [NESO]" w:date="2025-09-08T17:48:00Z">
        <w:r w:rsidR="00A94476" w:rsidRPr="3B648EEA">
          <w:rPr>
            <w:rFonts w:ascii="Arial" w:hAnsi="Arial" w:cs="Arial"/>
            <w:b/>
            <w:bCs/>
            <w:sz w:val="22"/>
            <w:szCs w:val="22"/>
          </w:rPr>
          <w:t xml:space="preserve"> </w:t>
        </w:r>
      </w:ins>
      <w:ins w:id="5" w:author="Matthew Paige-Stimson" w:date="2025-12-11T11:34:00Z">
        <w:del w:id="6" w:author="Martin Cahill" w:date="2026-01-14T15:39:00Z" w16du:dateUtc="2026-01-14T15:39:00Z">
          <w:r w:rsidR="523747C7" w:rsidRPr="3B648EEA" w:rsidDel="00F1726A">
            <w:rPr>
              <w:rFonts w:ascii="Arial" w:hAnsi="Arial" w:cs="Arial"/>
              <w:sz w:val="22"/>
              <w:szCs w:val="22"/>
              <w:rPrChange w:id="7" w:author="Matthew Paige-Stimson" w:date="2025-12-11T11:34:00Z">
                <w:rPr>
                  <w:rFonts w:ascii="Arial" w:hAnsi="Arial" w:cs="Arial"/>
                  <w:b/>
                  <w:bCs/>
                  <w:sz w:val="22"/>
                  <w:szCs w:val="22"/>
                </w:rPr>
              </w:rPrChange>
            </w:rPr>
            <w:delText xml:space="preserve">or </w:delText>
          </w:r>
        </w:del>
      </w:ins>
      <w:permStart w:id="480979283" w:edGrp="everyone"/>
      <w:ins w:id="8" w:author="Martin Cahill [NESO]" w:date="2025-10-17T16:32:00Z">
        <w:del w:id="9" w:author="Martin Cahill" w:date="2026-01-14T15:39:00Z" w16du:dateUtc="2026-01-14T15:39:00Z">
          <w:r w:rsidR="00075C3E" w:rsidRPr="3B648EEA" w:rsidDel="00F1726A">
            <w:rPr>
              <w:rFonts w:ascii="Arial" w:hAnsi="Arial" w:cs="Arial"/>
              <w:b/>
              <w:bCs/>
              <w:sz w:val="22"/>
              <w:szCs w:val="22"/>
            </w:rPr>
            <w:delText>Demand Capacity</w:delText>
          </w:r>
        </w:del>
      </w:ins>
      <w:ins w:id="10" w:author="Martin Cahill [NESO]" w:date="2025-10-30T19:46:00Z">
        <w:del w:id="11" w:author="Martin Cahill" w:date="2026-01-14T15:39:00Z" w16du:dateUtc="2026-01-14T15:39:00Z">
          <w:r w:rsidR="005B15E0" w:rsidRPr="3B648EEA" w:rsidDel="00F1726A">
            <w:rPr>
              <w:rFonts w:ascii="Arial" w:hAnsi="Arial" w:cs="Arial"/>
              <w:b/>
              <w:bCs/>
              <w:sz w:val="22"/>
              <w:szCs w:val="22"/>
            </w:rPr>
            <w:delText xml:space="preserve"> </w:delText>
          </w:r>
        </w:del>
      </w:ins>
      <w:permEnd w:id="480979283"/>
      <w:del w:id="12" w:author="Martin Cahill [NESO]" w:date="2025-10-02T17:12:00Z">
        <w:r w:rsidRPr="3B648EEA" w:rsidDel="00DD0744">
          <w:rPr>
            <w:rFonts w:ascii="Arial" w:hAnsi="Arial" w:cs="Arial"/>
            <w:sz w:val="22"/>
            <w:szCs w:val="22"/>
          </w:rPr>
          <w:delText xml:space="preserve"> </w:delText>
        </w:r>
      </w:del>
      <w:r w:rsidR="004F1E36" w:rsidRPr="3B648EEA">
        <w:rPr>
          <w:rFonts w:ascii="Arial" w:hAnsi="Arial" w:cs="Arial"/>
          <w:sz w:val="22"/>
          <w:szCs w:val="22"/>
        </w:rPr>
        <w:t xml:space="preserve">or </w:t>
      </w:r>
      <w:r w:rsidR="004F1E36" w:rsidRPr="3B648EEA">
        <w:rPr>
          <w:rFonts w:ascii="Arial" w:hAnsi="Arial" w:cs="Arial"/>
          <w:b/>
          <w:bCs/>
          <w:sz w:val="22"/>
          <w:szCs w:val="22"/>
        </w:rPr>
        <w:t>Developer Capacity</w:t>
      </w:r>
      <w:r w:rsidR="00E458B1" w:rsidRPr="3B648EEA">
        <w:rPr>
          <w:rFonts w:ascii="Arial" w:hAnsi="Arial" w:cs="Arial"/>
          <w:sz w:val="22"/>
          <w:szCs w:val="22"/>
        </w:rPr>
        <w:t xml:space="preserve"> or </w:t>
      </w:r>
      <w:r w:rsidR="00E458B1" w:rsidRPr="3B648EEA">
        <w:rPr>
          <w:rFonts w:ascii="Arial" w:hAnsi="Arial" w:cs="Arial"/>
          <w:b/>
          <w:bCs/>
          <w:sz w:val="22"/>
          <w:szCs w:val="22"/>
        </w:rPr>
        <w:t>Interconnector User Commitment Capacity</w:t>
      </w:r>
      <w:ins w:id="13" w:author="Martin Cahill" w:date="2026-01-14T15:40:00Z" w16du:dateUtc="2026-01-14T15:40:00Z">
        <w:r w:rsidR="00F1726A">
          <w:rPr>
            <w:rFonts w:ascii="Arial" w:hAnsi="Arial" w:cs="Arial"/>
            <w:b/>
            <w:bCs/>
            <w:sz w:val="22"/>
            <w:szCs w:val="22"/>
          </w:rPr>
          <w:t xml:space="preserve"> </w:t>
        </w:r>
        <w:r w:rsidR="00F1726A" w:rsidRPr="002E3EB8">
          <w:rPr>
            <w:rFonts w:ascii="Arial" w:hAnsi="Arial" w:cs="Arial"/>
            <w:sz w:val="22"/>
            <w:szCs w:val="22"/>
          </w:rPr>
          <w:t xml:space="preserve">or </w:t>
        </w:r>
        <w:r w:rsidR="00F1726A" w:rsidRPr="3B648EEA">
          <w:rPr>
            <w:rFonts w:ascii="Arial" w:hAnsi="Arial" w:cs="Arial"/>
            <w:b/>
            <w:bCs/>
            <w:sz w:val="22"/>
            <w:szCs w:val="22"/>
          </w:rPr>
          <w:t>Demand Capacity</w:t>
        </w:r>
      </w:ins>
      <w:del w:id="14" w:author="Martin Cahill [NESO]" w:date="2025-11-06T17:37:00Z">
        <w:r w:rsidRPr="3B648EEA" w:rsidDel="00DD0744">
          <w:rPr>
            <w:rFonts w:ascii="Arial" w:hAnsi="Arial" w:cs="Arial"/>
            <w:sz w:val="22"/>
            <w:szCs w:val="22"/>
          </w:rPr>
          <w:delText xml:space="preserve"> in respect of </w:delText>
        </w:r>
        <w:r w:rsidRPr="3B648EEA" w:rsidDel="00DD0744">
          <w:rPr>
            <w:rFonts w:ascii="Arial" w:hAnsi="Arial" w:cs="Arial"/>
            <w:b/>
            <w:bCs/>
            <w:sz w:val="22"/>
            <w:szCs w:val="22"/>
          </w:rPr>
          <w:delText>Users</w:delText>
        </w:r>
        <w:r w:rsidRPr="3B648EEA" w:rsidDel="00DD0744">
          <w:rPr>
            <w:rFonts w:ascii="Arial" w:hAnsi="Arial" w:cs="Arial"/>
            <w:sz w:val="22"/>
            <w:szCs w:val="22"/>
          </w:rPr>
          <w:delText xml:space="preserve"> in the categories of</w:delText>
        </w:r>
        <w:r w:rsidRPr="3B648EEA" w:rsidDel="00DD0744">
          <w:rPr>
            <w:rFonts w:ascii="Arial" w:hAnsi="Arial" w:cs="Arial"/>
            <w:b/>
            <w:bCs/>
            <w:sz w:val="22"/>
            <w:szCs w:val="22"/>
          </w:rPr>
          <w:delText xml:space="preserve"> </w:delText>
        </w:r>
      </w:del>
      <w:ins w:id="15" w:author="Martin Cahill [NESO]" w:date="2025-11-06T17:37:00Z">
        <w:r w:rsidR="007E0AF8" w:rsidRPr="3B648EEA">
          <w:rPr>
            <w:rFonts w:ascii="Arial" w:hAnsi="Arial" w:cs="Arial"/>
            <w:sz w:val="22"/>
            <w:szCs w:val="22"/>
          </w:rPr>
          <w:t>.</w:t>
        </w:r>
      </w:ins>
    </w:p>
    <w:p w14:paraId="7B55800B" w14:textId="77777777" w:rsidR="005028E0" w:rsidRPr="00030187" w:rsidDel="00DD6E31" w:rsidRDefault="005028E0" w:rsidP="005028E0">
      <w:pPr>
        <w:spacing w:line="360" w:lineRule="auto"/>
        <w:ind w:left="360"/>
        <w:jc w:val="both"/>
        <w:rPr>
          <w:del w:id="16" w:author="Martin Cahill [NESO]" w:date="2025-11-06T17:47:00Z" w16du:dateUtc="2025-11-06T17:47:00Z"/>
          <w:rFonts w:ascii="Arial" w:hAnsi="Arial" w:cs="Arial"/>
          <w:b/>
          <w:sz w:val="22"/>
          <w:szCs w:val="22"/>
        </w:rPr>
      </w:pPr>
    </w:p>
    <w:p w14:paraId="1A1E1D5C" w14:textId="44DA2B10" w:rsidR="008845C0" w:rsidRPr="00030187" w:rsidDel="0020748E" w:rsidRDefault="008845C0" w:rsidP="008845C0">
      <w:pPr>
        <w:numPr>
          <w:ilvl w:val="0"/>
          <w:numId w:val="6"/>
        </w:numPr>
        <w:spacing w:line="360" w:lineRule="auto"/>
        <w:jc w:val="both"/>
        <w:rPr>
          <w:del w:id="17" w:author="Martin Cahill [NESO]" w:date="2025-11-06T17:46:00Z" w16du:dateUtc="2025-11-06T17:46:00Z"/>
          <w:rFonts w:ascii="Arial" w:hAnsi="Arial" w:cs="Arial"/>
          <w:b/>
          <w:sz w:val="22"/>
          <w:szCs w:val="22"/>
        </w:rPr>
      </w:pPr>
      <w:del w:id="18" w:author="Martin Cahill [NESO]" w:date="2025-11-06T17:46:00Z" w16du:dateUtc="2025-11-06T17:46:00Z">
        <w:r w:rsidRPr="00030187" w:rsidDel="0020748E">
          <w:rPr>
            <w:rFonts w:ascii="Arial" w:hAnsi="Arial" w:cs="Arial"/>
            <w:sz w:val="22"/>
            <w:szCs w:val="22"/>
          </w:rPr>
          <w:delText>a</w:delText>
        </w:r>
      </w:del>
      <w:del w:id="19" w:author="Martin Cahill [NESO]" w:date="2025-10-30T19:39:00Z" w16du:dateUtc="2025-10-30T19:39:00Z">
        <w:r w:rsidRPr="00030187" w:rsidDel="00AE3813">
          <w:rPr>
            <w:rFonts w:ascii="Arial" w:hAnsi="Arial" w:cs="Arial"/>
            <w:b/>
            <w:sz w:val="22"/>
            <w:szCs w:val="22"/>
          </w:rPr>
          <w:delText xml:space="preserve"> </w:delText>
        </w:r>
      </w:del>
      <w:del w:id="20" w:author="Martin Cahill [NESO]" w:date="2025-10-17T16:33:00Z" w16du:dateUtc="2025-10-17T15:33:00Z">
        <w:r w:rsidRPr="00030187" w:rsidDel="00D96B36">
          <w:rPr>
            <w:rFonts w:ascii="Arial" w:hAnsi="Arial" w:cs="Arial"/>
            <w:b/>
            <w:sz w:val="22"/>
            <w:szCs w:val="22"/>
          </w:rPr>
          <w:delText>Power Station</w:delText>
        </w:r>
        <w:r w:rsidR="0023628B" w:rsidRPr="00030187" w:rsidDel="00D96B36">
          <w:rPr>
            <w:rFonts w:ascii="Arial" w:hAnsi="Arial" w:cs="Arial"/>
            <w:b/>
            <w:sz w:val="22"/>
            <w:szCs w:val="22"/>
          </w:rPr>
          <w:delText xml:space="preserve"> </w:delText>
        </w:r>
      </w:del>
      <w:del w:id="21" w:author="Martin Cahill [NESO]" w:date="2025-11-06T17:46:00Z" w16du:dateUtc="2025-11-06T17:46:00Z">
        <w:r w:rsidR="0023628B" w:rsidRPr="00030187" w:rsidDel="0020748E">
          <w:rPr>
            <w:rFonts w:ascii="Arial" w:hAnsi="Arial" w:cs="Arial"/>
            <w:sz w:val="22"/>
            <w:szCs w:val="22"/>
          </w:rPr>
          <w:delText>directly connected to the</w:delText>
        </w:r>
        <w:r w:rsidR="0023628B" w:rsidRPr="00030187" w:rsidDel="0020748E">
          <w:rPr>
            <w:rFonts w:ascii="Arial" w:hAnsi="Arial" w:cs="Arial"/>
            <w:b/>
            <w:sz w:val="22"/>
            <w:szCs w:val="22"/>
          </w:rPr>
          <w:delText xml:space="preserve"> </w:delText>
        </w:r>
        <w:r w:rsidR="00F14B61" w:rsidRPr="00030187" w:rsidDel="0020748E">
          <w:rPr>
            <w:rFonts w:ascii="Arial" w:hAnsi="Arial" w:cs="Arial"/>
            <w:b/>
            <w:sz w:val="22"/>
            <w:szCs w:val="22"/>
          </w:rPr>
          <w:delText>National Electricity</w:delText>
        </w:r>
        <w:r w:rsidR="0023628B" w:rsidRPr="00030187" w:rsidDel="0020748E">
          <w:rPr>
            <w:rFonts w:ascii="Arial" w:hAnsi="Arial" w:cs="Arial"/>
            <w:b/>
            <w:sz w:val="22"/>
            <w:szCs w:val="22"/>
          </w:rPr>
          <w:delText xml:space="preserve"> Transmission System </w:delText>
        </w:r>
        <w:r w:rsidR="00EE0601" w:rsidDel="0020748E">
          <w:rPr>
            <w:rFonts w:ascii="Arial" w:hAnsi="Arial" w:cs="Arial"/>
            <w:sz w:val="22"/>
            <w:szCs w:val="22"/>
          </w:rPr>
          <w:delText xml:space="preserve">in respect of which there is </w:delText>
        </w:r>
        <w:r w:rsidR="0023628B" w:rsidRPr="00030187" w:rsidDel="0020748E">
          <w:rPr>
            <w:rFonts w:ascii="Arial" w:hAnsi="Arial" w:cs="Arial"/>
            <w:sz w:val="22"/>
            <w:szCs w:val="22"/>
          </w:rPr>
          <w:delText>a</w:delText>
        </w:r>
        <w:r w:rsidR="0023628B" w:rsidRPr="00030187" w:rsidDel="0020748E">
          <w:rPr>
            <w:rFonts w:ascii="Arial" w:hAnsi="Arial" w:cs="Arial"/>
            <w:b/>
            <w:sz w:val="22"/>
            <w:szCs w:val="22"/>
          </w:rPr>
          <w:delText xml:space="preserve"> Bilateral Connection Agreement </w:delText>
        </w:r>
        <w:r w:rsidR="0023628B" w:rsidRPr="00030187" w:rsidDel="0020748E">
          <w:rPr>
            <w:rFonts w:ascii="Arial" w:hAnsi="Arial" w:cs="Arial"/>
            <w:sz w:val="22"/>
            <w:szCs w:val="22"/>
          </w:rPr>
          <w:delText xml:space="preserve">with </w:delText>
        </w:r>
        <w:r w:rsidR="0023628B" w:rsidRPr="00030187" w:rsidDel="0020748E">
          <w:rPr>
            <w:rFonts w:ascii="Arial" w:hAnsi="Arial" w:cs="Arial"/>
            <w:b/>
            <w:sz w:val="22"/>
            <w:szCs w:val="22"/>
          </w:rPr>
          <w:delText>The Company</w:delText>
        </w:r>
        <w:r w:rsidRPr="00030187" w:rsidDel="0020748E">
          <w:rPr>
            <w:rFonts w:ascii="Arial" w:hAnsi="Arial" w:cs="Arial"/>
            <w:sz w:val="22"/>
            <w:szCs w:val="22"/>
          </w:rPr>
          <w:delText>;</w:delText>
        </w:r>
      </w:del>
    </w:p>
    <w:p w14:paraId="1059138A" w14:textId="00B2E806" w:rsidR="005028E0" w:rsidRPr="00030187" w:rsidDel="0020748E" w:rsidRDefault="005028E0" w:rsidP="005028E0">
      <w:pPr>
        <w:spacing w:line="360" w:lineRule="auto"/>
        <w:ind w:left="720"/>
        <w:jc w:val="both"/>
        <w:rPr>
          <w:del w:id="22" w:author="Martin Cahill [NESO]" w:date="2025-11-06T17:46:00Z" w16du:dateUtc="2025-11-06T17:46:00Z"/>
          <w:rFonts w:ascii="Arial" w:hAnsi="Arial" w:cs="Arial"/>
          <w:b/>
          <w:sz w:val="22"/>
          <w:szCs w:val="22"/>
        </w:rPr>
      </w:pPr>
    </w:p>
    <w:p w14:paraId="444F42B0" w14:textId="4B2D06E1" w:rsidR="008845C0" w:rsidRPr="00030187" w:rsidDel="0020748E" w:rsidRDefault="0023628B" w:rsidP="008845C0">
      <w:pPr>
        <w:numPr>
          <w:ilvl w:val="0"/>
          <w:numId w:val="6"/>
        </w:numPr>
        <w:spacing w:line="360" w:lineRule="auto"/>
        <w:jc w:val="both"/>
        <w:rPr>
          <w:del w:id="23" w:author="Martin Cahill [NESO]" w:date="2025-11-06T17:46:00Z" w16du:dateUtc="2025-11-06T17:46:00Z"/>
          <w:rFonts w:ascii="Arial" w:hAnsi="Arial" w:cs="Arial"/>
          <w:sz w:val="22"/>
          <w:szCs w:val="22"/>
        </w:rPr>
      </w:pPr>
      <w:del w:id="24" w:author="Martin Cahill [NESO]" w:date="2025-11-06T17:46:00Z" w16du:dateUtc="2025-11-06T17:46:00Z">
        <w:r w:rsidRPr="00030187" w:rsidDel="0020748E">
          <w:rPr>
            <w:rFonts w:ascii="Arial" w:hAnsi="Arial" w:cs="Arial"/>
            <w:sz w:val="22"/>
            <w:szCs w:val="22"/>
          </w:rPr>
          <w:delText xml:space="preserve"> </w:delText>
        </w:r>
        <w:r w:rsidR="008845C0" w:rsidRPr="00030187" w:rsidDel="0020748E">
          <w:rPr>
            <w:rFonts w:ascii="Arial" w:hAnsi="Arial" w:cs="Arial"/>
            <w:sz w:val="22"/>
            <w:szCs w:val="22"/>
          </w:rPr>
          <w:delText xml:space="preserve">an </w:delText>
        </w:r>
        <w:r w:rsidR="008845C0" w:rsidRPr="00030187" w:rsidDel="0020748E">
          <w:rPr>
            <w:rFonts w:ascii="Arial" w:hAnsi="Arial" w:cs="Arial"/>
            <w:b/>
            <w:sz w:val="22"/>
            <w:szCs w:val="22"/>
          </w:rPr>
          <w:delText>Embedded Power Station</w:delText>
        </w:r>
        <w:r w:rsidRPr="00030187" w:rsidDel="0020748E">
          <w:rPr>
            <w:rFonts w:ascii="Arial" w:hAnsi="Arial" w:cs="Arial"/>
            <w:b/>
            <w:sz w:val="22"/>
            <w:szCs w:val="22"/>
          </w:rPr>
          <w:delText xml:space="preserve"> </w:delText>
        </w:r>
        <w:r w:rsidR="00EE0601" w:rsidDel="0020748E">
          <w:rPr>
            <w:rFonts w:ascii="Arial" w:hAnsi="Arial" w:cs="Arial"/>
            <w:sz w:val="22"/>
            <w:szCs w:val="22"/>
          </w:rPr>
          <w:delText xml:space="preserve">in respect of which there is </w:delText>
        </w:r>
        <w:r w:rsidRPr="00030187" w:rsidDel="0020748E">
          <w:rPr>
            <w:rFonts w:ascii="Arial" w:hAnsi="Arial" w:cs="Arial"/>
            <w:sz w:val="22"/>
            <w:szCs w:val="22"/>
          </w:rPr>
          <w:delText>a</w:delText>
        </w:r>
        <w:r w:rsidRPr="00030187" w:rsidDel="0020748E">
          <w:rPr>
            <w:rFonts w:ascii="Arial" w:hAnsi="Arial" w:cs="Arial"/>
            <w:b/>
            <w:sz w:val="22"/>
            <w:szCs w:val="22"/>
          </w:rPr>
          <w:delText xml:space="preserve"> Bilateral Embedded Generation Agreement </w:delText>
        </w:r>
        <w:r w:rsidRPr="00030187" w:rsidDel="0020748E">
          <w:rPr>
            <w:rFonts w:ascii="Arial" w:hAnsi="Arial" w:cs="Arial"/>
            <w:sz w:val="22"/>
            <w:szCs w:val="22"/>
          </w:rPr>
          <w:delText xml:space="preserve">with </w:delText>
        </w:r>
        <w:r w:rsidRPr="00030187" w:rsidDel="0020748E">
          <w:rPr>
            <w:rFonts w:ascii="Arial" w:hAnsi="Arial" w:cs="Arial"/>
            <w:b/>
            <w:sz w:val="22"/>
            <w:szCs w:val="22"/>
          </w:rPr>
          <w:delText>The Company</w:delText>
        </w:r>
        <w:r w:rsidR="008845C0" w:rsidRPr="00030187" w:rsidDel="0020748E">
          <w:rPr>
            <w:rFonts w:ascii="Arial" w:hAnsi="Arial" w:cs="Arial"/>
            <w:sz w:val="22"/>
            <w:szCs w:val="22"/>
          </w:rPr>
          <w:delText>;</w:delText>
        </w:r>
        <w:r w:rsidRPr="00030187" w:rsidDel="0020748E">
          <w:rPr>
            <w:rFonts w:ascii="Arial" w:hAnsi="Arial" w:cs="Arial"/>
            <w:b/>
            <w:sz w:val="22"/>
            <w:szCs w:val="22"/>
          </w:rPr>
          <w:delText xml:space="preserve"> </w:delText>
        </w:r>
      </w:del>
    </w:p>
    <w:p w14:paraId="2FBE4490" w14:textId="196DC9EC" w:rsidR="005028E0" w:rsidRPr="00030187" w:rsidDel="0020748E" w:rsidRDefault="005028E0" w:rsidP="005028E0">
      <w:pPr>
        <w:spacing w:line="360" w:lineRule="auto"/>
        <w:jc w:val="both"/>
        <w:rPr>
          <w:del w:id="25" w:author="Martin Cahill [NESO]" w:date="2025-11-06T17:46:00Z" w16du:dateUtc="2025-11-06T17:46:00Z"/>
          <w:rFonts w:ascii="Arial" w:hAnsi="Arial" w:cs="Arial"/>
          <w:sz w:val="22"/>
          <w:szCs w:val="22"/>
        </w:rPr>
      </w:pPr>
    </w:p>
    <w:p w14:paraId="31590DFF" w14:textId="6BED3372" w:rsidR="008845C0" w:rsidRPr="00B418B6" w:rsidDel="002818D4" w:rsidRDefault="008845C0" w:rsidP="008845C0">
      <w:pPr>
        <w:numPr>
          <w:ilvl w:val="0"/>
          <w:numId w:val="6"/>
        </w:numPr>
        <w:spacing w:line="360" w:lineRule="auto"/>
        <w:jc w:val="both"/>
        <w:rPr>
          <w:del w:id="26" w:author="Martin Cahill [NESO]" w:date="2025-10-30T19:44:00Z" w16du:dateUtc="2025-10-30T19:44:00Z"/>
          <w:rFonts w:ascii="Arial" w:hAnsi="Arial" w:cs="Arial"/>
          <w:sz w:val="22"/>
          <w:szCs w:val="22"/>
        </w:rPr>
      </w:pPr>
      <w:del w:id="27" w:author="Martin Cahill [NESO]" w:date="2025-10-30T19:44:00Z" w16du:dateUtc="2025-10-30T19:44:00Z">
        <w:r w:rsidRPr="00030187" w:rsidDel="002818D4">
          <w:rPr>
            <w:rFonts w:ascii="Arial" w:hAnsi="Arial" w:cs="Arial"/>
            <w:sz w:val="22"/>
            <w:szCs w:val="22"/>
          </w:rPr>
          <w:delText>a</w:delText>
        </w:r>
        <w:r w:rsidRPr="00030187" w:rsidDel="002818D4">
          <w:rPr>
            <w:rFonts w:ascii="Arial" w:hAnsi="Arial" w:cs="Arial"/>
            <w:b/>
            <w:sz w:val="22"/>
            <w:szCs w:val="22"/>
          </w:rPr>
          <w:delText xml:space="preserve"> Distribution System </w:delText>
        </w:r>
        <w:r w:rsidRPr="00030187" w:rsidDel="002818D4">
          <w:rPr>
            <w:rFonts w:ascii="Arial" w:hAnsi="Arial" w:cs="Arial"/>
            <w:sz w:val="22"/>
            <w:szCs w:val="22"/>
          </w:rPr>
          <w:delText>directly connected to the</w:delText>
        </w:r>
        <w:r w:rsidRPr="00030187" w:rsidDel="002818D4">
          <w:rPr>
            <w:rFonts w:ascii="Arial" w:hAnsi="Arial" w:cs="Arial"/>
            <w:b/>
            <w:sz w:val="22"/>
            <w:szCs w:val="22"/>
          </w:rPr>
          <w:delText xml:space="preserve"> National Electricity Transmission System </w:delText>
        </w:r>
        <w:r w:rsidR="00EE0601" w:rsidDel="002818D4">
          <w:rPr>
            <w:rFonts w:ascii="Arial" w:hAnsi="Arial" w:cs="Arial"/>
            <w:sz w:val="22"/>
            <w:szCs w:val="22"/>
          </w:rPr>
          <w:delText>in respect of which there</w:delText>
        </w:r>
        <w:r w:rsidRPr="00030187" w:rsidDel="002818D4">
          <w:rPr>
            <w:rFonts w:ascii="Arial" w:hAnsi="Arial" w:cs="Arial"/>
            <w:sz w:val="22"/>
            <w:szCs w:val="22"/>
          </w:rPr>
          <w:delText xml:space="preserve"> a </w:delText>
        </w:r>
        <w:r w:rsidRPr="00030187" w:rsidDel="002818D4">
          <w:rPr>
            <w:rFonts w:ascii="Arial" w:hAnsi="Arial" w:cs="Arial"/>
            <w:b/>
            <w:sz w:val="22"/>
            <w:szCs w:val="22"/>
          </w:rPr>
          <w:delText>Construction Agreement</w:delText>
        </w:r>
        <w:r w:rsidRPr="00030187" w:rsidDel="002818D4">
          <w:rPr>
            <w:rFonts w:ascii="Arial" w:hAnsi="Arial" w:cs="Arial"/>
            <w:sz w:val="22"/>
            <w:szCs w:val="22"/>
          </w:rPr>
          <w:delText xml:space="preserve"> associated with </w:delText>
        </w:r>
        <w:r w:rsidRPr="00030187" w:rsidDel="002818D4">
          <w:rPr>
            <w:rFonts w:ascii="Arial" w:hAnsi="Arial" w:cs="Arial"/>
            <w:b/>
            <w:sz w:val="22"/>
            <w:szCs w:val="22"/>
          </w:rPr>
          <w:delText>Distributed Generation</w:delText>
        </w:r>
      </w:del>
    </w:p>
    <w:p w14:paraId="407AC6A1" w14:textId="23E81098" w:rsidR="00E458B1" w:rsidDel="0020748E" w:rsidRDefault="00E458B1" w:rsidP="00B418B6">
      <w:pPr>
        <w:pStyle w:val="ListParagraph"/>
        <w:rPr>
          <w:del w:id="28" w:author="Martin Cahill [NESO]" w:date="2025-11-06T17:46:00Z" w16du:dateUtc="2025-11-06T17:46:00Z"/>
          <w:rFonts w:ascii="Arial" w:hAnsi="Arial" w:cs="Arial"/>
          <w:sz w:val="22"/>
          <w:szCs w:val="22"/>
        </w:rPr>
      </w:pPr>
    </w:p>
    <w:p w14:paraId="0DA8BC11" w14:textId="05051C0B" w:rsidR="003E6557" w:rsidRPr="00D07932" w:rsidDel="00D07932" w:rsidRDefault="00E458B1" w:rsidP="00D07932">
      <w:pPr>
        <w:numPr>
          <w:ilvl w:val="0"/>
          <w:numId w:val="6"/>
        </w:numPr>
        <w:spacing w:line="360" w:lineRule="auto"/>
        <w:jc w:val="both"/>
        <w:rPr>
          <w:del w:id="29" w:author="Martin Cahill [NESO]" w:date="2025-10-17T16:40:00Z" w16du:dateUtc="2025-10-17T15:40:00Z"/>
          <w:rFonts w:ascii="Arial" w:hAnsi="Arial" w:cs="Arial"/>
          <w:sz w:val="22"/>
          <w:szCs w:val="22"/>
        </w:rPr>
      </w:pPr>
      <w:del w:id="30" w:author="Martin Cahill [NESO]" w:date="2025-10-30T19:40:00Z" w16du:dateUtc="2025-10-30T19:40:00Z">
        <w:r w:rsidDel="00D51E92">
          <w:rPr>
            <w:rFonts w:ascii="Arial" w:hAnsi="Arial" w:cs="Arial"/>
            <w:sz w:val="22"/>
            <w:szCs w:val="22"/>
          </w:rPr>
          <w:delText xml:space="preserve">an </w:delText>
        </w:r>
        <w:r w:rsidDel="00D51E92">
          <w:rPr>
            <w:rFonts w:ascii="Arial" w:hAnsi="Arial" w:cs="Arial"/>
            <w:b/>
            <w:sz w:val="22"/>
            <w:szCs w:val="22"/>
          </w:rPr>
          <w:delText xml:space="preserve">Interconnector </w:delText>
        </w:r>
        <w:r w:rsidDel="00D51E92">
          <w:rPr>
            <w:rFonts w:ascii="Arial" w:hAnsi="Arial" w:cs="Arial"/>
            <w:sz w:val="22"/>
            <w:szCs w:val="22"/>
          </w:rPr>
          <w:delText xml:space="preserve">directly connected to the </w:delText>
        </w:r>
        <w:r w:rsidDel="00D51E92">
          <w:rPr>
            <w:rFonts w:ascii="Arial" w:hAnsi="Arial" w:cs="Arial"/>
            <w:b/>
            <w:sz w:val="22"/>
            <w:szCs w:val="22"/>
          </w:rPr>
          <w:delText xml:space="preserve">National Electricity Transmission System </w:delText>
        </w:r>
        <w:r w:rsidDel="00D51E92">
          <w:rPr>
            <w:rFonts w:ascii="Arial" w:hAnsi="Arial" w:cs="Arial"/>
            <w:sz w:val="22"/>
            <w:szCs w:val="22"/>
          </w:rPr>
          <w:delText xml:space="preserve">in respect of which there is a </w:delText>
        </w:r>
        <w:r w:rsidDel="00D51E92">
          <w:rPr>
            <w:rFonts w:ascii="Arial" w:hAnsi="Arial" w:cs="Arial"/>
            <w:b/>
            <w:sz w:val="22"/>
            <w:szCs w:val="22"/>
          </w:rPr>
          <w:delText xml:space="preserve">Bilateral Connection Agreement </w:delText>
        </w:r>
        <w:r w:rsidDel="00D51E92">
          <w:rPr>
            <w:rFonts w:ascii="Arial" w:hAnsi="Arial" w:cs="Arial"/>
            <w:sz w:val="22"/>
            <w:szCs w:val="22"/>
          </w:rPr>
          <w:delText xml:space="preserve">with </w:delText>
        </w:r>
        <w:r w:rsidDel="00D51E92">
          <w:rPr>
            <w:rFonts w:ascii="Arial" w:hAnsi="Arial" w:cs="Arial"/>
            <w:b/>
            <w:sz w:val="22"/>
            <w:szCs w:val="22"/>
          </w:rPr>
          <w:delText>The Company</w:delText>
        </w:r>
      </w:del>
    </w:p>
    <w:p w14:paraId="728E17D1" w14:textId="77777777" w:rsidR="00E458B1" w:rsidRPr="00E458B1" w:rsidDel="00DD6E31" w:rsidRDefault="00E458B1" w:rsidP="00E458B1">
      <w:pPr>
        <w:spacing w:line="360" w:lineRule="auto"/>
        <w:jc w:val="both"/>
        <w:rPr>
          <w:del w:id="31" w:author="Martin Cahill [NESO]" w:date="2025-11-06T17:47:00Z" w16du:dateUtc="2025-11-06T17:47:00Z"/>
          <w:rFonts w:ascii="Arial" w:hAnsi="Arial" w:cs="Arial"/>
          <w:sz w:val="22"/>
          <w:szCs w:val="22"/>
        </w:rPr>
      </w:pPr>
    </w:p>
    <w:p w14:paraId="50349347" w14:textId="63D94A38" w:rsidR="00A869F0" w:rsidRPr="00030187" w:rsidDel="00DD6E31" w:rsidRDefault="0023628B" w:rsidP="005028E0">
      <w:pPr>
        <w:spacing w:line="360" w:lineRule="auto"/>
        <w:ind w:firstLine="720"/>
        <w:jc w:val="both"/>
        <w:rPr>
          <w:del w:id="32" w:author="Martin Cahill [NESO]" w:date="2025-11-06T17:46:00Z" w16du:dateUtc="2025-11-06T17:46:00Z"/>
          <w:rFonts w:ascii="Arial" w:hAnsi="Arial" w:cs="Arial"/>
          <w:sz w:val="22"/>
          <w:szCs w:val="22"/>
        </w:rPr>
      </w:pPr>
      <w:del w:id="33" w:author="Martin Cahill [NESO]" w:date="2025-11-06T17:46:00Z" w16du:dateUtc="2025-11-06T17:46:00Z">
        <w:r w:rsidRPr="00030187" w:rsidDel="00DD6E31">
          <w:rPr>
            <w:rFonts w:ascii="Arial" w:hAnsi="Arial" w:cs="Arial"/>
            <w:sz w:val="22"/>
            <w:szCs w:val="22"/>
          </w:rPr>
          <w:delText xml:space="preserve">and reference to </w:delText>
        </w:r>
        <w:r w:rsidRPr="00030187" w:rsidDel="00DD6E31">
          <w:rPr>
            <w:rFonts w:ascii="Arial" w:hAnsi="Arial" w:cs="Arial"/>
            <w:b/>
            <w:sz w:val="22"/>
            <w:szCs w:val="22"/>
          </w:rPr>
          <w:delText>User</w:delText>
        </w:r>
        <w:r w:rsidR="00DD0744" w:rsidRPr="00030187" w:rsidDel="00DD6E31">
          <w:rPr>
            <w:rFonts w:ascii="Arial" w:hAnsi="Arial" w:cs="Arial"/>
            <w:sz w:val="22"/>
            <w:szCs w:val="22"/>
          </w:rPr>
          <w:delText xml:space="preserve"> in this S</w:delText>
        </w:r>
        <w:r w:rsidRPr="00030187" w:rsidDel="00DD6E31">
          <w:rPr>
            <w:rFonts w:ascii="Arial" w:hAnsi="Arial" w:cs="Arial"/>
            <w:sz w:val="22"/>
            <w:szCs w:val="22"/>
          </w:rPr>
          <w:delText xml:space="preserve">ection </w:delText>
        </w:r>
        <w:r w:rsidR="00DD0744" w:rsidRPr="00030187" w:rsidDel="00DD6E31">
          <w:rPr>
            <w:rFonts w:ascii="Arial" w:hAnsi="Arial" w:cs="Arial"/>
            <w:sz w:val="22"/>
            <w:szCs w:val="22"/>
          </w:rPr>
          <w:delText xml:space="preserve">15 </w:delText>
        </w:r>
        <w:r w:rsidRPr="00030187" w:rsidDel="00DD6E31">
          <w:rPr>
            <w:rFonts w:ascii="Arial" w:hAnsi="Arial" w:cs="Arial"/>
            <w:sz w:val="22"/>
            <w:szCs w:val="22"/>
          </w:rPr>
          <w:delText>shall be interpreted accordingly</w:delText>
        </w:r>
        <w:r w:rsidR="002E7E13" w:rsidRPr="00030187" w:rsidDel="00DD6E31">
          <w:rPr>
            <w:rFonts w:ascii="Arial" w:hAnsi="Arial" w:cs="Arial"/>
            <w:sz w:val="22"/>
            <w:szCs w:val="22"/>
          </w:rPr>
          <w:delText>.</w:delText>
        </w:r>
      </w:del>
    </w:p>
    <w:p w14:paraId="0C02E96E" w14:textId="77777777" w:rsidR="005028E0" w:rsidRPr="00030187" w:rsidDel="00DD6E31" w:rsidRDefault="005028E0" w:rsidP="005028E0">
      <w:pPr>
        <w:spacing w:line="360" w:lineRule="auto"/>
        <w:jc w:val="both"/>
        <w:rPr>
          <w:del w:id="34" w:author="Martin Cahill [NESO]" w:date="2025-11-06T17:47:00Z" w16du:dateUtc="2025-11-06T17:47:00Z"/>
          <w:rFonts w:ascii="Arial" w:hAnsi="Arial" w:cs="Arial"/>
          <w:sz w:val="22"/>
          <w:szCs w:val="22"/>
          <w:highlight w:val="yellow"/>
        </w:rPr>
      </w:pPr>
    </w:p>
    <w:p w14:paraId="66C1E43F" w14:textId="39DB2079" w:rsidR="005028E0" w:rsidRPr="00030187" w:rsidDel="00AF5FF4" w:rsidRDefault="005028E0" w:rsidP="005028E0">
      <w:pPr>
        <w:spacing w:line="360" w:lineRule="auto"/>
        <w:ind w:left="720"/>
        <w:jc w:val="both"/>
        <w:rPr>
          <w:del w:id="35" w:author="Martin Cahill [NESO]" w:date="2025-09-08T18:04:00Z" w16du:dateUtc="2025-09-08T17:04:00Z"/>
          <w:rFonts w:ascii="Arial" w:hAnsi="Arial" w:cs="Arial"/>
          <w:sz w:val="22"/>
          <w:szCs w:val="22"/>
        </w:rPr>
      </w:pPr>
      <w:del w:id="36" w:author="Martin Cahill [NESO]" w:date="2025-09-08T18:04:00Z" w16du:dateUtc="2025-09-08T17:04:00Z">
        <w:r w:rsidRPr="00030187" w:rsidDel="00AF5FF4">
          <w:rPr>
            <w:rFonts w:ascii="Arial" w:hAnsi="Arial" w:cs="Arial"/>
            <w:sz w:val="22"/>
            <w:szCs w:val="22"/>
          </w:rPr>
          <w:delText xml:space="preserve">For the avoidance of doubt this schedule does not apply to </w:delText>
        </w:r>
        <w:r w:rsidRPr="00030187" w:rsidDel="00AF5FF4">
          <w:rPr>
            <w:rFonts w:ascii="Arial" w:hAnsi="Arial" w:cs="Arial"/>
            <w:b/>
            <w:sz w:val="22"/>
            <w:szCs w:val="22"/>
          </w:rPr>
          <w:delText xml:space="preserve">Users </w:delText>
        </w:r>
        <w:r w:rsidRPr="00030187" w:rsidDel="00AF5FF4">
          <w:rPr>
            <w:rFonts w:ascii="Arial" w:hAnsi="Arial" w:cs="Arial"/>
            <w:sz w:val="22"/>
            <w:szCs w:val="22"/>
          </w:rPr>
          <w:delText>other than those described above.</w:delText>
        </w:r>
      </w:del>
    </w:p>
    <w:p w14:paraId="375E2313" w14:textId="77777777" w:rsidR="005028E0" w:rsidRPr="00030187" w:rsidRDefault="005028E0" w:rsidP="005028E0">
      <w:pPr>
        <w:spacing w:line="360" w:lineRule="auto"/>
        <w:jc w:val="both"/>
        <w:rPr>
          <w:rFonts w:ascii="Arial" w:hAnsi="Arial" w:cs="Arial"/>
          <w:sz w:val="22"/>
          <w:szCs w:val="22"/>
        </w:rPr>
      </w:pPr>
    </w:p>
    <w:p w14:paraId="31744FBE" w14:textId="7BBA9ED2" w:rsidR="00F11D69" w:rsidRDefault="00B904EC" w:rsidP="00D471BC">
      <w:pPr>
        <w:spacing w:line="360" w:lineRule="auto"/>
        <w:ind w:left="720"/>
        <w:jc w:val="both"/>
        <w:rPr>
          <w:rFonts w:ascii="Arial" w:hAnsi="Arial" w:cs="Arial"/>
          <w:sz w:val="22"/>
          <w:szCs w:val="22"/>
        </w:rPr>
      </w:pPr>
      <w:ins w:id="37" w:author="Martin Cahill [NESO]" w:date="2025-11-06T17:37:00Z" w16du:dateUtc="2025-11-06T17:37:00Z">
        <w:r>
          <w:rPr>
            <w:rFonts w:ascii="Arial" w:hAnsi="Arial" w:cs="Arial"/>
            <w:sz w:val="22"/>
            <w:szCs w:val="22"/>
          </w:rPr>
          <w:lastRenderedPageBreak/>
          <w:t xml:space="preserve">For the avoidance </w:t>
        </w:r>
      </w:ins>
      <w:ins w:id="38" w:author="Martin Cahill [NESO]" w:date="2025-11-06T17:38:00Z" w16du:dateUtc="2025-11-06T17:38:00Z">
        <w:r w:rsidR="0032309A">
          <w:rPr>
            <w:rFonts w:ascii="Arial" w:hAnsi="Arial" w:cs="Arial"/>
            <w:sz w:val="22"/>
            <w:szCs w:val="22"/>
          </w:rPr>
          <w:t>of doubt</w:t>
        </w:r>
      </w:ins>
      <w:ins w:id="39" w:author="Martin Cahill [NESO]" w:date="2025-11-06T17:40:00Z" w16du:dateUtc="2025-11-06T17:40:00Z">
        <w:r w:rsidR="00FC2C38">
          <w:rPr>
            <w:rFonts w:ascii="Arial" w:hAnsi="Arial" w:cs="Arial"/>
            <w:sz w:val="22"/>
            <w:szCs w:val="22"/>
          </w:rPr>
          <w:t xml:space="preserve"> in the case of </w:t>
        </w:r>
        <w:r w:rsidR="00A00409">
          <w:rPr>
            <w:rFonts w:ascii="Arial" w:hAnsi="Arial" w:cs="Arial"/>
            <w:sz w:val="22"/>
            <w:szCs w:val="22"/>
          </w:rPr>
          <w:t xml:space="preserve">an </w:t>
        </w:r>
        <w:r w:rsidR="00FC2C38" w:rsidRPr="00B7258E">
          <w:rPr>
            <w:rFonts w:ascii="Arial" w:hAnsi="Arial" w:cs="Arial"/>
            <w:b/>
            <w:bCs/>
            <w:sz w:val="22"/>
            <w:szCs w:val="22"/>
            <w:rPrChange w:id="40" w:author="Martin Cahill [NESO]" w:date="2025-11-06T17:43:00Z" w16du:dateUtc="2025-11-06T17:43:00Z">
              <w:rPr>
                <w:rFonts w:ascii="Arial" w:hAnsi="Arial" w:cs="Arial"/>
                <w:sz w:val="22"/>
                <w:szCs w:val="22"/>
              </w:rPr>
            </w:rPrChange>
          </w:rPr>
          <w:t>Embedded</w:t>
        </w:r>
        <w:r w:rsidR="00A00409" w:rsidRPr="00B7258E">
          <w:rPr>
            <w:rFonts w:ascii="Arial" w:hAnsi="Arial" w:cs="Arial"/>
            <w:b/>
            <w:bCs/>
            <w:sz w:val="22"/>
            <w:szCs w:val="22"/>
            <w:rPrChange w:id="41" w:author="Martin Cahill [NESO]" w:date="2025-11-06T17:43:00Z" w16du:dateUtc="2025-11-06T17:43:00Z">
              <w:rPr>
                <w:rFonts w:ascii="Arial" w:hAnsi="Arial" w:cs="Arial"/>
                <w:sz w:val="22"/>
                <w:szCs w:val="22"/>
              </w:rPr>
            </w:rPrChange>
          </w:rPr>
          <w:t xml:space="preserve"> Power Station</w:t>
        </w:r>
      </w:ins>
      <w:ins w:id="42" w:author="Martin Cahill [NESO]" w:date="2025-11-06T17:39:00Z" w16du:dateUtc="2025-11-06T17:39:00Z">
        <w:r w:rsidR="00E37074">
          <w:rPr>
            <w:rFonts w:ascii="Arial" w:hAnsi="Arial" w:cs="Arial"/>
            <w:sz w:val="22"/>
            <w:szCs w:val="22"/>
          </w:rPr>
          <w:t xml:space="preserve"> </w:t>
        </w:r>
      </w:ins>
      <w:ins w:id="43" w:author="Martin Cahill [NESO]" w:date="2025-11-06T17:40:00Z" w16du:dateUtc="2025-11-06T17:40:00Z">
        <w:r w:rsidR="00A00409">
          <w:rPr>
            <w:rFonts w:ascii="Arial" w:hAnsi="Arial" w:cs="Arial"/>
            <w:sz w:val="22"/>
            <w:szCs w:val="22"/>
          </w:rPr>
          <w:t xml:space="preserve">in respect of which there is a </w:t>
        </w:r>
      </w:ins>
      <w:ins w:id="44" w:author="Martin Cahill [NESO]" w:date="2025-11-06T17:41:00Z" w16du:dateUtc="2025-11-06T17:41:00Z">
        <w:r w:rsidR="00A00409" w:rsidRPr="00B7258E">
          <w:rPr>
            <w:rFonts w:ascii="Arial" w:hAnsi="Arial" w:cs="Arial"/>
            <w:b/>
            <w:bCs/>
            <w:sz w:val="22"/>
            <w:szCs w:val="22"/>
            <w:rPrChange w:id="45" w:author="Martin Cahill [NESO]" w:date="2025-11-06T17:43:00Z" w16du:dateUtc="2025-11-06T17:43:00Z">
              <w:rPr>
                <w:rFonts w:ascii="Arial" w:hAnsi="Arial" w:cs="Arial"/>
                <w:sz w:val="22"/>
                <w:szCs w:val="22"/>
              </w:rPr>
            </w:rPrChange>
          </w:rPr>
          <w:t>Bilateral Embedded Generation Agreement</w:t>
        </w:r>
        <w:r w:rsidR="00A00409">
          <w:rPr>
            <w:rFonts w:ascii="Arial" w:hAnsi="Arial" w:cs="Arial"/>
            <w:sz w:val="22"/>
            <w:szCs w:val="22"/>
          </w:rPr>
          <w:t xml:space="preserve"> with </w:t>
        </w:r>
        <w:r w:rsidR="00A00409" w:rsidRPr="00B7258E">
          <w:rPr>
            <w:rFonts w:ascii="Arial" w:hAnsi="Arial" w:cs="Arial"/>
            <w:b/>
            <w:bCs/>
            <w:sz w:val="22"/>
            <w:szCs w:val="22"/>
            <w:rPrChange w:id="46" w:author="Martin Cahill [NESO]" w:date="2025-11-06T17:43:00Z" w16du:dateUtc="2025-11-06T17:43:00Z">
              <w:rPr>
                <w:rFonts w:ascii="Arial" w:hAnsi="Arial" w:cs="Arial"/>
                <w:sz w:val="22"/>
                <w:szCs w:val="22"/>
              </w:rPr>
            </w:rPrChange>
          </w:rPr>
          <w:t>The Company</w:t>
        </w:r>
        <w:r w:rsidR="00EF1631">
          <w:rPr>
            <w:rFonts w:ascii="Arial" w:hAnsi="Arial" w:cs="Arial"/>
            <w:sz w:val="22"/>
            <w:szCs w:val="22"/>
          </w:rPr>
          <w:t xml:space="preserve"> and</w:t>
        </w:r>
      </w:ins>
      <w:ins w:id="47" w:author="Martin Cahill [NESO]" w:date="2025-11-06T17:43:00Z" w16du:dateUtc="2025-11-06T17:43:00Z">
        <w:r w:rsidR="00844F53">
          <w:rPr>
            <w:rFonts w:ascii="Arial" w:hAnsi="Arial" w:cs="Arial"/>
            <w:sz w:val="22"/>
            <w:szCs w:val="22"/>
          </w:rPr>
          <w:t xml:space="preserve"> </w:t>
        </w:r>
      </w:ins>
      <w:del w:id="48" w:author="Martin Cahill [NESO]" w:date="2025-11-06T17:41:00Z" w16du:dateUtc="2025-11-06T17:41:00Z">
        <w:r w:rsidR="00F11D69" w:rsidRPr="00030187" w:rsidDel="00D471BC">
          <w:rPr>
            <w:rFonts w:ascii="Arial" w:hAnsi="Arial" w:cs="Arial"/>
            <w:sz w:val="22"/>
            <w:szCs w:val="22"/>
          </w:rPr>
          <w:delText xml:space="preserve">For the avoidance of doubt </w:delText>
        </w:r>
        <w:r w:rsidR="00F11D69" w:rsidDel="00D471BC">
          <w:rPr>
            <w:rFonts w:ascii="Arial" w:hAnsi="Arial" w:cs="Arial"/>
            <w:sz w:val="22"/>
            <w:szCs w:val="22"/>
          </w:rPr>
          <w:delText xml:space="preserve">in respect of </w:delText>
        </w:r>
        <w:r w:rsidR="00F11D69" w:rsidRPr="00030187" w:rsidDel="00D471BC">
          <w:rPr>
            <w:rFonts w:ascii="Arial" w:hAnsi="Arial" w:cs="Arial"/>
            <w:b/>
            <w:sz w:val="22"/>
            <w:szCs w:val="22"/>
          </w:rPr>
          <w:delText>Users</w:delText>
        </w:r>
        <w:r w:rsidR="00F11D69" w:rsidRPr="00030187" w:rsidDel="00D471BC">
          <w:rPr>
            <w:rFonts w:ascii="Arial" w:hAnsi="Arial" w:cs="Arial"/>
            <w:sz w:val="22"/>
            <w:szCs w:val="22"/>
          </w:rPr>
          <w:delText xml:space="preserve"> in the case of category (</w:delText>
        </w:r>
      </w:del>
      <w:del w:id="49" w:author="Martin Cahill [NESO]" w:date="2025-10-30T19:47:00Z" w16du:dateUtc="2025-10-30T19:47:00Z">
        <w:r w:rsidR="00F11D69" w:rsidDel="005B15E0">
          <w:rPr>
            <w:rFonts w:ascii="Arial" w:hAnsi="Arial" w:cs="Arial"/>
            <w:sz w:val="22"/>
            <w:szCs w:val="22"/>
          </w:rPr>
          <w:delText>b</w:delText>
        </w:r>
        <w:r w:rsidR="00F11D69" w:rsidRPr="00030187" w:rsidDel="005B15E0">
          <w:rPr>
            <w:rFonts w:ascii="Arial" w:hAnsi="Arial" w:cs="Arial"/>
            <w:sz w:val="22"/>
            <w:szCs w:val="22"/>
          </w:rPr>
          <w:delText xml:space="preserve">) </w:delText>
        </w:r>
      </w:del>
      <w:del w:id="50" w:author="Martin Cahill [NESO]" w:date="2025-11-06T17:41:00Z" w16du:dateUtc="2025-11-06T17:41:00Z">
        <w:r w:rsidR="00F11D69" w:rsidRPr="00030187" w:rsidDel="00D471BC">
          <w:rPr>
            <w:rFonts w:ascii="Arial" w:hAnsi="Arial" w:cs="Arial"/>
            <w:sz w:val="22"/>
            <w:szCs w:val="22"/>
          </w:rPr>
          <w:delText xml:space="preserve">above </w:delText>
        </w:r>
      </w:del>
      <w:r w:rsidR="00F11D69">
        <w:rPr>
          <w:rFonts w:ascii="Arial" w:hAnsi="Arial" w:cs="Arial"/>
          <w:sz w:val="22"/>
          <w:szCs w:val="22"/>
        </w:rPr>
        <w:t xml:space="preserve">where </w:t>
      </w:r>
      <w:r w:rsidR="00F11D69" w:rsidRPr="00F11D69">
        <w:rPr>
          <w:rFonts w:ascii="Arial" w:hAnsi="Arial" w:cs="Arial"/>
          <w:b/>
          <w:sz w:val="22"/>
          <w:szCs w:val="22"/>
        </w:rPr>
        <w:t>The Company</w:t>
      </w:r>
      <w:r w:rsidR="00F11D69">
        <w:rPr>
          <w:rFonts w:ascii="Arial" w:hAnsi="Arial" w:cs="Arial"/>
          <w:sz w:val="22"/>
          <w:szCs w:val="22"/>
        </w:rPr>
        <w:t xml:space="preserve"> has an associated </w:t>
      </w:r>
      <w:r w:rsidR="00F11D69" w:rsidRPr="00F11D69">
        <w:rPr>
          <w:rFonts w:ascii="Arial" w:hAnsi="Arial" w:cs="Arial"/>
          <w:b/>
          <w:sz w:val="22"/>
          <w:szCs w:val="22"/>
        </w:rPr>
        <w:t>Construction Agreement</w:t>
      </w:r>
      <w:r w:rsidR="00F11D69">
        <w:rPr>
          <w:rFonts w:ascii="Arial" w:hAnsi="Arial" w:cs="Arial"/>
          <w:sz w:val="22"/>
          <w:szCs w:val="22"/>
        </w:rPr>
        <w:t xml:space="preserve"> with </w:t>
      </w:r>
      <w:r w:rsidR="00CF2FAE">
        <w:rPr>
          <w:rFonts w:ascii="Arial" w:hAnsi="Arial" w:cs="Arial"/>
          <w:sz w:val="22"/>
          <w:szCs w:val="22"/>
        </w:rPr>
        <w:t xml:space="preserve">a </w:t>
      </w:r>
      <w:del w:id="51" w:author="Martin Cahill [NESO]" w:date="2025-11-06T17:42:00Z" w16du:dateUtc="2025-11-06T17:42:00Z">
        <w:r w:rsidR="00CF2FAE" w:rsidRPr="00CF2FAE" w:rsidDel="00B7258E">
          <w:rPr>
            <w:rFonts w:ascii="Arial" w:hAnsi="Arial" w:cs="Arial"/>
            <w:b/>
            <w:sz w:val="22"/>
            <w:szCs w:val="22"/>
          </w:rPr>
          <w:delText>User</w:delText>
        </w:r>
        <w:r w:rsidR="00CF2FAE" w:rsidDel="00B7258E">
          <w:rPr>
            <w:rFonts w:ascii="Arial" w:hAnsi="Arial" w:cs="Arial"/>
            <w:sz w:val="22"/>
            <w:szCs w:val="22"/>
          </w:rPr>
          <w:delText xml:space="preserve"> </w:delText>
        </w:r>
      </w:del>
      <w:ins w:id="52" w:author="Martin Cahill [NESO]" w:date="2025-11-06T17:42:00Z" w16du:dateUtc="2025-11-06T17:42:00Z">
        <w:r w:rsidR="00B7258E">
          <w:rPr>
            <w:rFonts w:ascii="Arial" w:hAnsi="Arial" w:cs="Arial"/>
            <w:b/>
            <w:sz w:val="22"/>
            <w:szCs w:val="22"/>
          </w:rPr>
          <w:t>Distribution System</w:t>
        </w:r>
      </w:ins>
      <w:ins w:id="53" w:author="Martin Cahill [NESO]" w:date="2025-11-06T17:44:00Z" w16du:dateUtc="2025-11-06T17:44:00Z">
        <w:r w:rsidR="008D4D93">
          <w:rPr>
            <w:rFonts w:ascii="Arial" w:hAnsi="Arial" w:cs="Arial"/>
            <w:b/>
            <w:sz w:val="22"/>
            <w:szCs w:val="22"/>
          </w:rPr>
          <w:t xml:space="preserve"> User</w:t>
        </w:r>
      </w:ins>
      <w:del w:id="54" w:author="Martin Cahill [NESO]" w:date="2025-11-06T17:42:00Z" w16du:dateUtc="2025-11-06T17:42:00Z">
        <w:r w:rsidR="00CF2FAE" w:rsidDel="00B7258E">
          <w:rPr>
            <w:rFonts w:ascii="Arial" w:hAnsi="Arial" w:cs="Arial"/>
            <w:sz w:val="22"/>
            <w:szCs w:val="22"/>
          </w:rPr>
          <w:delText>in the category of (</w:delText>
        </w:r>
      </w:del>
      <w:del w:id="55" w:author="Martin Cahill [NESO]" w:date="2025-10-30T19:47:00Z" w16du:dateUtc="2025-10-30T19:47:00Z">
        <w:r w:rsidR="00CF2FAE" w:rsidDel="005B15E0">
          <w:rPr>
            <w:rFonts w:ascii="Arial" w:hAnsi="Arial" w:cs="Arial"/>
            <w:sz w:val="22"/>
            <w:szCs w:val="22"/>
          </w:rPr>
          <w:delText>c</w:delText>
        </w:r>
      </w:del>
      <w:del w:id="56" w:author="Martin Cahill [NESO]" w:date="2025-11-06T17:42:00Z" w16du:dateUtc="2025-11-06T17:42:00Z">
        <w:r w:rsidR="00CF2FAE" w:rsidDel="00B7258E">
          <w:rPr>
            <w:rFonts w:ascii="Arial" w:hAnsi="Arial" w:cs="Arial"/>
            <w:sz w:val="22"/>
            <w:szCs w:val="22"/>
          </w:rPr>
          <w:delText>) above</w:delText>
        </w:r>
      </w:del>
      <w:r w:rsidR="001F60F4">
        <w:rPr>
          <w:rFonts w:ascii="Arial" w:hAnsi="Arial" w:cs="Arial"/>
          <w:sz w:val="22"/>
          <w:szCs w:val="22"/>
        </w:rPr>
        <w:t>,</w:t>
      </w:r>
      <w:r w:rsidR="00F11D69">
        <w:rPr>
          <w:rFonts w:ascii="Arial" w:hAnsi="Arial" w:cs="Arial"/>
          <w:sz w:val="22"/>
          <w:szCs w:val="22"/>
        </w:rPr>
        <w:t xml:space="preserve"> </w:t>
      </w:r>
      <w:r w:rsidR="00F11D69" w:rsidRPr="00030187">
        <w:rPr>
          <w:rFonts w:ascii="Arial" w:hAnsi="Arial" w:cs="Arial"/>
          <w:sz w:val="22"/>
          <w:szCs w:val="22"/>
        </w:rPr>
        <w:t xml:space="preserve">the </w:t>
      </w:r>
      <w:r w:rsidR="00F11D69" w:rsidRPr="00030187">
        <w:rPr>
          <w:rFonts w:ascii="Arial" w:hAnsi="Arial" w:cs="Arial"/>
          <w:b/>
          <w:sz w:val="22"/>
          <w:szCs w:val="22"/>
        </w:rPr>
        <w:t>Cancellation Charge</w:t>
      </w:r>
      <w:r w:rsidR="00F11D69" w:rsidRPr="00030187">
        <w:rPr>
          <w:rFonts w:ascii="Arial" w:hAnsi="Arial" w:cs="Arial"/>
          <w:sz w:val="22"/>
          <w:szCs w:val="22"/>
        </w:rPr>
        <w:t xml:space="preserve"> </w:t>
      </w:r>
      <w:r w:rsidR="00F11D69">
        <w:rPr>
          <w:rFonts w:ascii="Arial" w:hAnsi="Arial" w:cs="Arial"/>
          <w:sz w:val="22"/>
          <w:szCs w:val="22"/>
        </w:rPr>
        <w:t xml:space="preserve">payable by </w:t>
      </w:r>
      <w:del w:id="57" w:author="Martin Cahill [NESO]" w:date="2025-11-06T17:42:00Z" w16du:dateUtc="2025-11-06T17:42:00Z">
        <w:r w:rsidR="00D80F1D" w:rsidDel="00B7258E">
          <w:rPr>
            <w:rFonts w:ascii="Arial" w:hAnsi="Arial" w:cs="Arial"/>
            <w:sz w:val="22"/>
            <w:szCs w:val="22"/>
          </w:rPr>
          <w:delText xml:space="preserve">a </w:delText>
        </w:r>
      </w:del>
      <w:ins w:id="58" w:author="Martin Cahill [NESO]" w:date="2025-11-06T17:42:00Z" w16du:dateUtc="2025-11-06T17:42:00Z">
        <w:r w:rsidR="00B7258E">
          <w:rPr>
            <w:rFonts w:ascii="Arial" w:hAnsi="Arial" w:cs="Arial"/>
            <w:sz w:val="22"/>
            <w:szCs w:val="22"/>
          </w:rPr>
          <w:t xml:space="preserve">the </w:t>
        </w:r>
      </w:ins>
      <w:del w:id="59" w:author="Martin Cahill [NESO]" w:date="2025-11-06T17:42:00Z" w16du:dateUtc="2025-11-06T17:42:00Z">
        <w:r w:rsidR="00D80F1D" w:rsidRPr="00030187" w:rsidDel="00B7258E">
          <w:rPr>
            <w:rFonts w:ascii="Arial" w:hAnsi="Arial" w:cs="Arial"/>
            <w:b/>
            <w:sz w:val="22"/>
            <w:szCs w:val="22"/>
          </w:rPr>
          <w:delText>User</w:delText>
        </w:r>
        <w:r w:rsidR="00D80F1D" w:rsidDel="00B7258E">
          <w:rPr>
            <w:rFonts w:ascii="Arial" w:hAnsi="Arial" w:cs="Arial"/>
            <w:b/>
            <w:sz w:val="22"/>
            <w:szCs w:val="22"/>
          </w:rPr>
          <w:delText xml:space="preserve"> </w:delText>
        </w:r>
      </w:del>
      <w:ins w:id="60" w:author="Martin Cahill [NESO]" w:date="2025-11-06T17:42:00Z" w16du:dateUtc="2025-11-06T17:42:00Z">
        <w:r w:rsidR="00B7258E">
          <w:rPr>
            <w:rFonts w:ascii="Arial" w:hAnsi="Arial" w:cs="Arial"/>
            <w:b/>
            <w:sz w:val="22"/>
            <w:szCs w:val="22"/>
          </w:rPr>
          <w:t xml:space="preserve">Embedded Power Station </w:t>
        </w:r>
      </w:ins>
      <w:del w:id="61" w:author="Martin Cahill [NESO]" w:date="2025-11-06T17:43:00Z" w16du:dateUtc="2025-11-06T17:43:00Z">
        <w:r w:rsidR="00D80F1D" w:rsidRPr="00D80F1D" w:rsidDel="00B7258E">
          <w:rPr>
            <w:rFonts w:ascii="Arial" w:hAnsi="Arial" w:cs="Arial"/>
            <w:sz w:val="22"/>
            <w:szCs w:val="22"/>
          </w:rPr>
          <w:delText xml:space="preserve">in </w:delText>
        </w:r>
        <w:r w:rsidR="00D80F1D" w:rsidRPr="00030187" w:rsidDel="00B7258E">
          <w:rPr>
            <w:rFonts w:ascii="Arial" w:hAnsi="Arial" w:cs="Arial"/>
            <w:sz w:val="22"/>
            <w:szCs w:val="22"/>
          </w:rPr>
          <w:delText>category (</w:delText>
        </w:r>
      </w:del>
      <w:del w:id="62" w:author="Martin Cahill [NESO]" w:date="2025-10-30T19:47:00Z" w16du:dateUtc="2025-10-30T19:47:00Z">
        <w:r w:rsidR="00D80F1D" w:rsidDel="005B15E0">
          <w:rPr>
            <w:rFonts w:ascii="Arial" w:hAnsi="Arial" w:cs="Arial"/>
            <w:sz w:val="22"/>
            <w:szCs w:val="22"/>
          </w:rPr>
          <w:delText>b</w:delText>
        </w:r>
      </w:del>
      <w:del w:id="63" w:author="Martin Cahill [NESO]" w:date="2025-11-06T17:43:00Z" w16du:dateUtc="2025-11-06T17:43:00Z">
        <w:r w:rsidR="00D80F1D" w:rsidRPr="00030187" w:rsidDel="00B7258E">
          <w:rPr>
            <w:rFonts w:ascii="Arial" w:hAnsi="Arial" w:cs="Arial"/>
            <w:sz w:val="22"/>
            <w:szCs w:val="22"/>
          </w:rPr>
          <w:delText xml:space="preserve">) </w:delText>
        </w:r>
        <w:r w:rsidR="00D80F1D" w:rsidDel="00B7258E">
          <w:rPr>
            <w:rFonts w:ascii="Arial" w:hAnsi="Arial" w:cs="Arial"/>
            <w:sz w:val="22"/>
            <w:szCs w:val="22"/>
          </w:rPr>
          <w:delText xml:space="preserve">above </w:delText>
        </w:r>
      </w:del>
      <w:r w:rsidR="00F11D69">
        <w:rPr>
          <w:rFonts w:ascii="Arial" w:hAnsi="Arial" w:cs="Arial"/>
          <w:sz w:val="22"/>
          <w:szCs w:val="22"/>
        </w:rPr>
        <w:t xml:space="preserve">will not include the </w:t>
      </w:r>
      <w:r w:rsidR="00F277E3">
        <w:rPr>
          <w:rFonts w:ascii="Arial" w:hAnsi="Arial" w:cs="Arial"/>
          <w:b/>
          <w:sz w:val="22"/>
          <w:szCs w:val="22"/>
        </w:rPr>
        <w:t>Attributable Works</w:t>
      </w:r>
      <w:r w:rsidR="00F11D69" w:rsidRPr="00F11D69">
        <w:rPr>
          <w:rFonts w:ascii="Arial" w:hAnsi="Arial" w:cs="Arial"/>
          <w:b/>
          <w:sz w:val="22"/>
          <w:szCs w:val="22"/>
        </w:rPr>
        <w:t xml:space="preserve"> Cancellation Charge</w:t>
      </w:r>
      <w:r w:rsidR="00F11D69">
        <w:rPr>
          <w:rFonts w:ascii="Arial" w:hAnsi="Arial" w:cs="Arial"/>
          <w:sz w:val="22"/>
          <w:szCs w:val="22"/>
        </w:rPr>
        <w:t xml:space="preserve"> component</w:t>
      </w:r>
      <w:r w:rsidR="001F60F4">
        <w:rPr>
          <w:rFonts w:ascii="Arial" w:hAnsi="Arial" w:cs="Arial"/>
          <w:sz w:val="22"/>
          <w:szCs w:val="22"/>
        </w:rPr>
        <w:t xml:space="preserve"> of the </w:t>
      </w:r>
      <w:r w:rsidR="001F60F4" w:rsidRPr="00F11D69">
        <w:rPr>
          <w:rFonts w:ascii="Arial" w:hAnsi="Arial" w:cs="Arial"/>
          <w:b/>
          <w:sz w:val="22"/>
          <w:szCs w:val="22"/>
        </w:rPr>
        <w:t>Cancellation Charge</w:t>
      </w:r>
      <w:r w:rsidR="00CF2FAE">
        <w:rPr>
          <w:rFonts w:ascii="Arial" w:hAnsi="Arial" w:cs="Arial"/>
          <w:sz w:val="22"/>
          <w:szCs w:val="22"/>
        </w:rPr>
        <w:t>. In such case</w:t>
      </w:r>
      <w:r w:rsidR="00F11D69">
        <w:rPr>
          <w:rFonts w:ascii="Arial" w:hAnsi="Arial" w:cs="Arial"/>
          <w:sz w:val="22"/>
          <w:szCs w:val="22"/>
        </w:rPr>
        <w:t xml:space="preserve"> the </w:t>
      </w:r>
      <w:r w:rsidR="00F277E3">
        <w:rPr>
          <w:rFonts w:ascii="Arial" w:hAnsi="Arial" w:cs="Arial"/>
          <w:b/>
          <w:sz w:val="22"/>
          <w:szCs w:val="22"/>
        </w:rPr>
        <w:t>Attributable Works</w:t>
      </w:r>
      <w:r w:rsidR="00F277E3" w:rsidRPr="00F11D69">
        <w:rPr>
          <w:rFonts w:ascii="Arial" w:hAnsi="Arial" w:cs="Arial"/>
          <w:b/>
          <w:sz w:val="22"/>
          <w:szCs w:val="22"/>
        </w:rPr>
        <w:t xml:space="preserve"> </w:t>
      </w:r>
      <w:r w:rsidR="00F11D69" w:rsidRPr="00F11D69">
        <w:rPr>
          <w:rFonts w:ascii="Arial" w:hAnsi="Arial" w:cs="Arial"/>
          <w:b/>
          <w:sz w:val="22"/>
          <w:szCs w:val="22"/>
        </w:rPr>
        <w:t>Cancellation Charge</w:t>
      </w:r>
      <w:r w:rsidR="00F11D69">
        <w:rPr>
          <w:rFonts w:ascii="Arial" w:hAnsi="Arial" w:cs="Arial"/>
          <w:sz w:val="22"/>
          <w:szCs w:val="22"/>
        </w:rPr>
        <w:t xml:space="preserve"> co</w:t>
      </w:r>
      <w:r w:rsidR="00CF2FAE">
        <w:rPr>
          <w:rFonts w:ascii="Arial" w:hAnsi="Arial" w:cs="Arial"/>
          <w:sz w:val="22"/>
          <w:szCs w:val="22"/>
        </w:rPr>
        <w:t>mponent</w:t>
      </w:r>
      <w:r w:rsidR="001F60F4">
        <w:rPr>
          <w:rFonts w:ascii="Arial" w:hAnsi="Arial" w:cs="Arial"/>
          <w:sz w:val="22"/>
          <w:szCs w:val="22"/>
        </w:rPr>
        <w:t xml:space="preserve"> of the </w:t>
      </w:r>
      <w:r w:rsidR="001F60F4" w:rsidRPr="00F11D69">
        <w:rPr>
          <w:rFonts w:ascii="Arial" w:hAnsi="Arial" w:cs="Arial"/>
          <w:b/>
          <w:sz w:val="22"/>
          <w:szCs w:val="22"/>
        </w:rPr>
        <w:t>Cancellation Charge</w:t>
      </w:r>
      <w:r w:rsidR="00CF2FAE">
        <w:rPr>
          <w:rFonts w:ascii="Arial" w:hAnsi="Arial" w:cs="Arial"/>
          <w:sz w:val="22"/>
          <w:szCs w:val="22"/>
        </w:rPr>
        <w:t xml:space="preserve"> will be payable by the </w:t>
      </w:r>
      <w:r w:rsidR="00F11D69">
        <w:rPr>
          <w:rFonts w:ascii="Arial" w:hAnsi="Arial" w:cs="Arial"/>
          <w:sz w:val="22"/>
          <w:szCs w:val="22"/>
        </w:rPr>
        <w:t xml:space="preserve">associated </w:t>
      </w:r>
      <w:del w:id="64" w:author="Martin Cahill [NESO]" w:date="2025-11-06T17:43:00Z" w16du:dateUtc="2025-11-06T17:43:00Z">
        <w:r w:rsidR="00F11D69" w:rsidRPr="00F11D69" w:rsidDel="00B7258E">
          <w:rPr>
            <w:rFonts w:ascii="Arial" w:hAnsi="Arial" w:cs="Arial"/>
            <w:b/>
            <w:sz w:val="22"/>
            <w:szCs w:val="22"/>
          </w:rPr>
          <w:delText>User</w:delText>
        </w:r>
        <w:r w:rsidR="00F11D69" w:rsidDel="00B7258E">
          <w:rPr>
            <w:rFonts w:ascii="Arial" w:hAnsi="Arial" w:cs="Arial"/>
            <w:sz w:val="22"/>
            <w:szCs w:val="22"/>
          </w:rPr>
          <w:delText xml:space="preserve"> </w:delText>
        </w:r>
      </w:del>
      <w:ins w:id="65" w:author="Martin Cahill [NESO]" w:date="2025-11-06T17:43:00Z" w16du:dateUtc="2025-11-06T17:43:00Z">
        <w:r w:rsidR="00B7258E">
          <w:rPr>
            <w:rFonts w:ascii="Arial" w:hAnsi="Arial" w:cs="Arial"/>
            <w:b/>
            <w:sz w:val="22"/>
            <w:szCs w:val="22"/>
          </w:rPr>
          <w:t>Distribution System</w:t>
        </w:r>
      </w:ins>
      <w:ins w:id="66" w:author="Martin Cahill [NESO]" w:date="2025-11-06T17:44:00Z" w16du:dateUtc="2025-11-06T17:44:00Z">
        <w:r w:rsidR="008D4D93">
          <w:rPr>
            <w:rFonts w:ascii="Arial" w:hAnsi="Arial" w:cs="Arial"/>
            <w:sz w:val="22"/>
            <w:szCs w:val="22"/>
          </w:rPr>
          <w:t>.</w:t>
        </w:r>
      </w:ins>
      <w:del w:id="67" w:author="Martin Cahill [NESO]" w:date="2025-11-06T17:44:00Z" w16du:dateUtc="2025-11-06T17:44:00Z">
        <w:r w:rsidR="00F11D69" w:rsidDel="008D4D93">
          <w:rPr>
            <w:rFonts w:ascii="Arial" w:hAnsi="Arial" w:cs="Arial"/>
            <w:sz w:val="22"/>
            <w:szCs w:val="22"/>
          </w:rPr>
          <w:delText>in category (</w:delText>
        </w:r>
      </w:del>
      <w:del w:id="68" w:author="Martin Cahill [NESO]" w:date="2025-10-30T19:47:00Z" w16du:dateUtc="2025-10-30T19:47:00Z">
        <w:r w:rsidR="00F11D69" w:rsidDel="005B15E0">
          <w:rPr>
            <w:rFonts w:ascii="Arial" w:hAnsi="Arial" w:cs="Arial"/>
            <w:sz w:val="22"/>
            <w:szCs w:val="22"/>
          </w:rPr>
          <w:delText>c</w:delText>
        </w:r>
      </w:del>
      <w:del w:id="69" w:author="Martin Cahill [NESO]" w:date="2025-11-06T17:44:00Z" w16du:dateUtc="2025-11-06T17:44:00Z">
        <w:r w:rsidR="00F11D69" w:rsidDel="008D4D93">
          <w:rPr>
            <w:rFonts w:ascii="Arial" w:hAnsi="Arial" w:cs="Arial"/>
            <w:sz w:val="22"/>
            <w:szCs w:val="22"/>
          </w:rPr>
          <w:delText>) above.</w:delText>
        </w:r>
      </w:del>
    </w:p>
    <w:p w14:paraId="5623FC92" w14:textId="77777777" w:rsidR="00CF2FAE" w:rsidRDefault="00CF2FAE" w:rsidP="005028E0">
      <w:pPr>
        <w:spacing w:line="360" w:lineRule="auto"/>
        <w:ind w:left="720"/>
        <w:jc w:val="both"/>
        <w:rPr>
          <w:rFonts w:ascii="Arial" w:hAnsi="Arial" w:cs="Arial"/>
          <w:sz w:val="22"/>
          <w:szCs w:val="22"/>
        </w:rPr>
      </w:pPr>
    </w:p>
    <w:p w14:paraId="3D9D50FE" w14:textId="77777777" w:rsidR="001F60F4" w:rsidRDefault="005028E0" w:rsidP="005028E0">
      <w:pPr>
        <w:spacing w:line="360" w:lineRule="auto"/>
        <w:ind w:left="720"/>
        <w:jc w:val="both"/>
        <w:rPr>
          <w:rFonts w:ascii="Arial" w:hAnsi="Arial" w:cs="Arial"/>
          <w:sz w:val="22"/>
          <w:szCs w:val="22"/>
        </w:rPr>
      </w:pPr>
      <w:r w:rsidRPr="00030187">
        <w:rPr>
          <w:rFonts w:ascii="Arial" w:hAnsi="Arial" w:cs="Arial"/>
          <w:sz w:val="22"/>
          <w:szCs w:val="22"/>
        </w:rPr>
        <w:t>For the avoidance of doubt</w:t>
      </w:r>
      <w:r w:rsidR="001F60F4">
        <w:rPr>
          <w:rFonts w:ascii="Arial" w:hAnsi="Arial" w:cs="Arial"/>
          <w:sz w:val="22"/>
          <w:szCs w:val="22"/>
        </w:rPr>
        <w:t xml:space="preserve"> in the case of:</w:t>
      </w:r>
    </w:p>
    <w:p w14:paraId="573905F3" w14:textId="630E3205" w:rsidR="001F60F4" w:rsidRDefault="00855CD7" w:rsidP="001F60F4">
      <w:pPr>
        <w:numPr>
          <w:ilvl w:val="1"/>
          <w:numId w:val="15"/>
        </w:numPr>
        <w:spacing w:line="360" w:lineRule="auto"/>
        <w:jc w:val="both"/>
        <w:rPr>
          <w:rFonts w:ascii="Arial" w:hAnsi="Arial" w:cs="Arial"/>
          <w:sz w:val="22"/>
          <w:szCs w:val="22"/>
        </w:rPr>
      </w:pPr>
      <w:ins w:id="70" w:author="Martin Cahill [NESO]" w:date="2025-11-06T17:46:00Z" w16du:dateUtc="2025-11-06T17:46:00Z">
        <w:r>
          <w:rPr>
            <w:rFonts w:ascii="Arial" w:hAnsi="Arial" w:cs="Arial"/>
            <w:sz w:val="22"/>
            <w:szCs w:val="22"/>
          </w:rPr>
          <w:t xml:space="preserve">A </w:t>
        </w:r>
      </w:ins>
      <w:del w:id="71" w:author="Martin Cahill [NESO]" w:date="2025-11-06T17:46:00Z" w16du:dateUtc="2025-11-06T17:46:00Z">
        <w:r w:rsidR="00CF2FAE" w:rsidRPr="00855CD7" w:rsidDel="00855CD7">
          <w:rPr>
            <w:rFonts w:ascii="Arial" w:hAnsi="Arial" w:cs="Arial"/>
            <w:b/>
            <w:bCs/>
            <w:sz w:val="22"/>
            <w:szCs w:val="22"/>
          </w:rPr>
          <w:delText>Users</w:delText>
        </w:r>
        <w:r w:rsidR="00CF2FAE" w:rsidRPr="00855CD7" w:rsidDel="00855CD7">
          <w:rPr>
            <w:rFonts w:ascii="Arial" w:hAnsi="Arial" w:cs="Arial"/>
            <w:b/>
            <w:bCs/>
            <w:sz w:val="22"/>
            <w:szCs w:val="22"/>
            <w:rPrChange w:id="72" w:author="Martin Cahill [NESO]" w:date="2025-11-06T17:46:00Z" w16du:dateUtc="2025-11-06T17:46:00Z">
              <w:rPr>
                <w:rFonts w:ascii="Arial" w:hAnsi="Arial" w:cs="Arial"/>
                <w:sz w:val="22"/>
                <w:szCs w:val="22"/>
              </w:rPr>
            </w:rPrChange>
          </w:rPr>
          <w:delText xml:space="preserve"> </w:delText>
        </w:r>
      </w:del>
      <w:ins w:id="73" w:author="Martin Cahill [NESO]" w:date="2025-11-06T17:45:00Z" w16du:dateUtc="2025-11-06T17:45:00Z">
        <w:r w:rsidRPr="00855CD7">
          <w:rPr>
            <w:rFonts w:ascii="Arial" w:hAnsi="Arial" w:cs="Arial"/>
            <w:b/>
            <w:bCs/>
            <w:sz w:val="22"/>
            <w:szCs w:val="22"/>
            <w:rPrChange w:id="74" w:author="Martin Cahill [NESO]" w:date="2025-11-06T17:46:00Z" w16du:dateUtc="2025-11-06T17:46:00Z">
              <w:rPr>
                <w:rFonts w:ascii="Arial" w:hAnsi="Arial" w:cs="Arial"/>
                <w:sz w:val="22"/>
                <w:szCs w:val="22"/>
              </w:rPr>
            </w:rPrChange>
          </w:rPr>
          <w:t xml:space="preserve">Distribution System </w:t>
        </w:r>
        <w:r w:rsidRPr="00855CD7">
          <w:rPr>
            <w:rFonts w:ascii="Arial" w:hAnsi="Arial" w:cs="Arial"/>
            <w:sz w:val="22"/>
            <w:szCs w:val="22"/>
          </w:rPr>
          <w:t xml:space="preserve">directly connected to the </w:t>
        </w:r>
        <w:r w:rsidRPr="00855CD7">
          <w:rPr>
            <w:rFonts w:ascii="Arial" w:hAnsi="Arial" w:cs="Arial"/>
            <w:b/>
            <w:bCs/>
            <w:sz w:val="22"/>
            <w:szCs w:val="22"/>
            <w:rPrChange w:id="75" w:author="Martin Cahill [NESO]" w:date="2025-11-06T17:46:00Z" w16du:dateUtc="2025-11-06T17:46:00Z">
              <w:rPr>
                <w:rFonts w:ascii="Arial" w:hAnsi="Arial" w:cs="Arial"/>
                <w:sz w:val="22"/>
                <w:szCs w:val="22"/>
              </w:rPr>
            </w:rPrChange>
          </w:rPr>
          <w:t>National Electricity Transmission System</w:t>
        </w:r>
        <w:r w:rsidRPr="00855CD7" w:rsidDel="00855CD7">
          <w:rPr>
            <w:rFonts w:ascii="Arial" w:hAnsi="Arial" w:cs="Arial"/>
            <w:b/>
            <w:bCs/>
            <w:sz w:val="22"/>
            <w:szCs w:val="22"/>
            <w:rPrChange w:id="76" w:author="Martin Cahill [NESO]" w:date="2025-11-06T17:46:00Z" w16du:dateUtc="2025-11-06T17:46:00Z">
              <w:rPr>
                <w:rFonts w:ascii="Arial" w:hAnsi="Arial" w:cs="Arial"/>
                <w:sz w:val="22"/>
                <w:szCs w:val="22"/>
              </w:rPr>
            </w:rPrChange>
          </w:rPr>
          <w:t xml:space="preserve"> </w:t>
        </w:r>
      </w:ins>
      <w:del w:id="77" w:author="Martin Cahill [NESO]" w:date="2025-11-06T17:45:00Z" w16du:dateUtc="2025-11-06T17:45:00Z">
        <w:r w:rsidR="00CF2FAE" w:rsidDel="00855CD7">
          <w:rPr>
            <w:rFonts w:ascii="Arial" w:hAnsi="Arial" w:cs="Arial"/>
            <w:sz w:val="22"/>
            <w:szCs w:val="22"/>
          </w:rPr>
          <w:delText xml:space="preserve">in </w:delText>
        </w:r>
        <w:r w:rsidR="005028E0" w:rsidRPr="00030187" w:rsidDel="00855CD7">
          <w:rPr>
            <w:rFonts w:ascii="Arial" w:hAnsi="Arial" w:cs="Arial"/>
            <w:sz w:val="22"/>
            <w:szCs w:val="22"/>
          </w:rPr>
          <w:delText>the case of category (</w:delText>
        </w:r>
      </w:del>
      <w:del w:id="78" w:author="Martin Cahill [NESO]" w:date="2025-10-30T19:47:00Z" w16du:dateUtc="2025-10-30T19:47:00Z">
        <w:r w:rsidR="005028E0" w:rsidRPr="00030187" w:rsidDel="005B15E0">
          <w:rPr>
            <w:rFonts w:ascii="Arial" w:hAnsi="Arial" w:cs="Arial"/>
            <w:sz w:val="22"/>
            <w:szCs w:val="22"/>
          </w:rPr>
          <w:delText>c</w:delText>
        </w:r>
      </w:del>
      <w:del w:id="79" w:author="Martin Cahill [NESO]" w:date="2025-11-06T17:45:00Z" w16du:dateUtc="2025-11-06T17:45:00Z">
        <w:r w:rsidR="005028E0" w:rsidRPr="00030187" w:rsidDel="00855CD7">
          <w:rPr>
            <w:rFonts w:ascii="Arial" w:hAnsi="Arial" w:cs="Arial"/>
            <w:sz w:val="22"/>
            <w:szCs w:val="22"/>
          </w:rPr>
          <w:delText xml:space="preserve">) </w:delText>
        </w:r>
        <w:r w:rsidR="00CF2FAE" w:rsidDel="00855CD7">
          <w:rPr>
            <w:rFonts w:ascii="Arial" w:hAnsi="Arial" w:cs="Arial"/>
            <w:sz w:val="22"/>
            <w:szCs w:val="22"/>
          </w:rPr>
          <w:delText>above</w:delText>
        </w:r>
        <w:r w:rsidR="001F60F4" w:rsidDel="00855CD7">
          <w:rPr>
            <w:rFonts w:ascii="Arial" w:hAnsi="Arial" w:cs="Arial"/>
            <w:sz w:val="22"/>
            <w:szCs w:val="22"/>
          </w:rPr>
          <w:delText>;</w:delText>
        </w:r>
        <w:r w:rsidR="00CF2FAE" w:rsidDel="00855CD7">
          <w:rPr>
            <w:rFonts w:ascii="Arial" w:hAnsi="Arial" w:cs="Arial"/>
            <w:sz w:val="22"/>
            <w:szCs w:val="22"/>
          </w:rPr>
          <w:delText xml:space="preserve"> and</w:delText>
        </w:r>
      </w:del>
    </w:p>
    <w:p w14:paraId="41A627C6" w14:textId="77777777" w:rsidR="001F60F4" w:rsidRDefault="00CF2FAE" w:rsidP="001F60F4">
      <w:pPr>
        <w:numPr>
          <w:ilvl w:val="1"/>
          <w:numId w:val="15"/>
        </w:numPr>
        <w:spacing w:line="360" w:lineRule="auto"/>
        <w:jc w:val="both"/>
        <w:rPr>
          <w:rFonts w:ascii="Arial" w:hAnsi="Arial" w:cs="Arial"/>
          <w:sz w:val="22"/>
          <w:szCs w:val="22"/>
        </w:rPr>
      </w:pPr>
      <w:r w:rsidRPr="00CF2FAE">
        <w:rPr>
          <w:rFonts w:ascii="Arial" w:hAnsi="Arial" w:cs="Arial"/>
          <w:b/>
          <w:sz w:val="22"/>
          <w:szCs w:val="22"/>
        </w:rPr>
        <w:t>Distributed Generation</w:t>
      </w:r>
      <w:r>
        <w:rPr>
          <w:rFonts w:ascii="Arial" w:hAnsi="Arial" w:cs="Arial"/>
          <w:sz w:val="22"/>
          <w:szCs w:val="22"/>
        </w:rPr>
        <w:t xml:space="preserve"> (other than an </w:t>
      </w:r>
      <w:r w:rsidRPr="00CF2FAE">
        <w:rPr>
          <w:rFonts w:ascii="Arial" w:hAnsi="Arial" w:cs="Arial"/>
          <w:b/>
          <w:sz w:val="22"/>
          <w:szCs w:val="22"/>
        </w:rPr>
        <w:t>Embedded Power Station</w:t>
      </w:r>
      <w:r>
        <w:rPr>
          <w:rFonts w:ascii="Arial" w:hAnsi="Arial" w:cs="Arial"/>
          <w:sz w:val="22"/>
          <w:szCs w:val="22"/>
        </w:rPr>
        <w:t xml:space="preserve"> which is the subject of a </w:t>
      </w:r>
      <w:r w:rsidRPr="00030187">
        <w:rPr>
          <w:rFonts w:ascii="Arial" w:hAnsi="Arial" w:cs="Arial"/>
          <w:b/>
          <w:sz w:val="22"/>
          <w:szCs w:val="22"/>
        </w:rPr>
        <w:t>Bilateral Embedded Generation Agreement</w:t>
      </w:r>
      <w:r>
        <w:rPr>
          <w:rFonts w:ascii="Arial" w:hAnsi="Arial" w:cs="Arial"/>
          <w:sz w:val="22"/>
          <w:szCs w:val="22"/>
        </w:rPr>
        <w:t>)</w:t>
      </w:r>
      <w:r w:rsidR="001F60F4">
        <w:rPr>
          <w:rFonts w:ascii="Arial" w:hAnsi="Arial" w:cs="Arial"/>
          <w:sz w:val="22"/>
          <w:szCs w:val="22"/>
        </w:rPr>
        <w:t>,</w:t>
      </w:r>
    </w:p>
    <w:p w14:paraId="1E50B15F" w14:textId="77777777" w:rsidR="005028E0" w:rsidRPr="00030187" w:rsidRDefault="005028E0" w:rsidP="001F60F4">
      <w:pPr>
        <w:spacing w:line="360" w:lineRule="auto"/>
        <w:ind w:left="720"/>
        <w:jc w:val="both"/>
        <w:rPr>
          <w:rFonts w:ascii="Arial" w:hAnsi="Arial" w:cs="Arial"/>
          <w:sz w:val="22"/>
          <w:szCs w:val="22"/>
        </w:rPr>
      </w:pPr>
      <w:r w:rsidRPr="00030187">
        <w:rPr>
          <w:rFonts w:ascii="Arial" w:hAnsi="Arial" w:cs="Arial"/>
          <w:sz w:val="22"/>
          <w:szCs w:val="22"/>
        </w:rPr>
        <w:t xml:space="preserve">the </w:t>
      </w:r>
      <w:r w:rsidRPr="00030187">
        <w:rPr>
          <w:rFonts w:ascii="Arial" w:hAnsi="Arial" w:cs="Arial"/>
          <w:b/>
          <w:sz w:val="22"/>
          <w:szCs w:val="22"/>
        </w:rPr>
        <w:t>Cancellation Charge</w:t>
      </w:r>
      <w:r w:rsidRPr="00030187">
        <w:rPr>
          <w:rFonts w:ascii="Arial" w:hAnsi="Arial" w:cs="Arial"/>
          <w:sz w:val="22"/>
          <w:szCs w:val="22"/>
        </w:rPr>
        <w:t xml:space="preserve"> does not apply </w:t>
      </w:r>
      <w:r w:rsidR="006C5024">
        <w:rPr>
          <w:rFonts w:ascii="Arial" w:hAnsi="Arial" w:cs="Arial"/>
          <w:sz w:val="22"/>
          <w:szCs w:val="22"/>
        </w:rPr>
        <w:t xml:space="preserve">for reductions in </w:t>
      </w:r>
      <w:r w:rsidR="006C5024" w:rsidRPr="006C5024">
        <w:rPr>
          <w:rFonts w:ascii="Arial" w:hAnsi="Arial" w:cs="Arial"/>
          <w:b/>
          <w:sz w:val="22"/>
          <w:szCs w:val="22"/>
        </w:rPr>
        <w:t>Developer Capacity</w:t>
      </w:r>
      <w:r w:rsidR="006C5024">
        <w:rPr>
          <w:rFonts w:ascii="Arial" w:hAnsi="Arial" w:cs="Arial"/>
          <w:sz w:val="22"/>
          <w:szCs w:val="22"/>
        </w:rPr>
        <w:t xml:space="preserve"> </w:t>
      </w:r>
      <w:r w:rsidR="001F60F4">
        <w:rPr>
          <w:rFonts w:ascii="Arial" w:hAnsi="Arial" w:cs="Arial"/>
          <w:sz w:val="22"/>
          <w:szCs w:val="22"/>
        </w:rPr>
        <w:t xml:space="preserve">on or </w:t>
      </w:r>
      <w:r w:rsidR="001F60F4" w:rsidRPr="00030187">
        <w:rPr>
          <w:rFonts w:ascii="Arial" w:hAnsi="Arial" w:cs="Arial"/>
          <w:sz w:val="22"/>
          <w:szCs w:val="22"/>
        </w:rPr>
        <w:t xml:space="preserve">after the </w:t>
      </w:r>
      <w:r w:rsidR="001F60F4" w:rsidRPr="00030187">
        <w:rPr>
          <w:rFonts w:ascii="Arial" w:hAnsi="Arial" w:cs="Arial"/>
          <w:b/>
          <w:sz w:val="22"/>
          <w:szCs w:val="22"/>
        </w:rPr>
        <w:t>Charging Date</w:t>
      </w:r>
      <w:r w:rsidR="001F60F4">
        <w:rPr>
          <w:rFonts w:ascii="Arial" w:hAnsi="Arial" w:cs="Arial"/>
          <w:sz w:val="22"/>
          <w:szCs w:val="22"/>
        </w:rPr>
        <w:t xml:space="preserve"> </w:t>
      </w:r>
      <w:r w:rsidR="00CF2FAE">
        <w:rPr>
          <w:rFonts w:ascii="Arial" w:hAnsi="Arial" w:cs="Arial"/>
          <w:sz w:val="22"/>
          <w:szCs w:val="22"/>
        </w:rPr>
        <w:t xml:space="preserve">or termination </w:t>
      </w:r>
      <w:r w:rsidR="006C5024">
        <w:rPr>
          <w:rFonts w:ascii="Arial" w:hAnsi="Arial" w:cs="Arial"/>
          <w:sz w:val="22"/>
          <w:szCs w:val="22"/>
        </w:rPr>
        <w:t xml:space="preserve">on or </w:t>
      </w:r>
      <w:r w:rsidRPr="00030187">
        <w:rPr>
          <w:rFonts w:ascii="Arial" w:hAnsi="Arial" w:cs="Arial"/>
          <w:sz w:val="22"/>
          <w:szCs w:val="22"/>
        </w:rPr>
        <w:t xml:space="preserve">after the </w:t>
      </w:r>
      <w:r w:rsidRPr="00030187">
        <w:rPr>
          <w:rFonts w:ascii="Arial" w:hAnsi="Arial" w:cs="Arial"/>
          <w:b/>
          <w:sz w:val="22"/>
          <w:szCs w:val="22"/>
        </w:rPr>
        <w:t>Charging Date</w:t>
      </w:r>
      <w:r w:rsidRPr="00030187">
        <w:rPr>
          <w:rFonts w:ascii="Arial" w:hAnsi="Arial" w:cs="Arial"/>
          <w:sz w:val="22"/>
          <w:szCs w:val="22"/>
        </w:rPr>
        <w:t>.</w:t>
      </w:r>
    </w:p>
    <w:p w14:paraId="18B14635" w14:textId="77777777" w:rsidR="00846C54" w:rsidRPr="00030187" w:rsidRDefault="00846C54" w:rsidP="005028E0">
      <w:pPr>
        <w:spacing w:line="360" w:lineRule="auto"/>
        <w:ind w:left="720"/>
        <w:jc w:val="both"/>
        <w:rPr>
          <w:rFonts w:ascii="Arial" w:hAnsi="Arial" w:cs="Arial"/>
          <w:sz w:val="22"/>
          <w:szCs w:val="22"/>
        </w:rPr>
      </w:pPr>
    </w:p>
    <w:p w14:paraId="63DF17AC" w14:textId="264BADF4" w:rsidR="00A83EF5" w:rsidRPr="00030187" w:rsidDel="007E27ED" w:rsidRDefault="00846C54" w:rsidP="005028E0">
      <w:pPr>
        <w:spacing w:line="360" w:lineRule="auto"/>
        <w:ind w:left="720"/>
        <w:jc w:val="both"/>
        <w:rPr>
          <w:del w:id="80" w:author="Martin Cahill [NESO]" w:date="2025-09-08T18:06:00Z" w16du:dateUtc="2025-09-08T17:06:00Z"/>
          <w:rFonts w:ascii="Arial" w:hAnsi="Arial" w:cs="Arial"/>
          <w:sz w:val="22"/>
          <w:szCs w:val="22"/>
        </w:rPr>
      </w:pPr>
      <w:del w:id="81" w:author="Martin Cahill [NESO]" w:date="2025-09-08T18:06:00Z" w16du:dateUtc="2025-09-08T17:06:00Z">
        <w:r w:rsidRPr="00030187" w:rsidDel="007E27ED">
          <w:rPr>
            <w:rFonts w:ascii="Arial" w:hAnsi="Arial" w:cs="Arial"/>
            <w:sz w:val="22"/>
            <w:szCs w:val="22"/>
          </w:rPr>
          <w:delText xml:space="preserve">For information, for </w:delText>
        </w:r>
        <w:r w:rsidR="00CF3952" w:rsidRPr="00030187" w:rsidDel="007E27ED">
          <w:rPr>
            <w:rFonts w:ascii="Arial" w:hAnsi="Arial" w:cs="Arial"/>
            <w:b/>
            <w:sz w:val="22"/>
            <w:szCs w:val="22"/>
          </w:rPr>
          <w:delText>User</w:delText>
        </w:r>
        <w:r w:rsidRPr="00030187" w:rsidDel="007E27ED">
          <w:rPr>
            <w:rFonts w:ascii="Arial" w:hAnsi="Arial" w:cs="Arial"/>
            <w:b/>
            <w:sz w:val="22"/>
            <w:szCs w:val="22"/>
          </w:rPr>
          <w:delText>s</w:delText>
        </w:r>
        <w:r w:rsidRPr="00030187" w:rsidDel="007E27ED">
          <w:rPr>
            <w:rFonts w:ascii="Arial" w:hAnsi="Arial" w:cs="Arial"/>
            <w:sz w:val="22"/>
            <w:szCs w:val="22"/>
          </w:rPr>
          <w:delText xml:space="preserve"> other than </w:delText>
        </w:r>
        <w:r w:rsidR="00CF3952" w:rsidRPr="00030187" w:rsidDel="007E27ED">
          <w:rPr>
            <w:rFonts w:ascii="Arial" w:hAnsi="Arial" w:cs="Arial"/>
            <w:b/>
            <w:sz w:val="22"/>
            <w:szCs w:val="22"/>
          </w:rPr>
          <w:delText>User</w:delText>
        </w:r>
        <w:r w:rsidR="00A83EF5" w:rsidRPr="00030187" w:rsidDel="007E27ED">
          <w:rPr>
            <w:rFonts w:ascii="Arial" w:hAnsi="Arial" w:cs="Arial"/>
            <w:b/>
            <w:sz w:val="22"/>
            <w:szCs w:val="22"/>
          </w:rPr>
          <w:delText>s</w:delText>
        </w:r>
        <w:r w:rsidR="00A83EF5" w:rsidRPr="00030187" w:rsidDel="007E27ED">
          <w:rPr>
            <w:rFonts w:ascii="Arial" w:hAnsi="Arial" w:cs="Arial"/>
            <w:sz w:val="22"/>
            <w:szCs w:val="22"/>
          </w:rPr>
          <w:delText xml:space="preserve"> </w:delText>
        </w:r>
        <w:r w:rsidRPr="00030187" w:rsidDel="007E27ED">
          <w:rPr>
            <w:rFonts w:ascii="Arial" w:hAnsi="Arial" w:cs="Arial"/>
            <w:sz w:val="22"/>
            <w:szCs w:val="22"/>
          </w:rPr>
          <w:delText>in the categories to which this Section 15 appl</w:delText>
        </w:r>
        <w:r w:rsidR="00A83EF5" w:rsidRPr="00030187" w:rsidDel="007E27ED">
          <w:rPr>
            <w:rFonts w:ascii="Arial" w:hAnsi="Arial" w:cs="Arial"/>
            <w:sz w:val="22"/>
            <w:szCs w:val="22"/>
          </w:rPr>
          <w:delText>ies</w:delText>
        </w:r>
        <w:r w:rsidR="00E9308F" w:rsidRPr="00030187" w:rsidDel="007E27ED">
          <w:rPr>
            <w:rFonts w:ascii="Arial" w:hAnsi="Arial" w:cs="Arial"/>
            <w:sz w:val="22"/>
            <w:szCs w:val="22"/>
          </w:rPr>
          <w:delText>,</w:delText>
        </w:r>
        <w:r w:rsidR="00011029" w:rsidDel="007E27ED">
          <w:rPr>
            <w:rFonts w:ascii="Arial" w:hAnsi="Arial" w:cs="Arial"/>
            <w:sz w:val="22"/>
            <w:szCs w:val="22"/>
          </w:rPr>
          <w:delText xml:space="preserve"> the liability for</w:delText>
        </w:r>
        <w:r w:rsidRPr="00030187" w:rsidDel="007E27ED">
          <w:rPr>
            <w:rFonts w:ascii="Arial" w:hAnsi="Arial" w:cs="Arial"/>
            <w:sz w:val="22"/>
            <w:szCs w:val="22"/>
          </w:rPr>
          <w:delText xml:space="preserve"> and security requirements in respect of </w:delText>
        </w:r>
        <w:r w:rsidRPr="00030187" w:rsidDel="007E27ED">
          <w:rPr>
            <w:rFonts w:ascii="Arial" w:hAnsi="Arial" w:cs="Arial"/>
            <w:b/>
            <w:sz w:val="22"/>
            <w:szCs w:val="22"/>
          </w:rPr>
          <w:delText>Final Sums</w:delText>
        </w:r>
        <w:r w:rsidR="00A83EF5" w:rsidRPr="00030187" w:rsidDel="007E27ED">
          <w:rPr>
            <w:rFonts w:ascii="Arial" w:hAnsi="Arial" w:cs="Arial"/>
            <w:sz w:val="22"/>
            <w:szCs w:val="22"/>
          </w:rPr>
          <w:delText>, which are due</w:delText>
        </w:r>
        <w:r w:rsidRPr="00030187" w:rsidDel="007E27ED">
          <w:rPr>
            <w:rFonts w:ascii="Arial" w:hAnsi="Arial" w:cs="Arial"/>
            <w:sz w:val="22"/>
            <w:szCs w:val="22"/>
          </w:rPr>
          <w:delText xml:space="preserve"> on termination</w:delText>
        </w:r>
        <w:r w:rsidR="00A83EF5" w:rsidRPr="00030187" w:rsidDel="007E27ED">
          <w:rPr>
            <w:rFonts w:ascii="Arial" w:hAnsi="Arial" w:cs="Arial"/>
            <w:sz w:val="22"/>
            <w:szCs w:val="22"/>
          </w:rPr>
          <w:delText xml:space="preserve"> of a </w:delText>
        </w:r>
        <w:r w:rsidR="00A83EF5" w:rsidRPr="00030187" w:rsidDel="007E27ED">
          <w:rPr>
            <w:rFonts w:ascii="Arial" w:hAnsi="Arial" w:cs="Arial"/>
            <w:b/>
            <w:sz w:val="22"/>
            <w:szCs w:val="22"/>
          </w:rPr>
          <w:delText>Construction Agreement</w:delText>
        </w:r>
        <w:r w:rsidR="00A83EF5" w:rsidRPr="00030187" w:rsidDel="007E27ED">
          <w:rPr>
            <w:rFonts w:ascii="Arial" w:hAnsi="Arial" w:cs="Arial"/>
            <w:sz w:val="22"/>
            <w:szCs w:val="22"/>
          </w:rPr>
          <w:delText xml:space="preserve"> are </w:delText>
        </w:r>
        <w:r w:rsidR="004F1E36" w:rsidDel="007E27ED">
          <w:rPr>
            <w:rFonts w:ascii="Arial" w:hAnsi="Arial" w:cs="Arial"/>
            <w:sz w:val="22"/>
            <w:szCs w:val="22"/>
          </w:rPr>
          <w:delText xml:space="preserve">as </w:delText>
        </w:r>
        <w:r w:rsidR="00A83EF5" w:rsidRPr="00030187" w:rsidDel="007E27ED">
          <w:rPr>
            <w:rFonts w:ascii="Arial" w:hAnsi="Arial" w:cs="Arial"/>
            <w:sz w:val="22"/>
            <w:szCs w:val="22"/>
          </w:rPr>
          <w:delText xml:space="preserve">set out in the </w:delText>
        </w:r>
        <w:r w:rsidR="00A83EF5" w:rsidRPr="00030187" w:rsidDel="007E27ED">
          <w:rPr>
            <w:rFonts w:ascii="Arial" w:hAnsi="Arial" w:cs="Arial"/>
            <w:b/>
            <w:sz w:val="22"/>
            <w:szCs w:val="22"/>
          </w:rPr>
          <w:delText>Construction Agreement</w:delText>
        </w:r>
        <w:r w:rsidR="00A83EF5" w:rsidRPr="00030187" w:rsidDel="007E27ED">
          <w:rPr>
            <w:rFonts w:ascii="Arial" w:hAnsi="Arial" w:cs="Arial"/>
            <w:sz w:val="22"/>
            <w:szCs w:val="22"/>
          </w:rPr>
          <w:delText xml:space="preserve"> (and in the proforma attached at </w:delText>
        </w:r>
        <w:r w:rsidR="00A83EF5" w:rsidRPr="00030187" w:rsidDel="007E27ED">
          <w:rPr>
            <w:rFonts w:ascii="Arial" w:hAnsi="Arial" w:cs="Arial"/>
            <w:b/>
            <w:sz w:val="22"/>
            <w:szCs w:val="22"/>
          </w:rPr>
          <w:delText xml:space="preserve">CUSC </w:delText>
        </w:r>
        <w:r w:rsidR="00A83EF5" w:rsidRPr="00030187" w:rsidDel="007E27ED">
          <w:rPr>
            <w:rFonts w:ascii="Arial" w:hAnsi="Arial" w:cs="Arial"/>
            <w:sz w:val="22"/>
            <w:szCs w:val="22"/>
          </w:rPr>
          <w:delText>Schedule 2, Exhibit 3).</w:delText>
        </w:r>
      </w:del>
    </w:p>
    <w:p w14:paraId="009C1913" w14:textId="77777777" w:rsidR="00A83EF5" w:rsidRPr="00030187" w:rsidRDefault="00A83EF5" w:rsidP="005028E0">
      <w:pPr>
        <w:spacing w:line="360" w:lineRule="auto"/>
        <w:ind w:left="720"/>
        <w:jc w:val="both"/>
        <w:rPr>
          <w:rFonts w:ascii="Arial" w:hAnsi="Arial" w:cs="Arial"/>
          <w:sz w:val="22"/>
          <w:szCs w:val="22"/>
        </w:rPr>
      </w:pPr>
    </w:p>
    <w:p w14:paraId="7F7A9D7A" w14:textId="77777777" w:rsidR="00846C54" w:rsidRPr="00030187" w:rsidRDefault="00A83EF5" w:rsidP="005028E0">
      <w:pPr>
        <w:spacing w:line="360" w:lineRule="auto"/>
        <w:ind w:left="720"/>
        <w:jc w:val="both"/>
        <w:rPr>
          <w:rFonts w:ascii="Arial" w:hAnsi="Arial" w:cs="Arial"/>
          <w:sz w:val="22"/>
          <w:szCs w:val="22"/>
        </w:rPr>
      </w:pPr>
      <w:r w:rsidRPr="00030187">
        <w:rPr>
          <w:rFonts w:ascii="Arial" w:hAnsi="Arial" w:cs="Arial"/>
          <w:sz w:val="22"/>
          <w:szCs w:val="22"/>
        </w:rPr>
        <w:t xml:space="preserve">For the avoidance of doubt, </w:t>
      </w:r>
      <w:r w:rsidR="001F60F4" w:rsidRPr="00030187">
        <w:rPr>
          <w:rFonts w:ascii="Arial" w:hAnsi="Arial" w:cs="Arial"/>
          <w:sz w:val="22"/>
          <w:szCs w:val="22"/>
        </w:rPr>
        <w:t xml:space="preserve">in addition to the </w:t>
      </w:r>
      <w:r w:rsidR="001F60F4" w:rsidRPr="00030187">
        <w:rPr>
          <w:rFonts w:ascii="Arial" w:hAnsi="Arial" w:cs="Arial"/>
          <w:b/>
          <w:sz w:val="22"/>
          <w:szCs w:val="22"/>
        </w:rPr>
        <w:t>Cancellation Charge</w:t>
      </w:r>
      <w:r w:rsidR="001F60F4">
        <w:rPr>
          <w:rFonts w:ascii="Arial" w:hAnsi="Arial" w:cs="Arial"/>
          <w:sz w:val="22"/>
          <w:szCs w:val="22"/>
        </w:rPr>
        <w:t>,</w:t>
      </w:r>
      <w:r w:rsidR="001F60F4" w:rsidRPr="00030187">
        <w:rPr>
          <w:rFonts w:ascii="Arial" w:hAnsi="Arial" w:cs="Arial"/>
          <w:b/>
          <w:sz w:val="22"/>
          <w:szCs w:val="22"/>
        </w:rPr>
        <w:t xml:space="preserve"> </w:t>
      </w:r>
      <w:r w:rsidRPr="00030187">
        <w:rPr>
          <w:rFonts w:ascii="Arial" w:hAnsi="Arial" w:cs="Arial"/>
          <w:b/>
          <w:sz w:val="22"/>
          <w:szCs w:val="22"/>
        </w:rPr>
        <w:t>Termination Amounts</w:t>
      </w:r>
      <w:r w:rsidRPr="00030187">
        <w:rPr>
          <w:rFonts w:ascii="Arial" w:hAnsi="Arial" w:cs="Arial"/>
          <w:sz w:val="22"/>
          <w:szCs w:val="22"/>
        </w:rPr>
        <w:t xml:space="preserve"> also apply in respect of </w:t>
      </w:r>
      <w:r w:rsidRPr="00030187">
        <w:rPr>
          <w:rFonts w:ascii="Arial" w:hAnsi="Arial" w:cs="Arial"/>
          <w:b/>
          <w:sz w:val="22"/>
          <w:szCs w:val="22"/>
        </w:rPr>
        <w:t>Transmission Connection Assets</w:t>
      </w:r>
      <w:r w:rsidRPr="00030187">
        <w:rPr>
          <w:rFonts w:ascii="Arial" w:hAnsi="Arial" w:cs="Arial"/>
          <w:sz w:val="22"/>
          <w:szCs w:val="22"/>
        </w:rPr>
        <w:t>.</w:t>
      </w:r>
    </w:p>
    <w:p w14:paraId="1DF85EA3" w14:textId="77777777" w:rsidR="00DD0744" w:rsidRPr="00030187" w:rsidRDefault="00DD0744" w:rsidP="008845C0">
      <w:pPr>
        <w:spacing w:line="360" w:lineRule="auto"/>
        <w:jc w:val="both"/>
        <w:rPr>
          <w:rFonts w:ascii="Arial" w:hAnsi="Arial" w:cs="Arial"/>
          <w:sz w:val="22"/>
          <w:szCs w:val="22"/>
        </w:rPr>
      </w:pPr>
    </w:p>
    <w:p w14:paraId="5C536842" w14:textId="77777777" w:rsidR="00DD0744" w:rsidRDefault="00AB26A3" w:rsidP="005028E0">
      <w:pPr>
        <w:spacing w:line="360" w:lineRule="auto"/>
        <w:ind w:left="720" w:hanging="720"/>
        <w:jc w:val="both"/>
        <w:rPr>
          <w:rFonts w:ascii="Arial" w:hAnsi="Arial" w:cs="Arial"/>
          <w:sz w:val="22"/>
          <w:szCs w:val="22"/>
        </w:rPr>
      </w:pPr>
      <w:r>
        <w:rPr>
          <w:rFonts w:ascii="Arial" w:hAnsi="Arial" w:cs="Arial"/>
          <w:b/>
          <w:sz w:val="22"/>
          <w:szCs w:val="22"/>
        </w:rPr>
        <w:t>3</w:t>
      </w:r>
      <w:r w:rsidR="005028E0" w:rsidRPr="00030187">
        <w:rPr>
          <w:rFonts w:ascii="Arial" w:hAnsi="Arial" w:cs="Arial"/>
          <w:b/>
          <w:sz w:val="22"/>
          <w:szCs w:val="22"/>
        </w:rPr>
        <w:tab/>
      </w:r>
      <w:r w:rsidR="00DD0744" w:rsidRPr="00030187">
        <w:rPr>
          <w:rFonts w:ascii="Arial" w:hAnsi="Arial" w:cs="Arial"/>
          <w:b/>
          <w:sz w:val="22"/>
          <w:szCs w:val="22"/>
        </w:rPr>
        <w:t>The Company</w:t>
      </w:r>
      <w:r w:rsidR="00DD0744" w:rsidRPr="00030187">
        <w:rPr>
          <w:rFonts w:ascii="Arial" w:hAnsi="Arial" w:cs="Arial"/>
          <w:sz w:val="22"/>
          <w:szCs w:val="22"/>
        </w:rPr>
        <w:t xml:space="preserve"> shall apply and calculate the </w:t>
      </w:r>
      <w:r w:rsidR="00DD0744" w:rsidRPr="00030187">
        <w:rPr>
          <w:rFonts w:ascii="Arial" w:hAnsi="Arial" w:cs="Arial"/>
          <w:b/>
          <w:sz w:val="22"/>
          <w:szCs w:val="22"/>
        </w:rPr>
        <w:t>Cancellation Charge</w:t>
      </w:r>
      <w:r w:rsidR="00DD0744" w:rsidRPr="00030187">
        <w:rPr>
          <w:rFonts w:ascii="Arial" w:hAnsi="Arial" w:cs="Arial"/>
          <w:sz w:val="22"/>
          <w:szCs w:val="22"/>
        </w:rPr>
        <w:t xml:space="preserve"> in accordance with </w:t>
      </w:r>
      <w:r w:rsidR="00996110" w:rsidRPr="00030187">
        <w:rPr>
          <w:rFonts w:ascii="Arial" w:hAnsi="Arial" w:cs="Arial"/>
          <w:sz w:val="22"/>
          <w:szCs w:val="22"/>
        </w:rPr>
        <w:t>P</w:t>
      </w:r>
      <w:r w:rsidR="00233A40">
        <w:rPr>
          <w:rFonts w:ascii="Arial" w:hAnsi="Arial" w:cs="Arial"/>
          <w:sz w:val="22"/>
          <w:szCs w:val="22"/>
        </w:rPr>
        <w:t>art Two</w:t>
      </w:r>
      <w:r w:rsidR="00996110" w:rsidRPr="00030187">
        <w:rPr>
          <w:rFonts w:ascii="Arial" w:hAnsi="Arial" w:cs="Arial"/>
          <w:sz w:val="22"/>
          <w:szCs w:val="22"/>
        </w:rPr>
        <w:t xml:space="preserve"> </w:t>
      </w:r>
      <w:r w:rsidR="00996110">
        <w:rPr>
          <w:rFonts w:ascii="Arial" w:hAnsi="Arial" w:cs="Arial"/>
          <w:sz w:val="22"/>
          <w:szCs w:val="22"/>
        </w:rPr>
        <w:t xml:space="preserve">of this </w:t>
      </w:r>
      <w:r w:rsidR="00DD0744" w:rsidRPr="00030187">
        <w:rPr>
          <w:rFonts w:ascii="Arial" w:hAnsi="Arial" w:cs="Arial"/>
          <w:sz w:val="22"/>
          <w:szCs w:val="22"/>
        </w:rPr>
        <w:t>Section 15</w:t>
      </w:r>
      <w:r w:rsidR="00C92299">
        <w:rPr>
          <w:rFonts w:ascii="Arial" w:hAnsi="Arial" w:cs="Arial"/>
          <w:sz w:val="22"/>
          <w:szCs w:val="22"/>
        </w:rPr>
        <w:t>.</w:t>
      </w:r>
    </w:p>
    <w:p w14:paraId="06D38C0A" w14:textId="77777777" w:rsidR="00C92299" w:rsidRDefault="00C92299" w:rsidP="005028E0">
      <w:pPr>
        <w:spacing w:line="360" w:lineRule="auto"/>
        <w:ind w:left="720" w:hanging="720"/>
        <w:jc w:val="both"/>
        <w:rPr>
          <w:rFonts w:ascii="Arial" w:hAnsi="Arial" w:cs="Arial"/>
          <w:sz w:val="22"/>
          <w:szCs w:val="22"/>
        </w:rPr>
      </w:pPr>
    </w:p>
    <w:p w14:paraId="7CB009DC" w14:textId="77777777" w:rsidR="00C92299" w:rsidRDefault="00C92299" w:rsidP="005028E0">
      <w:pPr>
        <w:spacing w:line="360" w:lineRule="auto"/>
        <w:ind w:left="720" w:hanging="720"/>
        <w:jc w:val="both"/>
        <w:rPr>
          <w:rFonts w:ascii="Arial" w:hAnsi="Arial" w:cs="Arial"/>
          <w:sz w:val="22"/>
          <w:szCs w:val="22"/>
        </w:rPr>
      </w:pPr>
      <w:r>
        <w:rPr>
          <w:rFonts w:ascii="Arial" w:hAnsi="Arial" w:cs="Arial"/>
          <w:sz w:val="22"/>
          <w:szCs w:val="22"/>
        </w:rPr>
        <w:tab/>
        <w:t xml:space="preserve">The </w:t>
      </w:r>
      <w:r w:rsidRPr="00C92299">
        <w:rPr>
          <w:rFonts w:ascii="Arial" w:hAnsi="Arial" w:cs="Arial"/>
          <w:b/>
          <w:sz w:val="22"/>
          <w:szCs w:val="22"/>
        </w:rPr>
        <w:t>Cancellation Charge</w:t>
      </w:r>
      <w:r>
        <w:rPr>
          <w:rFonts w:ascii="Arial" w:hAnsi="Arial" w:cs="Arial"/>
          <w:sz w:val="22"/>
          <w:szCs w:val="22"/>
        </w:rPr>
        <w:t xml:space="preserve"> is made up of </w:t>
      </w:r>
      <w:proofErr w:type="gramStart"/>
      <w:r>
        <w:rPr>
          <w:rFonts w:ascii="Arial" w:hAnsi="Arial" w:cs="Arial"/>
          <w:sz w:val="22"/>
          <w:szCs w:val="22"/>
        </w:rPr>
        <w:t>a number of</w:t>
      </w:r>
      <w:proofErr w:type="gramEnd"/>
      <w:r>
        <w:rPr>
          <w:rFonts w:ascii="Arial" w:hAnsi="Arial" w:cs="Arial"/>
          <w:sz w:val="22"/>
          <w:szCs w:val="22"/>
        </w:rPr>
        <w:t xml:space="preserve"> components: the “</w:t>
      </w:r>
      <w:r w:rsidR="00C67A7E">
        <w:rPr>
          <w:rFonts w:ascii="Arial" w:hAnsi="Arial" w:cs="Arial"/>
          <w:b/>
          <w:sz w:val="22"/>
          <w:szCs w:val="22"/>
        </w:rPr>
        <w:t xml:space="preserve">Pre </w:t>
      </w:r>
      <w:r w:rsidRPr="00C92299">
        <w:rPr>
          <w:rFonts w:ascii="Arial" w:hAnsi="Arial" w:cs="Arial"/>
          <w:b/>
          <w:sz w:val="22"/>
          <w:szCs w:val="22"/>
        </w:rPr>
        <w:t>Trigger Amount</w:t>
      </w:r>
      <w:r>
        <w:rPr>
          <w:rFonts w:ascii="Arial" w:hAnsi="Arial" w:cs="Arial"/>
          <w:sz w:val="22"/>
          <w:szCs w:val="22"/>
        </w:rPr>
        <w:t>”, “</w:t>
      </w:r>
      <w:r w:rsidRPr="00C92299">
        <w:rPr>
          <w:rFonts w:ascii="Arial" w:hAnsi="Arial" w:cs="Arial"/>
          <w:b/>
          <w:sz w:val="22"/>
          <w:szCs w:val="22"/>
        </w:rPr>
        <w:t>Attributable Works Cancellation Charge</w:t>
      </w:r>
      <w:r w:rsidR="00D03AD6">
        <w:rPr>
          <w:rFonts w:ascii="Arial" w:hAnsi="Arial" w:cs="Arial"/>
          <w:sz w:val="22"/>
          <w:szCs w:val="22"/>
        </w:rPr>
        <w:t>”</w:t>
      </w:r>
      <w:r>
        <w:rPr>
          <w:rFonts w:ascii="Arial" w:hAnsi="Arial" w:cs="Arial"/>
          <w:sz w:val="22"/>
          <w:szCs w:val="22"/>
        </w:rPr>
        <w:t xml:space="preserve"> and </w:t>
      </w:r>
      <w:r w:rsidR="00D03AD6">
        <w:rPr>
          <w:rFonts w:ascii="Arial" w:hAnsi="Arial" w:cs="Arial"/>
          <w:sz w:val="22"/>
          <w:szCs w:val="22"/>
        </w:rPr>
        <w:t>“</w:t>
      </w:r>
      <w:r w:rsidRPr="00C92299">
        <w:rPr>
          <w:rFonts w:ascii="Arial" w:hAnsi="Arial" w:cs="Arial"/>
          <w:b/>
          <w:sz w:val="22"/>
          <w:szCs w:val="22"/>
        </w:rPr>
        <w:t>Wider Cancellation Charge</w:t>
      </w:r>
      <w:r>
        <w:rPr>
          <w:rFonts w:ascii="Arial" w:hAnsi="Arial" w:cs="Arial"/>
          <w:sz w:val="22"/>
          <w:szCs w:val="22"/>
        </w:rPr>
        <w:t>” which apply at different stages.</w:t>
      </w:r>
    </w:p>
    <w:p w14:paraId="08773FE6" w14:textId="77777777" w:rsidR="009838FD" w:rsidRDefault="009838FD" w:rsidP="005028E0">
      <w:pPr>
        <w:spacing w:line="360" w:lineRule="auto"/>
        <w:ind w:left="720" w:hanging="720"/>
        <w:jc w:val="both"/>
        <w:rPr>
          <w:rFonts w:ascii="Arial" w:hAnsi="Arial" w:cs="Arial"/>
          <w:sz w:val="22"/>
          <w:szCs w:val="22"/>
        </w:rPr>
      </w:pPr>
    </w:p>
    <w:p w14:paraId="61DB2183" w14:textId="77777777" w:rsidR="009838FD" w:rsidRPr="00030187" w:rsidRDefault="00EB50C3" w:rsidP="005028E0">
      <w:pPr>
        <w:spacing w:line="360" w:lineRule="auto"/>
        <w:ind w:left="720" w:hanging="720"/>
        <w:jc w:val="both"/>
        <w:rPr>
          <w:rFonts w:ascii="Arial" w:hAnsi="Arial" w:cs="Arial"/>
          <w:sz w:val="22"/>
          <w:szCs w:val="22"/>
        </w:rPr>
      </w:pPr>
      <w:r w:rsidRPr="00AB26A3">
        <w:rPr>
          <w:rFonts w:ascii="Arial" w:hAnsi="Arial" w:cs="Arial"/>
          <w:b/>
          <w:sz w:val="22"/>
          <w:szCs w:val="22"/>
        </w:rPr>
        <w:t>4</w:t>
      </w:r>
      <w:r w:rsidR="00C92299">
        <w:rPr>
          <w:rFonts w:ascii="Arial" w:hAnsi="Arial" w:cs="Arial"/>
          <w:sz w:val="22"/>
          <w:szCs w:val="22"/>
        </w:rPr>
        <w:tab/>
        <w:t>As provided for at Paragraph</w:t>
      </w:r>
      <w:r>
        <w:rPr>
          <w:rFonts w:ascii="Arial" w:hAnsi="Arial" w:cs="Arial"/>
          <w:sz w:val="22"/>
          <w:szCs w:val="22"/>
        </w:rPr>
        <w:t xml:space="preserve"> </w:t>
      </w:r>
      <w:r w:rsidR="004F1E36" w:rsidRPr="00C67A7E">
        <w:rPr>
          <w:rFonts w:ascii="Arial" w:hAnsi="Arial" w:cs="Arial"/>
          <w:sz w:val="22"/>
          <w:szCs w:val="22"/>
        </w:rPr>
        <w:t>3.</w:t>
      </w:r>
      <w:r w:rsidR="004D1CD2" w:rsidRPr="00C67A7E">
        <w:rPr>
          <w:rFonts w:ascii="Arial" w:hAnsi="Arial" w:cs="Arial"/>
          <w:sz w:val="22"/>
          <w:szCs w:val="22"/>
        </w:rPr>
        <w:t>5</w:t>
      </w:r>
      <w:r w:rsidR="00C92299">
        <w:rPr>
          <w:rFonts w:ascii="Arial" w:hAnsi="Arial" w:cs="Arial"/>
          <w:sz w:val="22"/>
          <w:szCs w:val="22"/>
        </w:rPr>
        <w:t xml:space="preserve">, </w:t>
      </w:r>
      <w:r>
        <w:rPr>
          <w:rFonts w:ascii="Arial" w:hAnsi="Arial" w:cs="Arial"/>
          <w:sz w:val="22"/>
          <w:szCs w:val="22"/>
        </w:rPr>
        <w:t>t</w:t>
      </w:r>
      <w:r w:rsidR="009838FD">
        <w:rPr>
          <w:rFonts w:ascii="Arial" w:hAnsi="Arial" w:cs="Arial"/>
          <w:sz w:val="22"/>
          <w:szCs w:val="22"/>
        </w:rPr>
        <w:t xml:space="preserve">he </w:t>
      </w:r>
      <w:r w:rsidR="0050625D">
        <w:rPr>
          <w:rFonts w:ascii="Arial" w:hAnsi="Arial" w:cs="Arial"/>
          <w:b/>
          <w:sz w:val="22"/>
          <w:szCs w:val="22"/>
        </w:rPr>
        <w:t xml:space="preserve">Attributable Works </w:t>
      </w:r>
      <w:r w:rsidR="009838FD" w:rsidRPr="00EB50C3">
        <w:rPr>
          <w:rFonts w:ascii="Arial" w:hAnsi="Arial" w:cs="Arial"/>
          <w:b/>
          <w:sz w:val="22"/>
          <w:szCs w:val="22"/>
        </w:rPr>
        <w:t>Cancellation</w:t>
      </w:r>
      <w:r w:rsidR="0050625D">
        <w:rPr>
          <w:rFonts w:ascii="Arial" w:hAnsi="Arial" w:cs="Arial"/>
          <w:b/>
          <w:sz w:val="22"/>
          <w:szCs w:val="22"/>
        </w:rPr>
        <w:t xml:space="preserve"> Charge</w:t>
      </w:r>
      <w:r w:rsidR="009838FD">
        <w:rPr>
          <w:rFonts w:ascii="Arial" w:hAnsi="Arial" w:cs="Arial"/>
          <w:sz w:val="22"/>
          <w:szCs w:val="22"/>
        </w:rPr>
        <w:t xml:space="preserve"> can be</w:t>
      </w:r>
      <w:r w:rsidR="001F60F4">
        <w:rPr>
          <w:rFonts w:ascii="Arial" w:hAnsi="Arial" w:cs="Arial"/>
          <w:sz w:val="22"/>
          <w:szCs w:val="22"/>
        </w:rPr>
        <w:t xml:space="preserve"> (at the </w:t>
      </w:r>
      <w:r w:rsidR="001F60F4" w:rsidRPr="001F60F4">
        <w:rPr>
          <w:rFonts w:ascii="Arial" w:hAnsi="Arial" w:cs="Arial"/>
          <w:b/>
          <w:sz w:val="22"/>
          <w:szCs w:val="22"/>
        </w:rPr>
        <w:t>User’s</w:t>
      </w:r>
      <w:r w:rsidR="001F60F4">
        <w:rPr>
          <w:rFonts w:ascii="Arial" w:hAnsi="Arial" w:cs="Arial"/>
          <w:sz w:val="22"/>
          <w:szCs w:val="22"/>
        </w:rPr>
        <w:t xml:space="preserve"> election in accordance with Paragraph </w:t>
      </w:r>
      <w:r w:rsidR="00C92299">
        <w:rPr>
          <w:rFonts w:ascii="Arial" w:hAnsi="Arial" w:cs="Arial"/>
          <w:sz w:val="22"/>
          <w:szCs w:val="22"/>
        </w:rPr>
        <w:t>7</w:t>
      </w:r>
      <w:r w:rsidR="001F60F4">
        <w:rPr>
          <w:rFonts w:ascii="Arial" w:hAnsi="Arial" w:cs="Arial"/>
          <w:sz w:val="22"/>
          <w:szCs w:val="22"/>
        </w:rPr>
        <w:t>)</w:t>
      </w:r>
      <w:r w:rsidR="009838FD">
        <w:rPr>
          <w:rFonts w:ascii="Arial" w:hAnsi="Arial" w:cs="Arial"/>
          <w:sz w:val="22"/>
          <w:szCs w:val="22"/>
        </w:rPr>
        <w:t xml:space="preserve"> </w:t>
      </w:r>
      <w:proofErr w:type="gramStart"/>
      <w:r w:rsidR="009838FD">
        <w:rPr>
          <w:rFonts w:ascii="Arial" w:hAnsi="Arial" w:cs="Arial"/>
          <w:sz w:val="22"/>
          <w:szCs w:val="22"/>
        </w:rPr>
        <w:t>o</w:t>
      </w:r>
      <w:r>
        <w:rPr>
          <w:rFonts w:ascii="Arial" w:hAnsi="Arial" w:cs="Arial"/>
          <w:sz w:val="22"/>
          <w:szCs w:val="22"/>
        </w:rPr>
        <w:t>n the basis of</w:t>
      </w:r>
      <w:proofErr w:type="gramEnd"/>
      <w:r>
        <w:rPr>
          <w:rFonts w:ascii="Arial" w:hAnsi="Arial" w:cs="Arial"/>
          <w:sz w:val="22"/>
          <w:szCs w:val="22"/>
        </w:rPr>
        <w:t xml:space="preserve"> the </w:t>
      </w:r>
      <w:r w:rsidR="001F60F4" w:rsidRPr="00EB50C3">
        <w:rPr>
          <w:rFonts w:ascii="Arial" w:hAnsi="Arial" w:cs="Arial"/>
          <w:b/>
          <w:sz w:val="22"/>
          <w:szCs w:val="22"/>
        </w:rPr>
        <w:t>Fi</w:t>
      </w:r>
      <w:r w:rsidR="001F60F4">
        <w:rPr>
          <w:rFonts w:ascii="Arial" w:hAnsi="Arial" w:cs="Arial"/>
          <w:b/>
          <w:sz w:val="22"/>
          <w:szCs w:val="22"/>
        </w:rPr>
        <w:t xml:space="preserve">xed </w:t>
      </w:r>
      <w:r w:rsidR="001F60F4" w:rsidRPr="00EB50C3">
        <w:rPr>
          <w:rFonts w:ascii="Arial" w:hAnsi="Arial" w:cs="Arial"/>
          <w:b/>
          <w:sz w:val="22"/>
          <w:szCs w:val="22"/>
        </w:rPr>
        <w:t>Cancellation</w:t>
      </w:r>
      <w:r w:rsidR="001F60F4">
        <w:rPr>
          <w:rFonts w:ascii="Arial" w:hAnsi="Arial" w:cs="Arial"/>
          <w:sz w:val="22"/>
          <w:szCs w:val="22"/>
        </w:rPr>
        <w:t xml:space="preserve"> </w:t>
      </w:r>
      <w:r w:rsidR="001F60F4">
        <w:rPr>
          <w:rFonts w:ascii="Arial" w:hAnsi="Arial" w:cs="Arial"/>
          <w:b/>
          <w:sz w:val="22"/>
          <w:szCs w:val="22"/>
        </w:rPr>
        <w:t xml:space="preserve">Charge </w:t>
      </w:r>
      <w:r w:rsidR="001F60F4" w:rsidRPr="004F1E36">
        <w:rPr>
          <w:rFonts w:ascii="Arial" w:hAnsi="Arial" w:cs="Arial"/>
          <w:sz w:val="22"/>
          <w:szCs w:val="22"/>
        </w:rPr>
        <w:t xml:space="preserve">(Paragraph </w:t>
      </w:r>
      <w:r w:rsidR="001F60F4" w:rsidRPr="00C67A7E">
        <w:rPr>
          <w:rFonts w:ascii="Arial" w:hAnsi="Arial" w:cs="Arial"/>
          <w:sz w:val="22"/>
          <w:szCs w:val="22"/>
        </w:rPr>
        <w:t>3.</w:t>
      </w:r>
      <w:r w:rsidR="00C67A7E">
        <w:rPr>
          <w:rFonts w:ascii="Arial" w:hAnsi="Arial" w:cs="Arial"/>
          <w:sz w:val="22"/>
          <w:szCs w:val="22"/>
        </w:rPr>
        <w:t>6</w:t>
      </w:r>
      <w:r w:rsidR="001F60F4" w:rsidRPr="004F1E36">
        <w:rPr>
          <w:rFonts w:ascii="Arial" w:hAnsi="Arial" w:cs="Arial"/>
          <w:sz w:val="22"/>
          <w:szCs w:val="22"/>
        </w:rPr>
        <w:t>)</w:t>
      </w:r>
      <w:r w:rsidR="001F60F4">
        <w:rPr>
          <w:rFonts w:ascii="Arial" w:hAnsi="Arial" w:cs="Arial"/>
          <w:sz w:val="22"/>
          <w:szCs w:val="22"/>
        </w:rPr>
        <w:t xml:space="preserve"> rather than the </w:t>
      </w:r>
      <w:r w:rsidR="001F60F4">
        <w:rPr>
          <w:rFonts w:ascii="Arial" w:hAnsi="Arial" w:cs="Arial"/>
          <w:b/>
          <w:sz w:val="22"/>
          <w:szCs w:val="22"/>
        </w:rPr>
        <w:t xml:space="preserve">Actual </w:t>
      </w:r>
      <w:r w:rsidR="0050625D">
        <w:rPr>
          <w:rFonts w:ascii="Arial" w:hAnsi="Arial" w:cs="Arial"/>
          <w:b/>
          <w:sz w:val="22"/>
          <w:szCs w:val="22"/>
        </w:rPr>
        <w:t>Attributable</w:t>
      </w:r>
      <w:r w:rsidRPr="00EB50C3">
        <w:rPr>
          <w:rFonts w:ascii="Arial" w:hAnsi="Arial" w:cs="Arial"/>
          <w:b/>
          <w:sz w:val="22"/>
          <w:szCs w:val="22"/>
        </w:rPr>
        <w:t xml:space="preserve"> </w:t>
      </w:r>
      <w:r w:rsidR="0050625D">
        <w:rPr>
          <w:rFonts w:ascii="Arial" w:hAnsi="Arial" w:cs="Arial"/>
          <w:b/>
          <w:sz w:val="22"/>
          <w:szCs w:val="22"/>
        </w:rPr>
        <w:t xml:space="preserve">Works </w:t>
      </w:r>
      <w:r w:rsidRPr="00EB50C3">
        <w:rPr>
          <w:rFonts w:ascii="Arial" w:hAnsi="Arial" w:cs="Arial"/>
          <w:b/>
          <w:sz w:val="22"/>
          <w:szCs w:val="22"/>
        </w:rPr>
        <w:t>C</w:t>
      </w:r>
      <w:r w:rsidR="009838FD" w:rsidRPr="00EB50C3">
        <w:rPr>
          <w:rFonts w:ascii="Arial" w:hAnsi="Arial" w:cs="Arial"/>
          <w:b/>
          <w:sz w:val="22"/>
          <w:szCs w:val="22"/>
        </w:rPr>
        <w:t>ancellation</w:t>
      </w:r>
      <w:r w:rsidR="009838FD">
        <w:rPr>
          <w:rFonts w:ascii="Arial" w:hAnsi="Arial" w:cs="Arial"/>
          <w:sz w:val="22"/>
          <w:szCs w:val="22"/>
        </w:rPr>
        <w:t xml:space="preserve"> </w:t>
      </w:r>
      <w:r w:rsidR="00BF77EE">
        <w:rPr>
          <w:rFonts w:ascii="Arial" w:hAnsi="Arial" w:cs="Arial"/>
          <w:b/>
          <w:sz w:val="22"/>
          <w:szCs w:val="22"/>
        </w:rPr>
        <w:t>Charge</w:t>
      </w:r>
      <w:r w:rsidR="009838FD" w:rsidRPr="00EB50C3">
        <w:rPr>
          <w:rFonts w:ascii="Arial" w:hAnsi="Arial" w:cs="Arial"/>
          <w:b/>
          <w:sz w:val="22"/>
          <w:szCs w:val="22"/>
        </w:rPr>
        <w:t xml:space="preserve"> </w:t>
      </w:r>
      <w:r w:rsidR="004F1E36">
        <w:rPr>
          <w:rFonts w:ascii="Arial" w:hAnsi="Arial" w:cs="Arial"/>
          <w:sz w:val="22"/>
          <w:szCs w:val="22"/>
        </w:rPr>
        <w:t>(Paragraph</w:t>
      </w:r>
      <w:r w:rsidR="002B3B64">
        <w:rPr>
          <w:rFonts w:ascii="Arial" w:hAnsi="Arial" w:cs="Arial"/>
          <w:sz w:val="22"/>
          <w:szCs w:val="22"/>
        </w:rPr>
        <w:t xml:space="preserve"> </w:t>
      </w:r>
      <w:r w:rsidR="002B3B64" w:rsidRPr="00C67A7E">
        <w:rPr>
          <w:rFonts w:ascii="Arial" w:hAnsi="Arial" w:cs="Arial"/>
          <w:sz w:val="22"/>
          <w:szCs w:val="22"/>
        </w:rPr>
        <w:t>3.</w:t>
      </w:r>
      <w:r w:rsidR="00C67A7E">
        <w:rPr>
          <w:rFonts w:ascii="Arial" w:hAnsi="Arial" w:cs="Arial"/>
          <w:sz w:val="22"/>
          <w:szCs w:val="22"/>
        </w:rPr>
        <w:t>7</w:t>
      </w:r>
      <w:r w:rsidR="004F1E36">
        <w:rPr>
          <w:rFonts w:ascii="Arial" w:hAnsi="Arial" w:cs="Arial"/>
          <w:sz w:val="22"/>
          <w:szCs w:val="22"/>
        </w:rPr>
        <w:t>)</w:t>
      </w:r>
      <w:r w:rsidR="001F60F4">
        <w:rPr>
          <w:rFonts w:ascii="Arial" w:hAnsi="Arial" w:cs="Arial"/>
          <w:sz w:val="22"/>
          <w:szCs w:val="22"/>
        </w:rPr>
        <w:t>.</w:t>
      </w:r>
    </w:p>
    <w:p w14:paraId="2EA178F4" w14:textId="77777777" w:rsidR="00A869F0" w:rsidRPr="00030187" w:rsidRDefault="00A869F0" w:rsidP="00A869F0">
      <w:pPr>
        <w:jc w:val="both"/>
        <w:rPr>
          <w:rFonts w:ascii="Arial" w:hAnsi="Arial" w:cs="Arial"/>
          <w:sz w:val="22"/>
          <w:szCs w:val="22"/>
        </w:rPr>
      </w:pPr>
    </w:p>
    <w:p w14:paraId="03AA04BB" w14:textId="77777777" w:rsidR="00A869F0" w:rsidRPr="00030187" w:rsidRDefault="00EB50C3" w:rsidP="004C67E3">
      <w:pPr>
        <w:spacing w:line="360" w:lineRule="auto"/>
        <w:ind w:left="720" w:hanging="720"/>
        <w:jc w:val="both"/>
        <w:rPr>
          <w:rFonts w:ascii="Arial" w:hAnsi="Arial" w:cs="Arial"/>
          <w:b/>
          <w:sz w:val="22"/>
          <w:szCs w:val="22"/>
        </w:rPr>
      </w:pPr>
      <w:r w:rsidRPr="00AB26A3">
        <w:rPr>
          <w:rFonts w:ascii="Arial" w:hAnsi="Arial" w:cs="Arial"/>
          <w:b/>
          <w:sz w:val="22"/>
          <w:szCs w:val="22"/>
        </w:rPr>
        <w:t>5</w:t>
      </w:r>
      <w:r w:rsidR="004C67E3" w:rsidRPr="00030187">
        <w:rPr>
          <w:rFonts w:ascii="Arial" w:hAnsi="Arial" w:cs="Arial"/>
          <w:sz w:val="22"/>
          <w:szCs w:val="22"/>
        </w:rPr>
        <w:tab/>
      </w:r>
      <w:r w:rsidR="00DD0744" w:rsidRPr="00030187">
        <w:rPr>
          <w:rFonts w:ascii="Arial" w:hAnsi="Arial" w:cs="Arial"/>
          <w:sz w:val="22"/>
          <w:szCs w:val="22"/>
        </w:rPr>
        <w:t>This Section 15</w:t>
      </w:r>
      <w:r w:rsidR="001C58E7" w:rsidRPr="00030187">
        <w:rPr>
          <w:rFonts w:ascii="Arial" w:hAnsi="Arial" w:cs="Arial"/>
          <w:sz w:val="22"/>
          <w:szCs w:val="22"/>
        </w:rPr>
        <w:t xml:space="preserve"> also sets out </w:t>
      </w:r>
      <w:r w:rsidR="0021515E" w:rsidRPr="00030187">
        <w:rPr>
          <w:rFonts w:ascii="Arial" w:hAnsi="Arial" w:cs="Arial"/>
          <w:sz w:val="22"/>
          <w:szCs w:val="22"/>
        </w:rPr>
        <w:t>in P</w:t>
      </w:r>
      <w:r w:rsidR="00233A40">
        <w:rPr>
          <w:rFonts w:ascii="Arial" w:hAnsi="Arial" w:cs="Arial"/>
          <w:sz w:val="22"/>
          <w:szCs w:val="22"/>
        </w:rPr>
        <w:t xml:space="preserve">art </w:t>
      </w:r>
      <w:r w:rsidR="00D80F1D">
        <w:rPr>
          <w:rFonts w:ascii="Arial" w:hAnsi="Arial" w:cs="Arial"/>
          <w:sz w:val="22"/>
          <w:szCs w:val="22"/>
        </w:rPr>
        <w:t>T</w:t>
      </w:r>
      <w:r w:rsidR="00233A40">
        <w:rPr>
          <w:rFonts w:ascii="Arial" w:hAnsi="Arial" w:cs="Arial"/>
          <w:sz w:val="22"/>
          <w:szCs w:val="22"/>
        </w:rPr>
        <w:t>hree</w:t>
      </w:r>
      <w:r w:rsidR="00E1728A" w:rsidRPr="00030187">
        <w:rPr>
          <w:rFonts w:ascii="Arial" w:hAnsi="Arial" w:cs="Arial"/>
          <w:sz w:val="22"/>
          <w:szCs w:val="22"/>
        </w:rPr>
        <w:t xml:space="preserve"> </w:t>
      </w:r>
      <w:r w:rsidR="001C58E7" w:rsidRPr="00030187">
        <w:rPr>
          <w:rFonts w:ascii="Arial" w:hAnsi="Arial" w:cs="Arial"/>
          <w:sz w:val="22"/>
          <w:szCs w:val="22"/>
        </w:rPr>
        <w:t xml:space="preserve">the </w:t>
      </w:r>
      <w:r w:rsidR="00E1728A" w:rsidRPr="00030187">
        <w:rPr>
          <w:rFonts w:ascii="Arial" w:hAnsi="Arial" w:cs="Arial"/>
          <w:sz w:val="22"/>
          <w:szCs w:val="22"/>
        </w:rPr>
        <w:t>level of,</w:t>
      </w:r>
      <w:r w:rsidR="0021515E" w:rsidRPr="00030187">
        <w:rPr>
          <w:rFonts w:ascii="Arial" w:hAnsi="Arial" w:cs="Arial"/>
          <w:sz w:val="22"/>
          <w:szCs w:val="22"/>
        </w:rPr>
        <w:t xml:space="preserve"> and arrangements</w:t>
      </w:r>
      <w:r w:rsidR="001C58E7" w:rsidRPr="00030187">
        <w:rPr>
          <w:rFonts w:ascii="Arial" w:hAnsi="Arial" w:cs="Arial"/>
          <w:sz w:val="22"/>
          <w:szCs w:val="22"/>
        </w:rPr>
        <w:t xml:space="preserve"> for</w:t>
      </w:r>
      <w:r w:rsidR="00E1728A" w:rsidRPr="00030187">
        <w:rPr>
          <w:rFonts w:ascii="Arial" w:hAnsi="Arial" w:cs="Arial"/>
          <w:sz w:val="22"/>
          <w:szCs w:val="22"/>
        </w:rPr>
        <w:t xml:space="preserve">, </w:t>
      </w:r>
      <w:r w:rsidR="001C58E7" w:rsidRPr="00030187">
        <w:rPr>
          <w:rFonts w:ascii="Arial" w:hAnsi="Arial" w:cs="Arial"/>
          <w:sz w:val="22"/>
          <w:szCs w:val="22"/>
        </w:rPr>
        <w:t>security</w:t>
      </w:r>
      <w:r w:rsidR="00E1728A" w:rsidRPr="00030187">
        <w:rPr>
          <w:rFonts w:ascii="Arial" w:hAnsi="Arial" w:cs="Arial"/>
          <w:sz w:val="22"/>
          <w:szCs w:val="22"/>
        </w:rPr>
        <w:t xml:space="preserve"> required </w:t>
      </w:r>
      <w:r w:rsidR="001C58E7" w:rsidRPr="00030187">
        <w:rPr>
          <w:rFonts w:ascii="Arial" w:hAnsi="Arial" w:cs="Arial"/>
          <w:sz w:val="22"/>
          <w:szCs w:val="22"/>
        </w:rPr>
        <w:t xml:space="preserve">in respect of the </w:t>
      </w:r>
      <w:r w:rsidR="001C58E7" w:rsidRPr="00030187">
        <w:rPr>
          <w:rFonts w:ascii="Arial" w:hAnsi="Arial" w:cs="Arial"/>
          <w:b/>
          <w:sz w:val="22"/>
          <w:szCs w:val="22"/>
        </w:rPr>
        <w:t>Cancellation Charge</w:t>
      </w:r>
      <w:r w:rsidR="00A869F0" w:rsidRPr="00030187">
        <w:rPr>
          <w:rFonts w:ascii="Arial" w:hAnsi="Arial" w:cs="Arial"/>
          <w:sz w:val="22"/>
          <w:szCs w:val="22"/>
        </w:rPr>
        <w:t>.</w:t>
      </w:r>
    </w:p>
    <w:p w14:paraId="2C84367A" w14:textId="77777777" w:rsidR="00A869F0" w:rsidRPr="00030187" w:rsidRDefault="00A869F0" w:rsidP="00A869F0">
      <w:pPr>
        <w:jc w:val="both"/>
        <w:rPr>
          <w:rFonts w:ascii="Arial" w:hAnsi="Arial" w:cs="Arial"/>
          <w:b/>
          <w:sz w:val="22"/>
          <w:szCs w:val="22"/>
        </w:rPr>
      </w:pPr>
    </w:p>
    <w:p w14:paraId="672AB72A" w14:textId="77777777" w:rsidR="00892EF0" w:rsidRDefault="00EB50C3" w:rsidP="004C67E3">
      <w:pPr>
        <w:spacing w:line="360" w:lineRule="auto"/>
        <w:ind w:left="720" w:hanging="720"/>
        <w:jc w:val="both"/>
        <w:rPr>
          <w:rFonts w:ascii="Arial" w:hAnsi="Arial" w:cs="Arial"/>
          <w:sz w:val="22"/>
          <w:szCs w:val="22"/>
        </w:rPr>
      </w:pPr>
      <w:r w:rsidRPr="00AB26A3">
        <w:rPr>
          <w:rFonts w:ascii="Arial" w:hAnsi="Arial" w:cs="Arial"/>
          <w:b/>
          <w:sz w:val="22"/>
          <w:szCs w:val="22"/>
        </w:rPr>
        <w:t>6</w:t>
      </w:r>
      <w:r w:rsidR="004C67E3" w:rsidRPr="00030187">
        <w:rPr>
          <w:rFonts w:ascii="Arial" w:hAnsi="Arial" w:cs="Arial"/>
          <w:sz w:val="22"/>
          <w:szCs w:val="22"/>
        </w:rPr>
        <w:tab/>
      </w:r>
      <w:r w:rsidR="00892EF0" w:rsidRPr="00030187">
        <w:rPr>
          <w:rFonts w:ascii="Arial" w:hAnsi="Arial" w:cs="Arial"/>
          <w:b/>
          <w:sz w:val="22"/>
          <w:szCs w:val="22"/>
        </w:rPr>
        <w:t>The Company</w:t>
      </w:r>
      <w:r w:rsidR="00892EF0" w:rsidRPr="00030187">
        <w:rPr>
          <w:rFonts w:ascii="Arial" w:hAnsi="Arial" w:cs="Arial"/>
          <w:sz w:val="22"/>
          <w:szCs w:val="22"/>
        </w:rPr>
        <w:t xml:space="preserve"> shall apply and calculate the </w:t>
      </w:r>
      <w:r w:rsidR="00892EF0" w:rsidRPr="00030187">
        <w:rPr>
          <w:rFonts w:ascii="Arial" w:hAnsi="Arial" w:cs="Arial"/>
          <w:b/>
          <w:sz w:val="22"/>
          <w:szCs w:val="22"/>
        </w:rPr>
        <w:t>Cancellation Charge Secured Amount</w:t>
      </w:r>
      <w:r w:rsidR="00892EF0" w:rsidRPr="00030187">
        <w:rPr>
          <w:rFonts w:ascii="Arial" w:hAnsi="Arial" w:cs="Arial"/>
          <w:sz w:val="22"/>
          <w:szCs w:val="22"/>
        </w:rPr>
        <w:t xml:space="preserve"> in accordance with this Section 15 P</w:t>
      </w:r>
      <w:r w:rsidR="00233A40">
        <w:rPr>
          <w:rFonts w:ascii="Arial" w:hAnsi="Arial" w:cs="Arial"/>
          <w:sz w:val="22"/>
          <w:szCs w:val="22"/>
        </w:rPr>
        <w:t xml:space="preserve">art </w:t>
      </w:r>
      <w:r w:rsidR="00892EF0" w:rsidRPr="00030187">
        <w:rPr>
          <w:rFonts w:ascii="Arial" w:hAnsi="Arial" w:cs="Arial"/>
          <w:sz w:val="22"/>
          <w:szCs w:val="22"/>
        </w:rPr>
        <w:t>T</w:t>
      </w:r>
      <w:r w:rsidR="00233A40">
        <w:rPr>
          <w:rFonts w:ascii="Arial" w:hAnsi="Arial" w:cs="Arial"/>
          <w:sz w:val="22"/>
          <w:szCs w:val="22"/>
        </w:rPr>
        <w:t>hree</w:t>
      </w:r>
      <w:r w:rsidR="00892EF0" w:rsidRPr="00030187">
        <w:rPr>
          <w:rFonts w:ascii="Arial" w:hAnsi="Arial" w:cs="Arial"/>
          <w:sz w:val="22"/>
          <w:szCs w:val="22"/>
        </w:rPr>
        <w:t>.</w:t>
      </w:r>
    </w:p>
    <w:p w14:paraId="6CC1C615" w14:textId="77777777" w:rsidR="001B769A" w:rsidRDefault="001B769A" w:rsidP="004C67E3">
      <w:pPr>
        <w:spacing w:line="360" w:lineRule="auto"/>
        <w:ind w:left="720" w:hanging="720"/>
        <w:jc w:val="both"/>
        <w:rPr>
          <w:rFonts w:ascii="Arial" w:hAnsi="Arial" w:cs="Arial"/>
          <w:sz w:val="22"/>
          <w:szCs w:val="22"/>
        </w:rPr>
      </w:pPr>
    </w:p>
    <w:p w14:paraId="60D90F2F" w14:textId="77777777" w:rsidR="001B769A" w:rsidRDefault="00D80F1D" w:rsidP="001B769A">
      <w:pPr>
        <w:spacing w:line="360" w:lineRule="auto"/>
        <w:ind w:left="720" w:hanging="720"/>
        <w:jc w:val="both"/>
        <w:rPr>
          <w:rFonts w:ascii="Arial" w:hAnsi="Arial" w:cs="Arial"/>
          <w:sz w:val="22"/>
          <w:szCs w:val="22"/>
        </w:rPr>
      </w:pPr>
      <w:r>
        <w:rPr>
          <w:rFonts w:ascii="Arial" w:hAnsi="Arial" w:cs="Arial"/>
          <w:b/>
          <w:sz w:val="22"/>
          <w:szCs w:val="22"/>
        </w:rPr>
        <w:t>7</w:t>
      </w:r>
      <w:r w:rsidR="001B769A" w:rsidRPr="00030187">
        <w:rPr>
          <w:rFonts w:ascii="Arial" w:hAnsi="Arial" w:cs="Arial"/>
          <w:sz w:val="22"/>
          <w:szCs w:val="22"/>
        </w:rPr>
        <w:tab/>
        <w:t>This Section 15 also sets out in P</w:t>
      </w:r>
      <w:r w:rsidR="00233A40">
        <w:rPr>
          <w:rFonts w:ascii="Arial" w:hAnsi="Arial" w:cs="Arial"/>
          <w:sz w:val="22"/>
          <w:szCs w:val="22"/>
        </w:rPr>
        <w:t>art</w:t>
      </w:r>
      <w:r w:rsidR="001B769A" w:rsidRPr="00030187">
        <w:rPr>
          <w:rFonts w:ascii="Arial" w:hAnsi="Arial" w:cs="Arial"/>
          <w:sz w:val="22"/>
          <w:szCs w:val="22"/>
        </w:rPr>
        <w:t xml:space="preserve"> </w:t>
      </w:r>
      <w:r>
        <w:rPr>
          <w:rFonts w:ascii="Arial" w:hAnsi="Arial" w:cs="Arial"/>
          <w:sz w:val="22"/>
          <w:szCs w:val="22"/>
        </w:rPr>
        <w:t>F</w:t>
      </w:r>
      <w:r w:rsidR="00233A40">
        <w:rPr>
          <w:rFonts w:ascii="Arial" w:hAnsi="Arial" w:cs="Arial"/>
          <w:sz w:val="22"/>
          <w:szCs w:val="22"/>
        </w:rPr>
        <w:t>our</w:t>
      </w:r>
      <w:r w:rsidR="001B769A" w:rsidRPr="00030187">
        <w:rPr>
          <w:rFonts w:ascii="Arial" w:hAnsi="Arial" w:cs="Arial"/>
          <w:sz w:val="22"/>
          <w:szCs w:val="22"/>
        </w:rPr>
        <w:t xml:space="preserve"> the </w:t>
      </w:r>
      <w:r w:rsidR="001B769A">
        <w:rPr>
          <w:rFonts w:ascii="Arial" w:hAnsi="Arial" w:cs="Arial"/>
          <w:sz w:val="22"/>
          <w:szCs w:val="22"/>
        </w:rPr>
        <w:t xml:space="preserve">reconciliation process in respect of the </w:t>
      </w:r>
      <w:r w:rsidR="001B769A" w:rsidRPr="001B769A">
        <w:rPr>
          <w:rFonts w:ascii="Arial" w:hAnsi="Arial" w:cs="Arial"/>
          <w:b/>
          <w:sz w:val="22"/>
          <w:szCs w:val="22"/>
        </w:rPr>
        <w:t>A</w:t>
      </w:r>
      <w:r w:rsidR="00C44589">
        <w:rPr>
          <w:rFonts w:ascii="Arial" w:hAnsi="Arial" w:cs="Arial"/>
          <w:b/>
          <w:sz w:val="22"/>
          <w:szCs w:val="22"/>
        </w:rPr>
        <w:t>ctual A</w:t>
      </w:r>
      <w:r w:rsidR="001B769A" w:rsidRPr="001B769A">
        <w:rPr>
          <w:rFonts w:ascii="Arial" w:hAnsi="Arial" w:cs="Arial"/>
          <w:b/>
          <w:sz w:val="22"/>
          <w:szCs w:val="22"/>
        </w:rPr>
        <w:t>ttributable Works</w:t>
      </w:r>
      <w:r w:rsidR="001B769A">
        <w:rPr>
          <w:rFonts w:ascii="Arial" w:hAnsi="Arial" w:cs="Arial"/>
          <w:sz w:val="22"/>
          <w:szCs w:val="22"/>
        </w:rPr>
        <w:t xml:space="preserve"> </w:t>
      </w:r>
      <w:r w:rsidR="001B769A" w:rsidRPr="00030187">
        <w:rPr>
          <w:rFonts w:ascii="Arial" w:hAnsi="Arial" w:cs="Arial"/>
          <w:b/>
          <w:sz w:val="22"/>
          <w:szCs w:val="22"/>
        </w:rPr>
        <w:t>Cancellation Charge</w:t>
      </w:r>
      <w:r w:rsidR="001B769A" w:rsidRPr="00030187">
        <w:rPr>
          <w:rFonts w:ascii="Arial" w:hAnsi="Arial" w:cs="Arial"/>
          <w:sz w:val="22"/>
          <w:szCs w:val="22"/>
        </w:rPr>
        <w:t>.</w:t>
      </w:r>
    </w:p>
    <w:p w14:paraId="02286C26" w14:textId="77777777" w:rsidR="001603D7" w:rsidRPr="00030187" w:rsidRDefault="001603D7" w:rsidP="001B769A">
      <w:pPr>
        <w:spacing w:line="360" w:lineRule="auto"/>
        <w:ind w:left="720" w:hanging="720"/>
        <w:jc w:val="both"/>
        <w:rPr>
          <w:rFonts w:ascii="Arial" w:hAnsi="Arial" w:cs="Arial"/>
          <w:b/>
          <w:sz w:val="22"/>
          <w:szCs w:val="22"/>
        </w:rPr>
      </w:pPr>
    </w:p>
    <w:p w14:paraId="63C99AC3" w14:textId="77777777" w:rsidR="001B769A" w:rsidRDefault="001603D7" w:rsidP="004C67E3">
      <w:pPr>
        <w:spacing w:line="360" w:lineRule="auto"/>
        <w:ind w:left="720" w:hanging="720"/>
        <w:jc w:val="both"/>
        <w:rPr>
          <w:rFonts w:ascii="Arial" w:hAnsi="Arial" w:cs="Arial"/>
          <w:sz w:val="22"/>
          <w:szCs w:val="22"/>
        </w:rPr>
      </w:pPr>
      <w:r w:rsidRPr="003E7523">
        <w:rPr>
          <w:rFonts w:ascii="Arial" w:hAnsi="Arial" w:cs="Arial"/>
          <w:b/>
          <w:sz w:val="22"/>
          <w:szCs w:val="22"/>
        </w:rPr>
        <w:t>8</w:t>
      </w:r>
      <w:r w:rsidRPr="003E7523">
        <w:rPr>
          <w:rFonts w:ascii="Arial" w:hAnsi="Arial" w:cs="Arial"/>
          <w:sz w:val="22"/>
          <w:szCs w:val="22"/>
        </w:rPr>
        <w:tab/>
      </w:r>
      <w:r w:rsidR="003E7523" w:rsidRPr="003E7523">
        <w:rPr>
          <w:rFonts w:ascii="Arial" w:hAnsi="Arial" w:cs="Arial"/>
          <w:sz w:val="22"/>
          <w:szCs w:val="22"/>
        </w:rPr>
        <w:t xml:space="preserve">For reference </w:t>
      </w:r>
      <w:proofErr w:type="gramStart"/>
      <w:r w:rsidR="003E7523" w:rsidRPr="003E7523">
        <w:rPr>
          <w:rFonts w:ascii="Arial" w:hAnsi="Arial" w:cs="Arial"/>
          <w:sz w:val="22"/>
          <w:szCs w:val="22"/>
        </w:rPr>
        <w:t>a number of</w:t>
      </w:r>
      <w:proofErr w:type="gramEnd"/>
      <w:r w:rsidR="003E7523" w:rsidRPr="003E7523">
        <w:rPr>
          <w:rFonts w:ascii="Arial" w:hAnsi="Arial" w:cs="Arial"/>
          <w:sz w:val="22"/>
          <w:szCs w:val="22"/>
        </w:rPr>
        <w:t xml:space="preserve"> terms used in this Section 15 are defined within this Section 15.</w:t>
      </w:r>
    </w:p>
    <w:p w14:paraId="48430415" w14:textId="77777777" w:rsidR="00220399" w:rsidRPr="00030187" w:rsidRDefault="00220399" w:rsidP="004C67E3">
      <w:pPr>
        <w:spacing w:line="360" w:lineRule="auto"/>
        <w:ind w:left="720" w:hanging="720"/>
        <w:jc w:val="both"/>
        <w:rPr>
          <w:rFonts w:ascii="Arial" w:hAnsi="Arial" w:cs="Arial"/>
          <w:sz w:val="22"/>
          <w:szCs w:val="22"/>
        </w:rPr>
      </w:pPr>
    </w:p>
    <w:p w14:paraId="4E0070EB" w14:textId="56522088" w:rsidR="00740647" w:rsidRPr="00740647" w:rsidRDefault="00740647" w:rsidP="00220399">
      <w:pPr>
        <w:spacing w:line="360" w:lineRule="auto"/>
        <w:rPr>
          <w:rFonts w:ascii="Arial" w:hAnsi="Arial" w:cs="Arial"/>
          <w:b/>
          <w:bCs/>
          <w:sz w:val="22"/>
          <w:szCs w:val="22"/>
        </w:rPr>
      </w:pPr>
      <w:r w:rsidRPr="00740647">
        <w:rPr>
          <w:rFonts w:ascii="Arial" w:hAnsi="Arial" w:cs="Arial"/>
          <w:b/>
          <w:bCs/>
          <w:sz w:val="22"/>
          <w:szCs w:val="22"/>
        </w:rPr>
        <w:t xml:space="preserve">9 </w:t>
      </w:r>
      <w:r>
        <w:rPr>
          <w:rFonts w:ascii="Arial" w:hAnsi="Arial" w:cs="Arial"/>
          <w:b/>
          <w:bCs/>
          <w:sz w:val="22"/>
          <w:szCs w:val="22"/>
        </w:rPr>
        <w:tab/>
      </w:r>
      <w:r w:rsidRPr="00740647">
        <w:rPr>
          <w:rFonts w:ascii="Arial" w:hAnsi="Arial" w:cs="Arial"/>
          <w:b/>
          <w:bCs/>
          <w:sz w:val="22"/>
          <w:szCs w:val="22"/>
        </w:rPr>
        <w:t>Distributed Generation</w:t>
      </w:r>
      <w:ins w:id="82" w:author="Martin Cahill [NESO]" w:date="2025-10-30T19:59:00Z" w16du:dateUtc="2025-10-30T19:59:00Z">
        <w:r w:rsidR="00B50CB2">
          <w:rPr>
            <w:rFonts w:ascii="Arial" w:hAnsi="Arial" w:cs="Arial"/>
            <w:b/>
            <w:bCs/>
            <w:sz w:val="22"/>
            <w:szCs w:val="22"/>
          </w:rPr>
          <w:t xml:space="preserve"> and </w:t>
        </w:r>
        <w:del w:id="83" w:author="Martin Cahill" w:date="2026-01-14T15:48:00Z" w16du:dateUtc="2026-01-14T15:48:00Z">
          <w:r w:rsidR="00B50CB2" w:rsidDel="006F4AAF">
            <w:rPr>
              <w:rFonts w:ascii="Arial" w:hAnsi="Arial" w:cs="Arial"/>
              <w:b/>
              <w:bCs/>
              <w:sz w:val="22"/>
              <w:szCs w:val="22"/>
            </w:rPr>
            <w:delText>Distributed Demand</w:delText>
          </w:r>
        </w:del>
      </w:ins>
      <w:ins w:id="84" w:author="Martin Cahill" w:date="2026-01-14T15:48:00Z" w16du:dateUtc="2026-01-14T15:48:00Z">
        <w:r w:rsidR="006F4AAF">
          <w:rPr>
            <w:rFonts w:ascii="Arial" w:hAnsi="Arial" w:cs="Arial"/>
            <w:b/>
            <w:bCs/>
            <w:sz w:val="22"/>
            <w:szCs w:val="22"/>
          </w:rPr>
          <w:t>Relevant Embedded Demand</w:t>
        </w:r>
      </w:ins>
    </w:p>
    <w:p w14:paraId="01F8D8AB" w14:textId="5636615E" w:rsidR="00740647" w:rsidRPr="00740647" w:rsidRDefault="004E719C" w:rsidP="00220399">
      <w:pPr>
        <w:spacing w:line="360" w:lineRule="auto"/>
        <w:ind w:firstLine="720"/>
        <w:rPr>
          <w:rFonts w:ascii="Arial" w:hAnsi="Arial" w:cs="Arial"/>
          <w:sz w:val="22"/>
          <w:szCs w:val="22"/>
        </w:rPr>
      </w:pPr>
      <w:ins w:id="85" w:author="Martin Cahill [NESO]" w:date="2025-11-06T18:00:00Z" w16du:dateUtc="2025-11-06T18:00:00Z">
        <w:r>
          <w:rPr>
            <w:rFonts w:ascii="Arial" w:hAnsi="Arial" w:cs="Arial"/>
            <w:b/>
            <w:bCs/>
            <w:sz w:val="22"/>
            <w:szCs w:val="22"/>
          </w:rPr>
          <w:t xml:space="preserve">Distribution System </w:t>
        </w:r>
      </w:ins>
      <w:r w:rsidR="00740647" w:rsidRPr="00740647">
        <w:rPr>
          <w:rFonts w:ascii="Arial" w:hAnsi="Arial" w:cs="Arial"/>
          <w:b/>
          <w:bCs/>
          <w:sz w:val="22"/>
          <w:szCs w:val="22"/>
        </w:rPr>
        <w:t xml:space="preserve">Users </w:t>
      </w:r>
      <w:del w:id="86" w:author="Martin Cahill [NESO]" w:date="2025-11-06T18:01:00Z" w16du:dateUtc="2025-11-06T18:01:00Z">
        <w:r w:rsidR="00740647" w:rsidRPr="00740647" w:rsidDel="004E719C">
          <w:rPr>
            <w:rFonts w:ascii="Arial" w:hAnsi="Arial" w:cs="Arial"/>
            <w:sz w:val="22"/>
            <w:szCs w:val="22"/>
          </w:rPr>
          <w:delText>in the category of (</w:delText>
        </w:r>
      </w:del>
      <w:del w:id="87" w:author="Martin Cahill [NESO]" w:date="2025-10-30T19:58:00Z" w16du:dateUtc="2025-10-30T19:58:00Z">
        <w:r w:rsidR="00740647" w:rsidRPr="00740647" w:rsidDel="002056BF">
          <w:rPr>
            <w:rFonts w:ascii="Arial" w:hAnsi="Arial" w:cs="Arial"/>
            <w:sz w:val="22"/>
            <w:szCs w:val="22"/>
          </w:rPr>
          <w:delText>c</w:delText>
        </w:r>
      </w:del>
      <w:del w:id="88" w:author="Martin Cahill [NESO]" w:date="2025-11-06T18:01:00Z" w16du:dateUtc="2025-11-06T18:01:00Z">
        <w:r w:rsidR="00740647" w:rsidRPr="00740647" w:rsidDel="004E719C">
          <w:rPr>
            <w:rFonts w:ascii="Arial" w:hAnsi="Arial" w:cs="Arial"/>
            <w:sz w:val="22"/>
            <w:szCs w:val="22"/>
          </w:rPr>
          <w:delText xml:space="preserve">) above </w:delText>
        </w:r>
      </w:del>
      <w:r w:rsidR="00740647" w:rsidRPr="00740647">
        <w:rPr>
          <w:rFonts w:ascii="Arial" w:hAnsi="Arial" w:cs="Arial"/>
          <w:sz w:val="22"/>
          <w:szCs w:val="22"/>
        </w:rPr>
        <w:t xml:space="preserve">are liable for the </w:t>
      </w:r>
      <w:r w:rsidR="00740647" w:rsidRPr="00740647">
        <w:rPr>
          <w:rFonts w:ascii="Arial" w:hAnsi="Arial" w:cs="Arial"/>
          <w:b/>
          <w:bCs/>
          <w:sz w:val="22"/>
          <w:szCs w:val="22"/>
        </w:rPr>
        <w:t xml:space="preserve">Cancellation Charge </w:t>
      </w:r>
      <w:r w:rsidR="00740647" w:rsidRPr="00740647">
        <w:rPr>
          <w:rFonts w:ascii="Arial" w:hAnsi="Arial" w:cs="Arial"/>
          <w:sz w:val="22"/>
          <w:szCs w:val="22"/>
        </w:rPr>
        <w:t>(or</w:t>
      </w:r>
    </w:p>
    <w:p w14:paraId="429CBDCF" w14:textId="592D9F6B" w:rsidR="00740647" w:rsidRPr="00740647" w:rsidDel="005033B7" w:rsidRDefault="00740647">
      <w:pPr>
        <w:spacing w:line="360" w:lineRule="auto"/>
        <w:ind w:left="709"/>
        <w:rPr>
          <w:del w:id="89" w:author="Martin Cahill [NESO]" w:date="2025-09-08T18:12:00Z" w16du:dateUtc="2025-09-08T17:12:00Z"/>
          <w:rFonts w:ascii="Arial" w:hAnsi="Arial" w:cs="Arial"/>
          <w:b/>
          <w:bCs/>
          <w:sz w:val="22"/>
          <w:szCs w:val="22"/>
        </w:rPr>
        <w:pPrChange w:id="90" w:author="Martin Cahill [NESO]" w:date="2025-11-06T18:01:00Z" w16du:dateUtc="2025-11-06T18:01:00Z">
          <w:pPr>
            <w:spacing w:line="360" w:lineRule="auto"/>
            <w:ind w:firstLine="720"/>
          </w:pPr>
        </w:pPrChange>
      </w:pPr>
      <w:r w:rsidRPr="00740647">
        <w:rPr>
          <w:rFonts w:ascii="Arial" w:hAnsi="Arial" w:cs="Arial"/>
          <w:sz w:val="22"/>
          <w:szCs w:val="22"/>
        </w:rPr>
        <w:t xml:space="preserve">where </w:t>
      </w:r>
      <w:del w:id="91" w:author="Martin Cahill [NESO]" w:date="2025-11-06T18:02:00Z" w16du:dateUtc="2025-11-06T18:02:00Z">
        <w:r w:rsidRPr="00740647" w:rsidDel="00A5211E">
          <w:rPr>
            <w:rFonts w:ascii="Arial" w:hAnsi="Arial" w:cs="Arial"/>
            <w:sz w:val="22"/>
            <w:szCs w:val="22"/>
          </w:rPr>
          <w:delText xml:space="preserve">the </w:delText>
        </w:r>
      </w:del>
      <w:ins w:id="92" w:author="Martin Cahill [NESO]" w:date="2025-11-06T18:02:00Z" w16du:dateUtc="2025-11-06T18:02:00Z">
        <w:r w:rsidR="00A5211E">
          <w:rPr>
            <w:rFonts w:ascii="Arial" w:hAnsi="Arial" w:cs="Arial"/>
            <w:sz w:val="22"/>
            <w:szCs w:val="22"/>
          </w:rPr>
          <w:t>the works have been triggered by</w:t>
        </w:r>
        <w:r w:rsidR="00A5211E" w:rsidRPr="00740647">
          <w:rPr>
            <w:rFonts w:ascii="Arial" w:hAnsi="Arial" w:cs="Arial"/>
            <w:sz w:val="22"/>
            <w:szCs w:val="22"/>
          </w:rPr>
          <w:t xml:space="preserve"> </w:t>
        </w:r>
      </w:ins>
      <w:r w:rsidRPr="00740647">
        <w:rPr>
          <w:rFonts w:ascii="Arial" w:hAnsi="Arial" w:cs="Arial"/>
          <w:b/>
          <w:bCs/>
          <w:sz w:val="22"/>
          <w:szCs w:val="22"/>
        </w:rPr>
        <w:t xml:space="preserve">Distributed Generation </w:t>
      </w:r>
      <w:del w:id="93" w:author="Martin Cahill [NESO]" w:date="2025-11-06T18:02:00Z" w16du:dateUtc="2025-11-06T18:02:00Z">
        <w:r w:rsidRPr="00740647" w:rsidDel="00A5211E">
          <w:rPr>
            <w:rFonts w:ascii="Arial" w:hAnsi="Arial" w:cs="Arial"/>
            <w:sz w:val="22"/>
            <w:szCs w:val="22"/>
          </w:rPr>
          <w:delText xml:space="preserve">has </w:delText>
        </w:r>
      </w:del>
      <w:ins w:id="94" w:author="Martin Cahill [NESO]" w:date="2025-11-06T18:02:00Z" w16du:dateUtc="2025-11-06T18:02:00Z">
        <w:r w:rsidR="00A5211E">
          <w:rPr>
            <w:rFonts w:ascii="Arial" w:hAnsi="Arial" w:cs="Arial"/>
            <w:sz w:val="22"/>
            <w:szCs w:val="22"/>
          </w:rPr>
          <w:t>with</w:t>
        </w:r>
        <w:r w:rsidR="00A5211E" w:rsidRPr="00740647">
          <w:rPr>
            <w:rFonts w:ascii="Arial" w:hAnsi="Arial" w:cs="Arial"/>
            <w:sz w:val="22"/>
            <w:szCs w:val="22"/>
          </w:rPr>
          <w:t xml:space="preserve"> </w:t>
        </w:r>
      </w:ins>
      <w:r w:rsidRPr="00740647">
        <w:rPr>
          <w:rFonts w:ascii="Arial" w:hAnsi="Arial" w:cs="Arial"/>
          <w:sz w:val="22"/>
          <w:szCs w:val="22"/>
        </w:rPr>
        <w:t xml:space="preserve">a </w:t>
      </w:r>
      <w:r w:rsidRPr="00740647">
        <w:rPr>
          <w:rFonts w:ascii="Arial" w:hAnsi="Arial" w:cs="Arial"/>
          <w:b/>
          <w:bCs/>
          <w:sz w:val="22"/>
          <w:szCs w:val="22"/>
        </w:rPr>
        <w:t>Bilateral Embedded</w:t>
      </w:r>
      <w:ins w:id="95" w:author="Martin Cahill [NESO]" w:date="2025-11-06T18:01:00Z" w16du:dateUtc="2025-11-06T18:01:00Z">
        <w:r w:rsidR="004E719C">
          <w:rPr>
            <w:rFonts w:ascii="Arial" w:hAnsi="Arial" w:cs="Arial"/>
            <w:b/>
            <w:bCs/>
            <w:sz w:val="22"/>
            <w:szCs w:val="22"/>
          </w:rPr>
          <w:t xml:space="preserve"> </w:t>
        </w:r>
      </w:ins>
      <w:del w:id="96" w:author="Martin Cahill [NESO]" w:date="2025-11-06T18:01:00Z" w16du:dateUtc="2025-11-06T18:01:00Z">
        <w:r w:rsidRPr="00740647" w:rsidDel="004E719C">
          <w:rPr>
            <w:rFonts w:ascii="Arial" w:hAnsi="Arial" w:cs="Arial"/>
            <w:b/>
            <w:bCs/>
            <w:sz w:val="22"/>
            <w:szCs w:val="22"/>
          </w:rPr>
          <w:delText xml:space="preserve"> </w:delText>
        </w:r>
      </w:del>
      <w:r w:rsidRPr="00740647">
        <w:rPr>
          <w:rFonts w:ascii="Arial" w:hAnsi="Arial" w:cs="Arial"/>
          <w:b/>
          <w:bCs/>
          <w:sz w:val="22"/>
          <w:szCs w:val="22"/>
        </w:rPr>
        <w:t>Generation</w:t>
      </w:r>
      <w:ins w:id="97" w:author="Martin Cahill [NESO]" w:date="2025-11-06T18:01:00Z" w16du:dateUtc="2025-11-06T18:01:00Z">
        <w:r w:rsidR="004E719C">
          <w:rPr>
            <w:rFonts w:ascii="Arial" w:hAnsi="Arial" w:cs="Arial"/>
            <w:b/>
            <w:bCs/>
            <w:sz w:val="22"/>
            <w:szCs w:val="22"/>
          </w:rPr>
          <w:t xml:space="preserve"> </w:t>
        </w:r>
      </w:ins>
    </w:p>
    <w:p w14:paraId="122A960E" w14:textId="050B3A20" w:rsidR="00740647" w:rsidRPr="00740647" w:rsidDel="005B6285" w:rsidRDefault="00740647">
      <w:pPr>
        <w:spacing w:line="360" w:lineRule="auto"/>
        <w:ind w:left="709"/>
        <w:rPr>
          <w:del w:id="98" w:author="Martin Cahill [NESO]" w:date="2025-11-06T18:06:00Z" w16du:dateUtc="2025-11-06T18:06:00Z"/>
          <w:rFonts w:ascii="Arial" w:hAnsi="Arial" w:cs="Arial"/>
          <w:sz w:val="22"/>
          <w:szCs w:val="22"/>
        </w:rPr>
        <w:pPrChange w:id="99" w:author="Martin Cahill [NESO]" w:date="2025-11-06T18:01:00Z" w16du:dateUtc="2025-11-06T18:01:00Z">
          <w:pPr>
            <w:spacing w:line="360" w:lineRule="auto"/>
            <w:ind w:firstLine="720"/>
          </w:pPr>
        </w:pPrChange>
      </w:pPr>
      <w:r w:rsidRPr="00740647">
        <w:rPr>
          <w:rFonts w:ascii="Arial" w:hAnsi="Arial" w:cs="Arial"/>
          <w:b/>
          <w:bCs/>
          <w:sz w:val="22"/>
          <w:szCs w:val="22"/>
        </w:rPr>
        <w:t>Agreement</w:t>
      </w:r>
      <w:r w:rsidRPr="00740647">
        <w:rPr>
          <w:rFonts w:ascii="Arial" w:hAnsi="Arial" w:cs="Arial"/>
          <w:sz w:val="22"/>
          <w:szCs w:val="22"/>
        </w:rPr>
        <w:t xml:space="preserve">, the </w:t>
      </w:r>
      <w:r w:rsidRPr="00740647">
        <w:rPr>
          <w:rFonts w:ascii="Arial" w:hAnsi="Arial" w:cs="Arial"/>
          <w:b/>
          <w:bCs/>
          <w:sz w:val="22"/>
          <w:szCs w:val="22"/>
        </w:rPr>
        <w:t xml:space="preserve">Attributable Works Cancellation Charge </w:t>
      </w:r>
      <w:r w:rsidRPr="00740647">
        <w:rPr>
          <w:rFonts w:ascii="Arial" w:hAnsi="Arial" w:cs="Arial"/>
          <w:sz w:val="22"/>
          <w:szCs w:val="22"/>
        </w:rPr>
        <w:t>component of the</w:t>
      </w:r>
      <w:ins w:id="100" w:author="Martin Cahill [NESO]" w:date="2025-11-06T18:06:00Z" w16du:dateUtc="2025-11-06T18:06:00Z">
        <w:r w:rsidR="005B6285">
          <w:rPr>
            <w:rFonts w:ascii="Arial" w:hAnsi="Arial" w:cs="Arial"/>
            <w:b/>
            <w:bCs/>
            <w:sz w:val="22"/>
            <w:szCs w:val="22"/>
          </w:rPr>
          <w:t xml:space="preserve"> </w:t>
        </w:r>
      </w:ins>
    </w:p>
    <w:p w14:paraId="06CB5821" w14:textId="5F82BF5A" w:rsidR="00740647" w:rsidRPr="00740647" w:rsidDel="005B6285" w:rsidRDefault="00740647">
      <w:pPr>
        <w:spacing w:line="360" w:lineRule="auto"/>
        <w:ind w:left="709"/>
        <w:rPr>
          <w:del w:id="101" w:author="Martin Cahill [NESO]" w:date="2025-11-06T18:06:00Z" w16du:dateUtc="2025-11-06T18:06:00Z"/>
          <w:rFonts w:ascii="Arial" w:hAnsi="Arial" w:cs="Arial"/>
          <w:sz w:val="22"/>
          <w:szCs w:val="22"/>
        </w:rPr>
        <w:pPrChange w:id="102" w:author="Martin Cahill [NESO]" w:date="2025-11-06T18:07:00Z" w16du:dateUtc="2025-11-06T18:07:00Z">
          <w:pPr>
            <w:spacing w:line="360" w:lineRule="auto"/>
            <w:ind w:firstLine="720"/>
          </w:pPr>
        </w:pPrChange>
      </w:pPr>
      <w:r w:rsidRPr="00740647">
        <w:rPr>
          <w:rFonts w:ascii="Arial" w:hAnsi="Arial" w:cs="Arial"/>
          <w:b/>
          <w:bCs/>
          <w:sz w:val="22"/>
          <w:szCs w:val="22"/>
        </w:rPr>
        <w:t>Cancellation Charge</w:t>
      </w:r>
      <w:r w:rsidRPr="00740647">
        <w:rPr>
          <w:rFonts w:ascii="Arial" w:hAnsi="Arial" w:cs="Arial"/>
          <w:sz w:val="22"/>
          <w:szCs w:val="22"/>
        </w:rPr>
        <w:t xml:space="preserve">) on a reduction in </w:t>
      </w:r>
      <w:r w:rsidRPr="00740647">
        <w:rPr>
          <w:rFonts w:ascii="Arial" w:hAnsi="Arial" w:cs="Arial"/>
          <w:b/>
          <w:bCs/>
          <w:sz w:val="22"/>
          <w:szCs w:val="22"/>
        </w:rPr>
        <w:t>Developer Capacity</w:t>
      </w:r>
      <w:ins w:id="103" w:author="Martin Cahill [NESO]" w:date="2025-11-06T18:04:00Z" w16du:dateUtc="2025-11-06T18:04:00Z">
        <w:r w:rsidR="00045A10">
          <w:rPr>
            <w:rFonts w:ascii="Arial" w:hAnsi="Arial" w:cs="Arial"/>
            <w:b/>
            <w:bCs/>
            <w:sz w:val="22"/>
            <w:szCs w:val="22"/>
          </w:rPr>
          <w:t>,</w:t>
        </w:r>
        <w:r w:rsidR="002C5306">
          <w:rPr>
            <w:rFonts w:ascii="Arial" w:hAnsi="Arial" w:cs="Arial"/>
            <w:b/>
            <w:bCs/>
            <w:sz w:val="22"/>
            <w:szCs w:val="22"/>
          </w:rPr>
          <w:t xml:space="preserve"> Demand Capacity, </w:t>
        </w:r>
      </w:ins>
      <w:ins w:id="104" w:author="Martin Cahill [NESO]" w:date="2025-11-06T18:07:00Z" w16du:dateUtc="2025-11-06T18:07:00Z">
        <w:r w:rsidR="001C213C" w:rsidRPr="00740647">
          <w:rPr>
            <w:rFonts w:ascii="Arial" w:hAnsi="Arial" w:cs="Arial"/>
            <w:sz w:val="22"/>
            <w:szCs w:val="22"/>
          </w:rPr>
          <w:t>(</w:t>
        </w:r>
        <w:r w:rsidR="001C213C">
          <w:rPr>
            <w:rFonts w:ascii="Arial" w:hAnsi="Arial" w:cs="Arial"/>
            <w:sz w:val="22"/>
            <w:szCs w:val="22"/>
          </w:rPr>
          <w:t xml:space="preserve">or </w:t>
        </w:r>
        <w:r w:rsidR="001C213C" w:rsidRPr="00740647">
          <w:rPr>
            <w:rFonts w:ascii="Arial" w:hAnsi="Arial" w:cs="Arial"/>
            <w:sz w:val="22"/>
            <w:szCs w:val="22"/>
          </w:rPr>
          <w:t>in</w:t>
        </w:r>
        <w:r w:rsidR="001C213C">
          <w:rPr>
            <w:rFonts w:ascii="Arial" w:hAnsi="Arial" w:cs="Arial"/>
            <w:sz w:val="22"/>
            <w:szCs w:val="22"/>
          </w:rPr>
          <w:t xml:space="preserve"> </w:t>
        </w:r>
        <w:r w:rsidR="001C213C" w:rsidRPr="00740647">
          <w:rPr>
            <w:rFonts w:ascii="Arial" w:hAnsi="Arial" w:cs="Arial"/>
            <w:sz w:val="22"/>
            <w:szCs w:val="22"/>
          </w:rPr>
          <w:t>the case of</w:t>
        </w:r>
        <w:r w:rsidR="001C213C">
          <w:rPr>
            <w:rFonts w:ascii="Arial" w:hAnsi="Arial" w:cs="Arial"/>
            <w:b/>
            <w:bCs/>
            <w:sz w:val="22"/>
            <w:szCs w:val="22"/>
          </w:rPr>
          <w:t xml:space="preserve"> </w:t>
        </w:r>
        <w:r w:rsidR="001C213C" w:rsidRPr="00740647">
          <w:rPr>
            <w:rFonts w:ascii="Arial" w:hAnsi="Arial" w:cs="Arial"/>
            <w:b/>
            <w:bCs/>
            <w:sz w:val="22"/>
            <w:szCs w:val="22"/>
          </w:rPr>
          <w:t xml:space="preserve">Distributed Generation </w:t>
        </w:r>
        <w:r w:rsidR="001C213C" w:rsidRPr="00740647">
          <w:rPr>
            <w:rFonts w:ascii="Arial" w:hAnsi="Arial" w:cs="Arial"/>
            <w:sz w:val="22"/>
            <w:szCs w:val="22"/>
          </w:rPr>
          <w:t xml:space="preserve">with a </w:t>
        </w:r>
        <w:r w:rsidR="001C213C" w:rsidRPr="00740647">
          <w:rPr>
            <w:rFonts w:ascii="Arial" w:hAnsi="Arial" w:cs="Arial"/>
            <w:b/>
            <w:bCs/>
            <w:sz w:val="22"/>
            <w:szCs w:val="22"/>
          </w:rPr>
          <w:t>Bilateral Embedded Generation Agreement</w:t>
        </w:r>
        <w:r w:rsidR="00560F65">
          <w:rPr>
            <w:rFonts w:ascii="Arial" w:hAnsi="Arial" w:cs="Arial"/>
            <w:b/>
            <w:bCs/>
            <w:sz w:val="22"/>
            <w:szCs w:val="22"/>
          </w:rPr>
          <w:t>, Transmiss</w:t>
        </w:r>
      </w:ins>
      <w:ins w:id="105" w:author="Martin Cahill [NESO]" w:date="2025-11-06T18:08:00Z" w16du:dateUtc="2025-11-06T18:08:00Z">
        <w:r w:rsidR="00560F65">
          <w:rPr>
            <w:rFonts w:ascii="Arial" w:hAnsi="Arial" w:cs="Arial"/>
            <w:b/>
            <w:bCs/>
            <w:sz w:val="22"/>
            <w:szCs w:val="22"/>
          </w:rPr>
          <w:t>ion Entry Capacity</w:t>
        </w:r>
      </w:ins>
      <w:ins w:id="106" w:author="Martin Cahill [NESO]" w:date="2025-11-06T18:07:00Z" w16du:dateUtc="2025-11-06T18:07:00Z">
        <w:r w:rsidR="001C213C" w:rsidRPr="00740647">
          <w:rPr>
            <w:rFonts w:ascii="Arial" w:hAnsi="Arial" w:cs="Arial"/>
            <w:sz w:val="22"/>
            <w:szCs w:val="22"/>
          </w:rPr>
          <w:t>)</w:t>
        </w:r>
        <w:r w:rsidR="001C213C">
          <w:rPr>
            <w:rFonts w:ascii="Arial" w:hAnsi="Arial" w:cs="Arial"/>
            <w:b/>
            <w:bCs/>
            <w:sz w:val="22"/>
            <w:szCs w:val="22"/>
          </w:rPr>
          <w:t xml:space="preserve"> </w:t>
        </w:r>
      </w:ins>
      <w:del w:id="107" w:author="Martin Cahill [NESO]" w:date="2025-11-06T18:08:00Z" w16du:dateUtc="2025-11-06T18:08:00Z">
        <w:r w:rsidRPr="00740647" w:rsidDel="00560F65">
          <w:rPr>
            <w:rFonts w:ascii="Arial" w:hAnsi="Arial" w:cs="Arial"/>
            <w:b/>
            <w:bCs/>
            <w:sz w:val="22"/>
            <w:szCs w:val="22"/>
          </w:rPr>
          <w:delText xml:space="preserve"> </w:delText>
        </w:r>
      </w:del>
      <w:del w:id="108" w:author="Martin Cahill [NESO]" w:date="2025-11-06T18:07:00Z" w16du:dateUtc="2025-11-06T18:07:00Z">
        <w:r w:rsidRPr="00740647" w:rsidDel="001C213C">
          <w:rPr>
            <w:rFonts w:ascii="Arial" w:hAnsi="Arial" w:cs="Arial"/>
            <w:sz w:val="22"/>
            <w:szCs w:val="22"/>
          </w:rPr>
          <w:delText>(</w:delText>
        </w:r>
      </w:del>
      <w:del w:id="109" w:author="Martin Cahill [NESO]" w:date="2025-11-06T18:04:00Z" w16du:dateUtc="2025-11-06T18:04:00Z">
        <w:r w:rsidRPr="00740647" w:rsidDel="000E7C5B">
          <w:rPr>
            <w:rFonts w:ascii="Arial" w:hAnsi="Arial" w:cs="Arial"/>
            <w:sz w:val="22"/>
            <w:szCs w:val="22"/>
          </w:rPr>
          <w:delText xml:space="preserve">or </w:delText>
        </w:r>
      </w:del>
      <w:del w:id="110" w:author="Martin Cahill [NESO]" w:date="2025-11-06T18:07:00Z" w16du:dateUtc="2025-11-06T18:07:00Z">
        <w:r w:rsidRPr="00740647" w:rsidDel="001C213C">
          <w:rPr>
            <w:rFonts w:ascii="Arial" w:hAnsi="Arial" w:cs="Arial"/>
            <w:sz w:val="22"/>
            <w:szCs w:val="22"/>
          </w:rPr>
          <w:delText>in the case of</w:delText>
        </w:r>
      </w:del>
    </w:p>
    <w:p w14:paraId="42009094" w14:textId="58498137" w:rsidR="00740647" w:rsidRPr="00740647" w:rsidDel="005B6285" w:rsidRDefault="00740647">
      <w:pPr>
        <w:spacing w:line="360" w:lineRule="auto"/>
        <w:ind w:left="709"/>
        <w:rPr>
          <w:del w:id="111" w:author="Martin Cahill [NESO]" w:date="2025-11-06T18:06:00Z" w16du:dateUtc="2025-11-06T18:06:00Z"/>
          <w:rFonts w:ascii="Arial" w:hAnsi="Arial" w:cs="Arial"/>
          <w:sz w:val="22"/>
          <w:szCs w:val="22"/>
        </w:rPr>
        <w:pPrChange w:id="112" w:author="Martin Cahill [NESO]" w:date="2025-11-06T18:07:00Z" w16du:dateUtc="2025-11-06T18:07:00Z">
          <w:pPr>
            <w:spacing w:line="360" w:lineRule="auto"/>
            <w:ind w:firstLine="720"/>
          </w:pPr>
        </w:pPrChange>
      </w:pPr>
      <w:del w:id="113" w:author="Martin Cahill [NESO]" w:date="2025-11-06T18:07:00Z" w16du:dateUtc="2025-11-06T18:07:00Z">
        <w:r w:rsidRPr="00740647" w:rsidDel="001C213C">
          <w:rPr>
            <w:rFonts w:ascii="Arial" w:hAnsi="Arial" w:cs="Arial"/>
            <w:b/>
            <w:bCs/>
            <w:sz w:val="22"/>
            <w:szCs w:val="22"/>
          </w:rPr>
          <w:delText xml:space="preserve">Distributed Generation </w:delText>
        </w:r>
        <w:r w:rsidRPr="00740647" w:rsidDel="001C213C">
          <w:rPr>
            <w:rFonts w:ascii="Arial" w:hAnsi="Arial" w:cs="Arial"/>
            <w:sz w:val="22"/>
            <w:szCs w:val="22"/>
          </w:rPr>
          <w:delText xml:space="preserve">with a </w:delText>
        </w:r>
        <w:r w:rsidRPr="00740647" w:rsidDel="001C213C">
          <w:rPr>
            <w:rFonts w:ascii="Arial" w:hAnsi="Arial" w:cs="Arial"/>
            <w:b/>
            <w:bCs/>
            <w:sz w:val="22"/>
            <w:szCs w:val="22"/>
          </w:rPr>
          <w:delText>Bilateral Embedded Generation Agreement</w:delText>
        </w:r>
        <w:r w:rsidRPr="00740647" w:rsidDel="001C213C">
          <w:rPr>
            <w:rFonts w:ascii="Arial" w:hAnsi="Arial" w:cs="Arial"/>
            <w:sz w:val="22"/>
            <w:szCs w:val="22"/>
          </w:rPr>
          <w:delText>)</w:delText>
        </w:r>
      </w:del>
    </w:p>
    <w:p w14:paraId="2AB74626" w14:textId="420B8E6B" w:rsidR="00740647" w:rsidRPr="00740647" w:rsidRDefault="00740647">
      <w:pPr>
        <w:spacing w:line="360" w:lineRule="auto"/>
        <w:ind w:left="709"/>
        <w:rPr>
          <w:rFonts w:ascii="Arial" w:hAnsi="Arial" w:cs="Arial"/>
          <w:b/>
          <w:bCs/>
          <w:sz w:val="22"/>
          <w:szCs w:val="22"/>
        </w:rPr>
        <w:pPrChange w:id="114" w:author="Martin Cahill [NESO]" w:date="2025-11-06T18:07:00Z" w16du:dateUtc="2025-11-06T18:07:00Z">
          <w:pPr>
            <w:spacing w:line="360" w:lineRule="auto"/>
            <w:ind w:firstLine="720"/>
          </w:pPr>
        </w:pPrChange>
      </w:pPr>
      <w:del w:id="115" w:author="Martin Cahill [NESO]" w:date="2025-11-06T18:05:00Z" w16du:dateUtc="2025-11-06T18:05:00Z">
        <w:r w:rsidRPr="00740647" w:rsidDel="000E7C5B">
          <w:rPr>
            <w:rFonts w:ascii="Arial" w:hAnsi="Arial" w:cs="Arial"/>
            <w:b/>
            <w:bCs/>
            <w:sz w:val="22"/>
            <w:szCs w:val="22"/>
          </w:rPr>
          <w:delText xml:space="preserve">Transmission Entry Capacity </w:delText>
        </w:r>
      </w:del>
      <w:r w:rsidRPr="00740647">
        <w:rPr>
          <w:rFonts w:ascii="Arial" w:hAnsi="Arial" w:cs="Arial"/>
          <w:sz w:val="22"/>
          <w:szCs w:val="22"/>
        </w:rPr>
        <w:t xml:space="preserve">and/or termination of the </w:t>
      </w:r>
      <w:r w:rsidRPr="00740647">
        <w:rPr>
          <w:rFonts w:ascii="Arial" w:hAnsi="Arial" w:cs="Arial"/>
          <w:b/>
          <w:bCs/>
          <w:sz w:val="22"/>
          <w:szCs w:val="22"/>
        </w:rPr>
        <w:t>Construction</w:t>
      </w:r>
    </w:p>
    <w:p w14:paraId="540AE51D" w14:textId="77777777" w:rsidR="00740647" w:rsidRPr="00740647" w:rsidRDefault="00740647" w:rsidP="00220399">
      <w:pPr>
        <w:spacing w:line="360" w:lineRule="auto"/>
        <w:ind w:firstLine="720"/>
        <w:rPr>
          <w:rFonts w:ascii="Arial" w:hAnsi="Arial" w:cs="Arial"/>
          <w:sz w:val="22"/>
          <w:szCs w:val="22"/>
        </w:rPr>
      </w:pPr>
      <w:r w:rsidRPr="00740647">
        <w:rPr>
          <w:rFonts w:ascii="Arial" w:hAnsi="Arial" w:cs="Arial"/>
          <w:b/>
          <w:bCs/>
          <w:sz w:val="22"/>
          <w:szCs w:val="22"/>
        </w:rPr>
        <w:t xml:space="preserve">Agreement </w:t>
      </w:r>
      <w:r w:rsidRPr="00740647">
        <w:rPr>
          <w:rFonts w:ascii="Arial" w:hAnsi="Arial" w:cs="Arial"/>
          <w:sz w:val="22"/>
          <w:szCs w:val="22"/>
        </w:rPr>
        <w:t xml:space="preserve">between </w:t>
      </w:r>
      <w:r w:rsidRPr="00740647">
        <w:rPr>
          <w:rFonts w:ascii="Arial" w:hAnsi="Arial" w:cs="Arial"/>
          <w:b/>
          <w:bCs/>
          <w:sz w:val="22"/>
          <w:szCs w:val="22"/>
        </w:rPr>
        <w:t xml:space="preserve">The Company </w:t>
      </w:r>
      <w:r w:rsidRPr="00740647">
        <w:rPr>
          <w:rFonts w:ascii="Arial" w:hAnsi="Arial" w:cs="Arial"/>
          <w:sz w:val="22"/>
          <w:szCs w:val="22"/>
        </w:rPr>
        <w:t xml:space="preserve">and the </w:t>
      </w:r>
      <w:r w:rsidRPr="00740647">
        <w:rPr>
          <w:rFonts w:ascii="Arial" w:hAnsi="Arial" w:cs="Arial"/>
          <w:b/>
          <w:bCs/>
          <w:sz w:val="22"/>
          <w:szCs w:val="22"/>
        </w:rPr>
        <w:t>User</w:t>
      </w:r>
      <w:r w:rsidRPr="00740647">
        <w:rPr>
          <w:rFonts w:ascii="Arial" w:hAnsi="Arial" w:cs="Arial"/>
          <w:sz w:val="22"/>
          <w:szCs w:val="22"/>
        </w:rPr>
        <w:t xml:space="preserve">. Given this such </w:t>
      </w:r>
      <w:r w:rsidRPr="00740647">
        <w:rPr>
          <w:rFonts w:ascii="Arial" w:hAnsi="Arial" w:cs="Arial"/>
          <w:b/>
          <w:bCs/>
          <w:sz w:val="22"/>
          <w:szCs w:val="22"/>
        </w:rPr>
        <w:t xml:space="preserve">Users </w:t>
      </w:r>
      <w:r w:rsidRPr="00740647">
        <w:rPr>
          <w:rFonts w:ascii="Arial" w:hAnsi="Arial" w:cs="Arial"/>
          <w:sz w:val="22"/>
          <w:szCs w:val="22"/>
        </w:rPr>
        <w:t>will</w:t>
      </w:r>
    </w:p>
    <w:p w14:paraId="4104640C" w14:textId="2D4E63B6" w:rsidR="00740647" w:rsidRPr="00740647" w:rsidDel="00CC0A71" w:rsidRDefault="00740647">
      <w:pPr>
        <w:spacing w:line="360" w:lineRule="auto"/>
        <w:ind w:left="709"/>
        <w:rPr>
          <w:del w:id="116" w:author="Martin Cahill [NESO]" w:date="2025-11-06T18:08:00Z" w16du:dateUtc="2025-11-06T18:08:00Z"/>
          <w:rFonts w:ascii="Arial" w:hAnsi="Arial" w:cs="Arial"/>
          <w:sz w:val="22"/>
          <w:szCs w:val="22"/>
        </w:rPr>
        <w:pPrChange w:id="117" w:author="Martin Cahill [NESO]" w:date="2025-11-06T18:06:00Z" w16du:dateUtc="2025-11-06T18:06:00Z">
          <w:pPr>
            <w:spacing w:line="360" w:lineRule="auto"/>
            <w:ind w:firstLine="720"/>
          </w:pPr>
        </w:pPrChange>
      </w:pPr>
      <w:r w:rsidRPr="00740647">
        <w:rPr>
          <w:rFonts w:ascii="Arial" w:hAnsi="Arial" w:cs="Arial"/>
          <w:sz w:val="22"/>
          <w:szCs w:val="22"/>
        </w:rPr>
        <w:t xml:space="preserve">have arrangements in place with </w:t>
      </w:r>
      <w:ins w:id="118" w:author="Martin Cahill [NESO]" w:date="2025-11-06T18:08:00Z" w16du:dateUtc="2025-11-06T18:08:00Z">
        <w:r w:rsidR="00CC0A71">
          <w:rPr>
            <w:rFonts w:ascii="Arial" w:hAnsi="Arial" w:cs="Arial"/>
            <w:sz w:val="22"/>
            <w:szCs w:val="22"/>
          </w:rPr>
          <w:t xml:space="preserve">any </w:t>
        </w:r>
      </w:ins>
      <w:del w:id="119" w:author="Martin Cahill [NESO]" w:date="2025-11-06T18:05:00Z" w16du:dateUtc="2025-11-06T18:05:00Z">
        <w:r w:rsidRPr="00740647" w:rsidDel="000E7C5B">
          <w:rPr>
            <w:rFonts w:ascii="Arial" w:hAnsi="Arial" w:cs="Arial"/>
            <w:sz w:val="22"/>
            <w:szCs w:val="22"/>
          </w:rPr>
          <w:delText xml:space="preserve">the </w:delText>
        </w:r>
      </w:del>
      <w:ins w:id="120" w:author="Martin Cahill [NESO]" w:date="2025-11-06T18:05:00Z" w16du:dateUtc="2025-11-06T18:05:00Z">
        <w:r w:rsidR="000E7C5B">
          <w:rPr>
            <w:rFonts w:ascii="Arial" w:hAnsi="Arial" w:cs="Arial"/>
            <w:sz w:val="22"/>
            <w:szCs w:val="22"/>
          </w:rPr>
          <w:t>associated</w:t>
        </w:r>
        <w:r w:rsidR="000E7C5B" w:rsidRPr="00740647">
          <w:rPr>
            <w:rFonts w:ascii="Arial" w:hAnsi="Arial" w:cs="Arial"/>
            <w:sz w:val="22"/>
            <w:szCs w:val="22"/>
          </w:rPr>
          <w:t xml:space="preserve"> </w:t>
        </w:r>
      </w:ins>
      <w:r w:rsidRPr="00740647">
        <w:rPr>
          <w:rFonts w:ascii="Arial" w:hAnsi="Arial" w:cs="Arial"/>
          <w:b/>
          <w:bCs/>
          <w:sz w:val="22"/>
          <w:szCs w:val="22"/>
        </w:rPr>
        <w:t xml:space="preserve">Distributed Generation </w:t>
      </w:r>
      <w:ins w:id="121" w:author="Martin Cahill [NESO]" w:date="2025-10-30T20:03:00Z" w16du:dateUtc="2025-10-30T20:03:00Z">
        <w:r w:rsidR="007F4A4C">
          <w:rPr>
            <w:rFonts w:ascii="Arial" w:hAnsi="Arial" w:cs="Arial"/>
            <w:b/>
            <w:bCs/>
            <w:sz w:val="22"/>
            <w:szCs w:val="22"/>
          </w:rPr>
          <w:t>or</w:t>
        </w:r>
      </w:ins>
      <w:ins w:id="122" w:author="Martin Cahill [NESO]" w:date="2025-11-06T18:06:00Z" w16du:dateUtc="2025-11-06T18:06:00Z">
        <w:r w:rsidR="005B6285">
          <w:rPr>
            <w:rFonts w:ascii="Arial" w:hAnsi="Arial" w:cs="Arial"/>
            <w:b/>
            <w:bCs/>
            <w:sz w:val="22"/>
            <w:szCs w:val="22"/>
          </w:rPr>
          <w:t xml:space="preserve"> </w:t>
        </w:r>
      </w:ins>
      <w:ins w:id="123" w:author="Martin Cahill [NESO]" w:date="2025-10-30T20:03:00Z" w16du:dateUtc="2025-10-30T20:03:00Z">
        <w:del w:id="124" w:author="Martin Cahill" w:date="2026-01-14T15:49:00Z" w16du:dateUtc="2026-01-14T15:49:00Z">
          <w:r w:rsidR="007F4A4C" w:rsidDel="006F4AAF">
            <w:rPr>
              <w:rFonts w:ascii="Arial" w:hAnsi="Arial" w:cs="Arial"/>
              <w:b/>
              <w:bCs/>
              <w:sz w:val="22"/>
              <w:szCs w:val="22"/>
            </w:rPr>
            <w:delText>Distributed Demand</w:delText>
          </w:r>
        </w:del>
      </w:ins>
      <w:ins w:id="125" w:author="Martin Cahill" w:date="2026-01-14T15:49:00Z" w16du:dateUtc="2026-01-14T15:49:00Z">
        <w:r w:rsidR="006F4AAF">
          <w:rPr>
            <w:rFonts w:ascii="Arial" w:hAnsi="Arial" w:cs="Arial"/>
            <w:b/>
            <w:bCs/>
            <w:sz w:val="22"/>
            <w:szCs w:val="22"/>
          </w:rPr>
          <w:t>Relevant Embedded Demand</w:t>
        </w:r>
      </w:ins>
      <w:ins w:id="126" w:author="Martin Cahill [NESO]" w:date="2025-11-06T18:05:00Z" w16du:dateUtc="2025-11-06T18:05:00Z">
        <w:r w:rsidR="005B6285">
          <w:rPr>
            <w:rFonts w:ascii="Arial" w:hAnsi="Arial" w:cs="Arial"/>
            <w:b/>
            <w:bCs/>
            <w:sz w:val="22"/>
            <w:szCs w:val="22"/>
          </w:rPr>
          <w:t xml:space="preserve"> </w:t>
        </w:r>
        <w:r w:rsidR="005B6285" w:rsidRPr="005B6285">
          <w:rPr>
            <w:rFonts w:ascii="Arial" w:hAnsi="Arial" w:cs="Arial"/>
            <w:sz w:val="22"/>
            <w:szCs w:val="22"/>
            <w:rPrChange w:id="127" w:author="Martin Cahill [NESO]" w:date="2025-11-06T18:06:00Z" w16du:dateUtc="2025-11-06T18:06:00Z">
              <w:rPr>
                <w:rFonts w:ascii="Arial" w:hAnsi="Arial" w:cs="Arial"/>
                <w:b/>
                <w:bCs/>
                <w:sz w:val="22"/>
                <w:szCs w:val="22"/>
              </w:rPr>
            </w:rPrChange>
          </w:rPr>
          <w:t xml:space="preserve">which </w:t>
        </w:r>
      </w:ins>
      <w:ins w:id="128" w:author="Martin Cahill [NESO]" w:date="2025-11-06T18:06:00Z" w16du:dateUtc="2025-11-06T18:06:00Z">
        <w:r w:rsidR="005B6285" w:rsidRPr="005B6285">
          <w:rPr>
            <w:rFonts w:ascii="Arial" w:hAnsi="Arial" w:cs="Arial"/>
            <w:sz w:val="22"/>
            <w:szCs w:val="22"/>
            <w:rPrChange w:id="129" w:author="Martin Cahill [NESO]" w:date="2025-11-06T18:06:00Z" w16du:dateUtc="2025-11-06T18:06:00Z">
              <w:rPr>
                <w:rFonts w:ascii="Arial" w:hAnsi="Arial" w:cs="Arial"/>
                <w:b/>
                <w:bCs/>
                <w:sz w:val="22"/>
                <w:szCs w:val="22"/>
              </w:rPr>
            </w:rPrChange>
          </w:rPr>
          <w:t xml:space="preserve">are triggering </w:t>
        </w:r>
      </w:ins>
      <w:ins w:id="130" w:author="Martin Cahill [NESO]" w:date="2025-11-06T18:08:00Z" w16du:dateUtc="2025-11-06T18:08:00Z">
        <w:r w:rsidR="00CC0A71">
          <w:rPr>
            <w:rFonts w:ascii="Arial" w:hAnsi="Arial" w:cs="Arial"/>
            <w:sz w:val="22"/>
            <w:szCs w:val="22"/>
          </w:rPr>
          <w:t xml:space="preserve">Transmission </w:t>
        </w:r>
      </w:ins>
      <w:ins w:id="131" w:author="Martin Cahill [NESO]" w:date="2025-11-06T18:06:00Z" w16du:dateUtc="2025-11-06T18:06:00Z">
        <w:r w:rsidR="005B6285" w:rsidRPr="005B6285">
          <w:rPr>
            <w:rFonts w:ascii="Arial" w:hAnsi="Arial" w:cs="Arial"/>
            <w:sz w:val="22"/>
            <w:szCs w:val="22"/>
            <w:rPrChange w:id="132" w:author="Martin Cahill [NESO]" w:date="2025-11-06T18:06:00Z" w16du:dateUtc="2025-11-06T18:06:00Z">
              <w:rPr>
                <w:rFonts w:ascii="Arial" w:hAnsi="Arial" w:cs="Arial"/>
                <w:b/>
                <w:bCs/>
                <w:sz w:val="22"/>
                <w:szCs w:val="22"/>
              </w:rPr>
            </w:rPrChange>
          </w:rPr>
          <w:t>reinforcement works</w:t>
        </w:r>
        <w:r w:rsidR="005B6285">
          <w:rPr>
            <w:rFonts w:ascii="Arial" w:hAnsi="Arial" w:cs="Arial"/>
            <w:b/>
            <w:bCs/>
            <w:sz w:val="22"/>
            <w:szCs w:val="22"/>
          </w:rPr>
          <w:t xml:space="preserve"> </w:t>
        </w:r>
      </w:ins>
      <w:r w:rsidRPr="00740647">
        <w:rPr>
          <w:rFonts w:ascii="Arial" w:hAnsi="Arial" w:cs="Arial"/>
          <w:sz w:val="22"/>
          <w:szCs w:val="22"/>
        </w:rPr>
        <w:t>for</w:t>
      </w:r>
      <w:ins w:id="133" w:author="Martin Cahill [NESO]" w:date="2025-11-06T18:08:00Z" w16du:dateUtc="2025-11-06T18:08:00Z">
        <w:r w:rsidR="00CC0A71">
          <w:rPr>
            <w:rFonts w:ascii="Arial" w:hAnsi="Arial" w:cs="Arial"/>
            <w:sz w:val="22"/>
            <w:szCs w:val="22"/>
          </w:rPr>
          <w:t xml:space="preserve"> </w:t>
        </w:r>
      </w:ins>
    </w:p>
    <w:p w14:paraId="607F0A62" w14:textId="3285C77B" w:rsidR="00740647" w:rsidRPr="00740647" w:rsidDel="005B6285" w:rsidRDefault="00740647">
      <w:pPr>
        <w:spacing w:line="360" w:lineRule="auto"/>
        <w:rPr>
          <w:del w:id="134" w:author="Martin Cahill [NESO]" w:date="2025-11-06T18:06:00Z" w16du:dateUtc="2025-11-06T18:06:00Z"/>
          <w:rFonts w:ascii="Arial" w:hAnsi="Arial" w:cs="Arial"/>
          <w:b/>
          <w:bCs/>
          <w:sz w:val="22"/>
          <w:szCs w:val="22"/>
        </w:rPr>
        <w:pPrChange w:id="135" w:author="Martin Cahill [NESO]" w:date="2025-11-06T18:08:00Z" w16du:dateUtc="2025-11-06T18:08:00Z">
          <w:pPr>
            <w:spacing w:line="360" w:lineRule="auto"/>
            <w:ind w:firstLine="720"/>
          </w:pPr>
        </w:pPrChange>
      </w:pPr>
      <w:r w:rsidRPr="00740647">
        <w:rPr>
          <w:rFonts w:ascii="Arial" w:hAnsi="Arial" w:cs="Arial"/>
          <w:sz w:val="22"/>
          <w:szCs w:val="22"/>
        </w:rPr>
        <w:t xml:space="preserve">reimbursement by the </w:t>
      </w:r>
      <w:r w:rsidRPr="00740647">
        <w:rPr>
          <w:rFonts w:ascii="Arial" w:hAnsi="Arial" w:cs="Arial"/>
          <w:b/>
          <w:bCs/>
          <w:sz w:val="22"/>
          <w:szCs w:val="22"/>
        </w:rPr>
        <w:t>Distributed Generation</w:t>
      </w:r>
      <w:ins w:id="136" w:author="Martin Cahill [NESO]" w:date="2025-10-30T20:03:00Z" w16du:dateUtc="2025-10-30T20:03:00Z">
        <w:r w:rsidR="007F4A4C">
          <w:rPr>
            <w:rFonts w:ascii="Arial" w:hAnsi="Arial" w:cs="Arial"/>
            <w:b/>
            <w:bCs/>
            <w:sz w:val="22"/>
            <w:szCs w:val="22"/>
          </w:rPr>
          <w:t xml:space="preserve"> or </w:t>
        </w:r>
        <w:del w:id="137" w:author="Martin Cahill" w:date="2026-01-14T15:49:00Z" w16du:dateUtc="2026-01-14T15:49:00Z">
          <w:r w:rsidR="007F4A4C" w:rsidDel="006F4AAF">
            <w:rPr>
              <w:rFonts w:ascii="Arial" w:hAnsi="Arial" w:cs="Arial"/>
              <w:b/>
              <w:bCs/>
              <w:sz w:val="22"/>
              <w:szCs w:val="22"/>
            </w:rPr>
            <w:delText>Distributed Demand</w:delText>
          </w:r>
        </w:del>
      </w:ins>
      <w:ins w:id="138" w:author="Martin Cahill" w:date="2026-01-14T15:49:00Z" w16du:dateUtc="2026-01-14T15:49:00Z">
        <w:r w:rsidR="006F4AAF">
          <w:rPr>
            <w:rFonts w:ascii="Arial" w:hAnsi="Arial" w:cs="Arial"/>
            <w:b/>
            <w:bCs/>
            <w:sz w:val="22"/>
            <w:szCs w:val="22"/>
          </w:rPr>
          <w:t>Relevant Embed</w:t>
        </w:r>
      </w:ins>
      <w:ins w:id="139" w:author="Martin Cahill" w:date="2026-01-14T15:50:00Z" w16du:dateUtc="2026-01-14T15:50:00Z">
        <w:r w:rsidR="006F4AAF">
          <w:rPr>
            <w:rFonts w:ascii="Arial" w:hAnsi="Arial" w:cs="Arial"/>
            <w:b/>
            <w:bCs/>
            <w:sz w:val="22"/>
            <w:szCs w:val="22"/>
          </w:rPr>
          <w:t>ded Demand</w:t>
        </w:r>
      </w:ins>
      <w:r w:rsidRPr="00740647">
        <w:rPr>
          <w:rFonts w:ascii="Arial" w:hAnsi="Arial" w:cs="Arial"/>
          <w:b/>
          <w:bCs/>
          <w:sz w:val="22"/>
          <w:szCs w:val="22"/>
        </w:rPr>
        <w:t xml:space="preserve"> </w:t>
      </w:r>
      <w:r w:rsidRPr="00740647">
        <w:rPr>
          <w:rFonts w:ascii="Arial" w:hAnsi="Arial" w:cs="Arial"/>
          <w:sz w:val="22"/>
          <w:szCs w:val="22"/>
        </w:rPr>
        <w:t>of the</w:t>
      </w:r>
      <w:ins w:id="140" w:author="Martin Cahill [NESO]" w:date="2025-11-06T18:06:00Z" w16du:dateUtc="2025-11-06T18:06:00Z">
        <w:r w:rsidR="005B6285">
          <w:rPr>
            <w:rFonts w:ascii="Arial" w:hAnsi="Arial" w:cs="Arial"/>
            <w:sz w:val="22"/>
            <w:szCs w:val="22"/>
          </w:rPr>
          <w:t xml:space="preserve"> </w:t>
        </w:r>
      </w:ins>
      <w:del w:id="141" w:author="Martin Cahill [NESO]" w:date="2025-11-06T18:06:00Z" w16du:dateUtc="2025-11-06T18:06:00Z">
        <w:r w:rsidRPr="00740647" w:rsidDel="005B6285">
          <w:rPr>
            <w:rFonts w:ascii="Arial" w:hAnsi="Arial" w:cs="Arial"/>
            <w:sz w:val="22"/>
            <w:szCs w:val="22"/>
          </w:rPr>
          <w:delText xml:space="preserve"> </w:delText>
        </w:r>
      </w:del>
      <w:r w:rsidRPr="00740647">
        <w:rPr>
          <w:rFonts w:ascii="Arial" w:hAnsi="Arial" w:cs="Arial"/>
          <w:b/>
          <w:bCs/>
          <w:sz w:val="22"/>
          <w:szCs w:val="22"/>
        </w:rPr>
        <w:t>Cancellation Charge</w:t>
      </w:r>
      <w:ins w:id="142" w:author="Martin Cahill [NESO]" w:date="2025-11-06T18:07:00Z" w16du:dateUtc="2025-11-06T18:07:00Z">
        <w:r w:rsidR="005B6285">
          <w:rPr>
            <w:rFonts w:ascii="Arial" w:hAnsi="Arial" w:cs="Arial"/>
            <w:sz w:val="22"/>
            <w:szCs w:val="22"/>
          </w:rPr>
          <w:t xml:space="preserve"> </w:t>
        </w:r>
      </w:ins>
    </w:p>
    <w:p w14:paraId="04BE2C45" w14:textId="005D1188" w:rsidR="00740647" w:rsidRPr="00740647" w:rsidDel="005B6285" w:rsidRDefault="00740647">
      <w:pPr>
        <w:spacing w:line="360" w:lineRule="auto"/>
        <w:rPr>
          <w:del w:id="143" w:author="Martin Cahill [NESO]" w:date="2025-11-06T18:07:00Z" w16du:dateUtc="2025-11-06T18:07:00Z"/>
          <w:rFonts w:ascii="Arial" w:hAnsi="Arial" w:cs="Arial"/>
          <w:sz w:val="22"/>
          <w:szCs w:val="22"/>
        </w:rPr>
        <w:pPrChange w:id="144" w:author="Martin Cahill [NESO]" w:date="2025-11-06T18:08:00Z" w16du:dateUtc="2025-11-06T18:08:00Z">
          <w:pPr>
            <w:spacing w:line="360" w:lineRule="auto"/>
            <w:ind w:firstLine="720"/>
          </w:pPr>
        </w:pPrChange>
      </w:pPr>
      <w:r w:rsidRPr="00740647">
        <w:rPr>
          <w:rFonts w:ascii="Arial" w:hAnsi="Arial" w:cs="Arial"/>
          <w:sz w:val="22"/>
          <w:szCs w:val="22"/>
        </w:rPr>
        <w:t>and recognising this there are specific payment arrangements between the</w:t>
      </w:r>
      <w:ins w:id="145" w:author="Martin Cahill [NESO]" w:date="2025-11-06T18:07:00Z" w16du:dateUtc="2025-11-06T18:07:00Z">
        <w:r w:rsidR="005B6285">
          <w:rPr>
            <w:rFonts w:ascii="Arial" w:hAnsi="Arial" w:cs="Arial"/>
            <w:b/>
            <w:bCs/>
            <w:sz w:val="22"/>
            <w:szCs w:val="22"/>
          </w:rPr>
          <w:t xml:space="preserve"> </w:t>
        </w:r>
      </w:ins>
    </w:p>
    <w:p w14:paraId="0EB4FE4E" w14:textId="603299C3" w:rsidR="00740647" w:rsidRPr="00740647" w:rsidDel="005B6285" w:rsidRDefault="00740647">
      <w:pPr>
        <w:spacing w:line="360" w:lineRule="auto"/>
        <w:rPr>
          <w:del w:id="146" w:author="Martin Cahill [NESO]" w:date="2025-11-06T18:07:00Z" w16du:dateUtc="2025-11-06T18:07:00Z"/>
          <w:rFonts w:ascii="Arial" w:hAnsi="Arial" w:cs="Arial"/>
          <w:b/>
          <w:bCs/>
          <w:sz w:val="22"/>
          <w:szCs w:val="22"/>
        </w:rPr>
        <w:pPrChange w:id="147" w:author="Martin Cahill [NESO]" w:date="2025-11-06T18:08:00Z" w16du:dateUtc="2025-11-06T18:08:00Z">
          <w:pPr>
            <w:spacing w:line="360" w:lineRule="auto"/>
            <w:ind w:firstLine="720"/>
          </w:pPr>
        </w:pPrChange>
      </w:pPr>
      <w:r w:rsidRPr="00740647">
        <w:rPr>
          <w:rFonts w:ascii="Arial" w:hAnsi="Arial" w:cs="Arial"/>
          <w:b/>
          <w:bCs/>
          <w:sz w:val="22"/>
          <w:szCs w:val="22"/>
        </w:rPr>
        <w:lastRenderedPageBreak/>
        <w:t xml:space="preserve">User </w:t>
      </w:r>
      <w:r w:rsidRPr="00740647">
        <w:rPr>
          <w:rFonts w:ascii="Arial" w:hAnsi="Arial" w:cs="Arial"/>
          <w:sz w:val="22"/>
          <w:szCs w:val="22"/>
        </w:rPr>
        <w:t xml:space="preserve">and </w:t>
      </w:r>
      <w:r w:rsidRPr="00740647">
        <w:rPr>
          <w:rFonts w:ascii="Arial" w:hAnsi="Arial" w:cs="Arial"/>
          <w:b/>
          <w:bCs/>
          <w:sz w:val="22"/>
          <w:szCs w:val="22"/>
        </w:rPr>
        <w:t xml:space="preserve">The Company </w:t>
      </w:r>
      <w:r w:rsidRPr="00740647">
        <w:rPr>
          <w:rFonts w:ascii="Arial" w:hAnsi="Arial" w:cs="Arial"/>
          <w:sz w:val="22"/>
          <w:szCs w:val="22"/>
        </w:rPr>
        <w:t xml:space="preserve">provided for in the </w:t>
      </w:r>
      <w:r w:rsidRPr="00740647">
        <w:rPr>
          <w:rFonts w:ascii="Arial" w:hAnsi="Arial" w:cs="Arial"/>
          <w:b/>
          <w:bCs/>
          <w:sz w:val="22"/>
          <w:szCs w:val="22"/>
        </w:rPr>
        <w:t>Construction Agreement</w:t>
      </w:r>
      <w:ins w:id="148" w:author="Martin Cahill [NESO]" w:date="2025-11-06T18:07:00Z" w16du:dateUtc="2025-11-06T18:07:00Z">
        <w:r w:rsidR="005B6285">
          <w:rPr>
            <w:rFonts w:ascii="Arial" w:hAnsi="Arial" w:cs="Arial"/>
            <w:sz w:val="22"/>
            <w:szCs w:val="22"/>
          </w:rPr>
          <w:t xml:space="preserve"> </w:t>
        </w:r>
      </w:ins>
    </w:p>
    <w:p w14:paraId="508CA265" w14:textId="37BB876B" w:rsidR="000F118B" w:rsidRPr="00030187" w:rsidRDefault="005B6285">
      <w:pPr>
        <w:spacing w:line="360" w:lineRule="auto"/>
        <w:ind w:left="709"/>
        <w:rPr>
          <w:rFonts w:ascii="Arial" w:hAnsi="Arial" w:cs="Arial"/>
          <w:sz w:val="22"/>
          <w:szCs w:val="22"/>
        </w:rPr>
        <w:pPrChange w:id="149" w:author="Martin Cahill [NESO]" w:date="2025-11-06T18:08:00Z" w16du:dateUtc="2025-11-06T18:08:00Z">
          <w:pPr>
            <w:spacing w:line="360" w:lineRule="auto"/>
            <w:ind w:firstLine="720"/>
          </w:pPr>
        </w:pPrChange>
      </w:pPr>
      <w:ins w:id="150" w:author="Martin Cahill [NESO]" w:date="2025-11-06T18:07:00Z" w16du:dateUtc="2025-11-06T18:07:00Z">
        <w:r>
          <w:rPr>
            <w:rFonts w:ascii="Arial" w:hAnsi="Arial" w:cs="Arial"/>
            <w:sz w:val="22"/>
            <w:szCs w:val="22"/>
          </w:rPr>
          <w:t>b</w:t>
        </w:r>
      </w:ins>
      <w:del w:id="151" w:author="Martin Cahill [NESO]" w:date="2025-11-06T18:07:00Z" w16du:dateUtc="2025-11-06T18:07:00Z">
        <w:r w:rsidR="00740647" w:rsidDel="005B6285">
          <w:rPr>
            <w:rFonts w:ascii="Arial" w:hAnsi="Arial" w:cs="Arial"/>
            <w:sz w:val="22"/>
            <w:szCs w:val="22"/>
          </w:rPr>
          <w:delText>B</w:delText>
        </w:r>
      </w:del>
      <w:r w:rsidR="00740647">
        <w:rPr>
          <w:rFonts w:ascii="Arial" w:hAnsi="Arial" w:cs="Arial"/>
          <w:sz w:val="22"/>
          <w:szCs w:val="22"/>
        </w:rPr>
        <w:t xml:space="preserve">etween </w:t>
      </w:r>
      <w:r w:rsidR="00740647" w:rsidRPr="00740647">
        <w:rPr>
          <w:rFonts w:ascii="Arial" w:hAnsi="Arial" w:cs="Arial"/>
          <w:sz w:val="22"/>
          <w:szCs w:val="22"/>
        </w:rPr>
        <w:t xml:space="preserve">the </w:t>
      </w:r>
      <w:r w:rsidR="00740647" w:rsidRPr="00740647">
        <w:rPr>
          <w:rFonts w:ascii="Arial" w:hAnsi="Arial" w:cs="Arial"/>
          <w:b/>
          <w:bCs/>
          <w:sz w:val="22"/>
          <w:szCs w:val="22"/>
        </w:rPr>
        <w:t xml:space="preserve">User </w:t>
      </w:r>
      <w:r w:rsidR="00740647" w:rsidRPr="00740647">
        <w:rPr>
          <w:rFonts w:ascii="Arial" w:hAnsi="Arial" w:cs="Arial"/>
          <w:sz w:val="22"/>
          <w:szCs w:val="22"/>
        </w:rPr>
        <w:t xml:space="preserve">and </w:t>
      </w:r>
      <w:r w:rsidR="00740647" w:rsidRPr="00740647">
        <w:rPr>
          <w:rFonts w:ascii="Arial" w:hAnsi="Arial" w:cs="Arial"/>
          <w:b/>
          <w:bCs/>
          <w:sz w:val="22"/>
          <w:szCs w:val="22"/>
        </w:rPr>
        <w:t>The Company</w:t>
      </w:r>
      <w:r w:rsidR="00740647" w:rsidRPr="00740647">
        <w:rPr>
          <w:rFonts w:ascii="Arial" w:hAnsi="Arial" w:cs="Arial"/>
          <w:sz w:val="22"/>
          <w:szCs w:val="22"/>
        </w:rPr>
        <w:t>.</w:t>
      </w:r>
      <w:r w:rsidR="004C67E3" w:rsidRPr="00030187">
        <w:rPr>
          <w:rFonts w:ascii="Arial" w:hAnsi="Arial" w:cs="Arial"/>
          <w:sz w:val="22"/>
          <w:szCs w:val="22"/>
        </w:rPr>
        <w:br w:type="page"/>
      </w:r>
    </w:p>
    <w:p w14:paraId="3E3ECF0A" w14:textId="77777777" w:rsidR="00755D9E" w:rsidRPr="00030187" w:rsidRDefault="0021515E" w:rsidP="00755D9E">
      <w:pPr>
        <w:jc w:val="both"/>
        <w:rPr>
          <w:rFonts w:ascii="Arial" w:hAnsi="Arial" w:cs="Arial"/>
          <w:b/>
          <w:sz w:val="22"/>
          <w:szCs w:val="22"/>
        </w:rPr>
      </w:pPr>
      <w:r w:rsidRPr="00233A40">
        <w:rPr>
          <w:rFonts w:ascii="Arial" w:hAnsi="Arial" w:cs="Arial"/>
          <w:b/>
          <w:sz w:val="22"/>
          <w:szCs w:val="22"/>
          <w:u w:val="single"/>
        </w:rPr>
        <w:lastRenderedPageBreak/>
        <w:t xml:space="preserve">PART </w:t>
      </w:r>
      <w:r w:rsidR="00D80F1D" w:rsidRPr="00233A40">
        <w:rPr>
          <w:rFonts w:ascii="Arial" w:hAnsi="Arial" w:cs="Arial"/>
          <w:b/>
          <w:sz w:val="22"/>
          <w:szCs w:val="22"/>
          <w:u w:val="single"/>
        </w:rPr>
        <w:t>TWO</w:t>
      </w:r>
      <w:r w:rsidR="00755D9E" w:rsidRPr="00233A40">
        <w:rPr>
          <w:rFonts w:ascii="Arial" w:hAnsi="Arial" w:cs="Arial"/>
          <w:b/>
          <w:sz w:val="22"/>
          <w:szCs w:val="22"/>
          <w:u w:val="single"/>
        </w:rPr>
        <w:tab/>
        <w:t>CALCULATION</w:t>
      </w:r>
      <w:r w:rsidR="00755D9E" w:rsidRPr="00755D9E">
        <w:rPr>
          <w:rFonts w:ascii="Arial" w:hAnsi="Arial" w:cs="Arial"/>
          <w:b/>
          <w:sz w:val="22"/>
          <w:szCs w:val="22"/>
          <w:u w:val="single"/>
        </w:rPr>
        <w:t xml:space="preserve"> OF CANCELLATION CHARGE</w:t>
      </w:r>
    </w:p>
    <w:p w14:paraId="0A997E04" w14:textId="77777777" w:rsidR="00755D9E" w:rsidRPr="00030187" w:rsidRDefault="00755D9E" w:rsidP="00755D9E">
      <w:pPr>
        <w:jc w:val="both"/>
        <w:rPr>
          <w:rFonts w:ascii="Arial" w:hAnsi="Arial" w:cs="Arial"/>
          <w:sz w:val="22"/>
          <w:szCs w:val="22"/>
        </w:rPr>
      </w:pPr>
    </w:p>
    <w:p w14:paraId="3D840897" w14:textId="77777777" w:rsidR="00A36D4E" w:rsidRPr="00030187" w:rsidRDefault="009F3FF0" w:rsidP="00DD0744">
      <w:pPr>
        <w:spacing w:line="360" w:lineRule="auto"/>
        <w:ind w:left="600" w:hanging="600"/>
        <w:jc w:val="both"/>
        <w:rPr>
          <w:rFonts w:ascii="Arial" w:hAnsi="Arial" w:cs="Arial"/>
          <w:sz w:val="22"/>
          <w:szCs w:val="22"/>
          <w:highlight w:val="yellow"/>
        </w:rPr>
      </w:pPr>
      <w:r w:rsidRPr="00AB26A3">
        <w:rPr>
          <w:rFonts w:ascii="Arial" w:hAnsi="Arial" w:cs="Arial"/>
          <w:b/>
          <w:sz w:val="22"/>
          <w:szCs w:val="22"/>
        </w:rPr>
        <w:t>1</w:t>
      </w:r>
      <w:r w:rsidR="00DD0744" w:rsidRPr="00AB26A3">
        <w:rPr>
          <w:rFonts w:ascii="Arial" w:hAnsi="Arial" w:cs="Arial"/>
          <w:b/>
          <w:sz w:val="22"/>
          <w:szCs w:val="22"/>
        </w:rPr>
        <w:t>.1</w:t>
      </w:r>
      <w:r w:rsidR="00DD0744" w:rsidRPr="00030187">
        <w:rPr>
          <w:rFonts w:ascii="Arial" w:hAnsi="Arial" w:cs="Arial"/>
          <w:sz w:val="22"/>
          <w:szCs w:val="22"/>
        </w:rPr>
        <w:tab/>
      </w:r>
      <w:r w:rsidR="00B14166" w:rsidRPr="00030187">
        <w:rPr>
          <w:rFonts w:ascii="Arial" w:hAnsi="Arial" w:cs="Arial"/>
          <w:sz w:val="22"/>
          <w:szCs w:val="22"/>
        </w:rPr>
        <w:t xml:space="preserve">The </w:t>
      </w:r>
      <w:r w:rsidR="00B14166" w:rsidRPr="00030187">
        <w:rPr>
          <w:rFonts w:ascii="Arial" w:hAnsi="Arial" w:cs="Arial"/>
          <w:b/>
          <w:sz w:val="22"/>
          <w:szCs w:val="22"/>
        </w:rPr>
        <w:t>Cancellation</w:t>
      </w:r>
      <w:r w:rsidR="006000D1" w:rsidRPr="00030187">
        <w:rPr>
          <w:rFonts w:ascii="Arial" w:hAnsi="Arial" w:cs="Arial"/>
          <w:sz w:val="22"/>
          <w:szCs w:val="22"/>
        </w:rPr>
        <w:t xml:space="preserve"> </w:t>
      </w:r>
      <w:r w:rsidR="00B14166" w:rsidRPr="00030187">
        <w:rPr>
          <w:rFonts w:ascii="Arial" w:hAnsi="Arial" w:cs="Arial"/>
          <w:b/>
          <w:sz w:val="22"/>
          <w:szCs w:val="22"/>
        </w:rPr>
        <w:t>C</w:t>
      </w:r>
      <w:r w:rsidR="006000D1" w:rsidRPr="00030187">
        <w:rPr>
          <w:rFonts w:ascii="Arial" w:hAnsi="Arial" w:cs="Arial"/>
          <w:b/>
          <w:sz w:val="22"/>
          <w:szCs w:val="22"/>
        </w:rPr>
        <w:t>harge</w:t>
      </w:r>
      <w:r w:rsidR="006000D1" w:rsidRPr="00030187">
        <w:rPr>
          <w:rFonts w:ascii="Arial" w:hAnsi="Arial" w:cs="Arial"/>
          <w:sz w:val="22"/>
          <w:szCs w:val="22"/>
        </w:rPr>
        <w:t xml:space="preserve"> </w:t>
      </w:r>
      <w:r w:rsidR="00A36D4E" w:rsidRPr="00030187">
        <w:rPr>
          <w:rFonts w:ascii="Arial" w:hAnsi="Arial" w:cs="Arial"/>
          <w:sz w:val="22"/>
          <w:szCs w:val="22"/>
        </w:rPr>
        <w:t xml:space="preserve">payable shall be calculated in accordance with </w:t>
      </w:r>
      <w:r w:rsidR="00EE0601">
        <w:rPr>
          <w:rFonts w:ascii="Arial" w:hAnsi="Arial" w:cs="Arial"/>
          <w:sz w:val="22"/>
          <w:szCs w:val="22"/>
        </w:rPr>
        <w:t xml:space="preserve">this </w:t>
      </w:r>
      <w:r w:rsidR="00D80F1D">
        <w:rPr>
          <w:rFonts w:ascii="Arial" w:hAnsi="Arial" w:cs="Arial"/>
          <w:sz w:val="22"/>
          <w:szCs w:val="22"/>
        </w:rPr>
        <w:t>P</w:t>
      </w:r>
      <w:r w:rsidR="00233A40">
        <w:rPr>
          <w:rFonts w:ascii="Arial" w:hAnsi="Arial" w:cs="Arial"/>
          <w:sz w:val="22"/>
          <w:szCs w:val="22"/>
        </w:rPr>
        <w:t>art</w:t>
      </w:r>
      <w:r w:rsidR="00D80F1D">
        <w:rPr>
          <w:rFonts w:ascii="Arial" w:hAnsi="Arial" w:cs="Arial"/>
          <w:sz w:val="22"/>
          <w:szCs w:val="22"/>
        </w:rPr>
        <w:t xml:space="preserve"> T</w:t>
      </w:r>
      <w:r w:rsidR="00233A40">
        <w:rPr>
          <w:rFonts w:ascii="Arial" w:hAnsi="Arial" w:cs="Arial"/>
          <w:sz w:val="22"/>
          <w:szCs w:val="22"/>
        </w:rPr>
        <w:t>wo</w:t>
      </w:r>
      <w:r w:rsidR="00B67C9F" w:rsidRPr="00030187">
        <w:rPr>
          <w:rFonts w:ascii="Arial" w:hAnsi="Arial" w:cs="Arial"/>
          <w:sz w:val="22"/>
          <w:szCs w:val="22"/>
        </w:rPr>
        <w:t xml:space="preserve"> of </w:t>
      </w:r>
      <w:r w:rsidR="00A36D4E" w:rsidRPr="00030187">
        <w:rPr>
          <w:rFonts w:ascii="Arial" w:hAnsi="Arial" w:cs="Arial"/>
          <w:sz w:val="22"/>
          <w:szCs w:val="22"/>
        </w:rPr>
        <w:t>S</w:t>
      </w:r>
      <w:r w:rsidR="00F14B61" w:rsidRPr="00030187">
        <w:rPr>
          <w:rFonts w:ascii="Arial" w:hAnsi="Arial" w:cs="Arial"/>
          <w:sz w:val="22"/>
          <w:szCs w:val="22"/>
        </w:rPr>
        <w:t>ection</w:t>
      </w:r>
      <w:r w:rsidR="00A36D4E" w:rsidRPr="00030187">
        <w:rPr>
          <w:rFonts w:ascii="Arial" w:hAnsi="Arial" w:cs="Arial"/>
          <w:sz w:val="22"/>
          <w:szCs w:val="22"/>
        </w:rPr>
        <w:t xml:space="preserve"> </w:t>
      </w:r>
      <w:r w:rsidR="00F14B61" w:rsidRPr="00030187">
        <w:rPr>
          <w:rFonts w:ascii="Arial" w:hAnsi="Arial" w:cs="Arial"/>
          <w:sz w:val="22"/>
          <w:szCs w:val="22"/>
        </w:rPr>
        <w:t>15</w:t>
      </w:r>
      <w:r w:rsidR="00A36D4E" w:rsidRPr="00030187">
        <w:rPr>
          <w:rFonts w:ascii="Arial" w:hAnsi="Arial" w:cs="Arial"/>
          <w:sz w:val="22"/>
          <w:szCs w:val="22"/>
        </w:rPr>
        <w:t>.</w:t>
      </w:r>
    </w:p>
    <w:p w14:paraId="0D4A57FC" w14:textId="77777777" w:rsidR="00F77E25" w:rsidRPr="00030187" w:rsidRDefault="00F77E25" w:rsidP="002F4189">
      <w:pPr>
        <w:spacing w:line="360" w:lineRule="auto"/>
        <w:jc w:val="both"/>
        <w:rPr>
          <w:rFonts w:ascii="Arial" w:hAnsi="Arial" w:cs="Arial"/>
          <w:sz w:val="22"/>
          <w:szCs w:val="22"/>
        </w:rPr>
      </w:pPr>
    </w:p>
    <w:p w14:paraId="781E0AD4" w14:textId="77777777" w:rsidR="00362F3F" w:rsidRPr="00030187" w:rsidRDefault="009F3FF0" w:rsidP="00DD0744">
      <w:pPr>
        <w:jc w:val="both"/>
        <w:rPr>
          <w:rFonts w:ascii="Arial" w:hAnsi="Arial" w:cs="Arial"/>
          <w:sz w:val="22"/>
          <w:szCs w:val="22"/>
        </w:rPr>
      </w:pPr>
      <w:r w:rsidRPr="00AB26A3">
        <w:rPr>
          <w:rFonts w:ascii="Arial" w:hAnsi="Arial" w:cs="Arial"/>
          <w:b/>
          <w:sz w:val="22"/>
          <w:szCs w:val="22"/>
          <w:lang w:eastAsia="en-US"/>
        </w:rPr>
        <w:t>1</w:t>
      </w:r>
      <w:r w:rsidR="00DD0744" w:rsidRPr="00AB26A3">
        <w:rPr>
          <w:rFonts w:ascii="Arial" w:hAnsi="Arial" w:cs="Arial"/>
          <w:b/>
          <w:sz w:val="22"/>
          <w:szCs w:val="22"/>
          <w:lang w:eastAsia="en-US"/>
        </w:rPr>
        <w:t>.2</w:t>
      </w:r>
      <w:r w:rsidR="00DD0744" w:rsidRPr="00030187">
        <w:rPr>
          <w:rFonts w:ascii="Arial" w:hAnsi="Arial" w:cs="Arial"/>
          <w:sz w:val="22"/>
          <w:szCs w:val="22"/>
          <w:lang w:eastAsia="en-US"/>
        </w:rPr>
        <w:tab/>
      </w:r>
      <w:r w:rsidR="00362F3F" w:rsidRPr="00030187">
        <w:rPr>
          <w:rFonts w:ascii="Arial" w:hAnsi="Arial" w:cs="Arial"/>
          <w:sz w:val="22"/>
          <w:szCs w:val="22"/>
          <w:lang w:eastAsia="en-US"/>
        </w:rPr>
        <w:t xml:space="preserve">Value Added Tax will be payable on any </w:t>
      </w:r>
      <w:r w:rsidR="00362F3F" w:rsidRPr="00030187">
        <w:rPr>
          <w:rFonts w:ascii="Arial" w:hAnsi="Arial" w:cs="Arial"/>
          <w:b/>
          <w:sz w:val="22"/>
          <w:szCs w:val="22"/>
          <w:lang w:eastAsia="en-US"/>
        </w:rPr>
        <w:t>Cancellation Charge</w:t>
      </w:r>
      <w:r w:rsidR="00362F3F" w:rsidRPr="00030187">
        <w:rPr>
          <w:rFonts w:ascii="Arial" w:hAnsi="Arial" w:cs="Arial"/>
          <w:sz w:val="22"/>
          <w:szCs w:val="22"/>
          <w:lang w:eastAsia="en-US"/>
        </w:rPr>
        <w:t>.</w:t>
      </w:r>
    </w:p>
    <w:p w14:paraId="33924E45" w14:textId="77777777" w:rsidR="00FC1417" w:rsidRPr="00030187" w:rsidRDefault="00FC1417" w:rsidP="00FC1417">
      <w:pPr>
        <w:jc w:val="both"/>
        <w:rPr>
          <w:rFonts w:ascii="Arial" w:hAnsi="Arial" w:cs="Arial"/>
          <w:sz w:val="22"/>
          <w:szCs w:val="22"/>
        </w:rPr>
      </w:pPr>
    </w:p>
    <w:p w14:paraId="0ED16C3C" w14:textId="77777777" w:rsidR="00913A12" w:rsidRPr="00030187" w:rsidRDefault="00913A12" w:rsidP="00913A12">
      <w:pPr>
        <w:jc w:val="both"/>
        <w:rPr>
          <w:rFonts w:ascii="Arial" w:hAnsi="Arial" w:cs="Arial"/>
          <w:sz w:val="22"/>
          <w:szCs w:val="22"/>
        </w:rPr>
      </w:pPr>
    </w:p>
    <w:p w14:paraId="1331F1FF" w14:textId="77777777" w:rsidR="006061B8" w:rsidRPr="00030187" w:rsidRDefault="009F3FF0" w:rsidP="009F3FF0">
      <w:pPr>
        <w:jc w:val="both"/>
        <w:rPr>
          <w:rFonts w:ascii="Arial" w:hAnsi="Arial" w:cs="Arial"/>
          <w:b/>
          <w:sz w:val="22"/>
          <w:szCs w:val="22"/>
        </w:rPr>
      </w:pPr>
      <w:r w:rsidRPr="00030187">
        <w:rPr>
          <w:rFonts w:ascii="Arial" w:hAnsi="Arial" w:cs="Arial"/>
          <w:b/>
          <w:sz w:val="22"/>
          <w:szCs w:val="22"/>
        </w:rPr>
        <w:t>2</w:t>
      </w:r>
      <w:r w:rsidRPr="00030187">
        <w:rPr>
          <w:rFonts w:ascii="Arial" w:hAnsi="Arial" w:cs="Arial"/>
          <w:b/>
          <w:sz w:val="22"/>
          <w:szCs w:val="22"/>
        </w:rPr>
        <w:tab/>
      </w:r>
      <w:r w:rsidR="006061B8" w:rsidRPr="00030187">
        <w:rPr>
          <w:rFonts w:ascii="Arial" w:hAnsi="Arial" w:cs="Arial"/>
          <w:b/>
          <w:sz w:val="22"/>
          <w:szCs w:val="22"/>
        </w:rPr>
        <w:t>Completion Date and Trigger Date</w:t>
      </w:r>
    </w:p>
    <w:p w14:paraId="7E1D7FF3" w14:textId="77777777" w:rsidR="006061B8" w:rsidRPr="00030187" w:rsidRDefault="006061B8" w:rsidP="006061B8">
      <w:pPr>
        <w:jc w:val="both"/>
        <w:rPr>
          <w:rFonts w:ascii="Arial" w:hAnsi="Arial" w:cs="Arial"/>
          <w:sz w:val="22"/>
          <w:szCs w:val="22"/>
        </w:rPr>
      </w:pPr>
    </w:p>
    <w:p w14:paraId="4CC295F2" w14:textId="77777777" w:rsidR="006061B8" w:rsidRPr="00030187" w:rsidRDefault="00DD0744" w:rsidP="00DD0744">
      <w:pPr>
        <w:spacing w:line="360" w:lineRule="auto"/>
        <w:ind w:left="700" w:hanging="700"/>
        <w:jc w:val="both"/>
        <w:rPr>
          <w:rFonts w:ascii="Arial" w:hAnsi="Arial" w:cs="Arial"/>
          <w:sz w:val="22"/>
          <w:szCs w:val="22"/>
        </w:rPr>
      </w:pPr>
      <w:r w:rsidRPr="00AB26A3">
        <w:rPr>
          <w:rFonts w:ascii="Arial" w:hAnsi="Arial" w:cs="Arial"/>
          <w:b/>
          <w:sz w:val="22"/>
          <w:szCs w:val="22"/>
          <w:lang w:eastAsia="en-US"/>
        </w:rPr>
        <w:t>2</w:t>
      </w:r>
      <w:r w:rsidR="009F3FF0" w:rsidRPr="00AB26A3">
        <w:rPr>
          <w:rFonts w:ascii="Arial" w:hAnsi="Arial" w:cs="Arial"/>
          <w:b/>
          <w:sz w:val="22"/>
          <w:szCs w:val="22"/>
          <w:lang w:eastAsia="en-US"/>
        </w:rPr>
        <w:t>.1</w:t>
      </w:r>
      <w:r w:rsidRPr="00030187">
        <w:rPr>
          <w:rFonts w:ascii="Arial" w:hAnsi="Arial" w:cs="Arial"/>
          <w:sz w:val="22"/>
          <w:szCs w:val="22"/>
          <w:lang w:eastAsia="en-US"/>
        </w:rPr>
        <w:tab/>
      </w:r>
      <w:r w:rsidR="006061B8" w:rsidRPr="00030187">
        <w:rPr>
          <w:rFonts w:ascii="Arial" w:hAnsi="Arial" w:cs="Arial"/>
          <w:sz w:val="22"/>
          <w:szCs w:val="22"/>
          <w:lang w:eastAsia="en-US"/>
        </w:rPr>
        <w:t xml:space="preserve">In making an </w:t>
      </w:r>
      <w:r w:rsidR="006061B8" w:rsidRPr="00030187">
        <w:rPr>
          <w:rFonts w:ascii="Arial" w:hAnsi="Arial" w:cs="Arial"/>
          <w:b/>
          <w:sz w:val="22"/>
          <w:szCs w:val="22"/>
          <w:lang w:eastAsia="en-US"/>
        </w:rPr>
        <w:t>Offer</w:t>
      </w:r>
      <w:r w:rsidR="006061B8" w:rsidRPr="00030187">
        <w:rPr>
          <w:rFonts w:ascii="Arial" w:hAnsi="Arial" w:cs="Arial"/>
          <w:sz w:val="22"/>
          <w:szCs w:val="22"/>
          <w:lang w:eastAsia="en-US"/>
        </w:rPr>
        <w:t xml:space="preserve"> to a </w:t>
      </w:r>
      <w:r w:rsidR="006061B8" w:rsidRPr="00030187">
        <w:rPr>
          <w:rFonts w:ascii="Arial" w:hAnsi="Arial" w:cs="Arial"/>
          <w:b/>
          <w:sz w:val="22"/>
          <w:szCs w:val="22"/>
          <w:lang w:eastAsia="en-US"/>
        </w:rPr>
        <w:t>User</w:t>
      </w:r>
      <w:r w:rsidR="006061B8" w:rsidRPr="00030187">
        <w:rPr>
          <w:rFonts w:ascii="Arial" w:hAnsi="Arial" w:cs="Arial"/>
          <w:sz w:val="22"/>
          <w:szCs w:val="22"/>
          <w:lang w:eastAsia="en-US"/>
        </w:rPr>
        <w:t xml:space="preserve"> </w:t>
      </w:r>
      <w:proofErr w:type="gramStart"/>
      <w:r w:rsidR="006061B8" w:rsidRPr="00030187">
        <w:rPr>
          <w:rFonts w:ascii="Arial" w:hAnsi="Arial" w:cs="Arial"/>
          <w:b/>
          <w:sz w:val="22"/>
          <w:szCs w:val="22"/>
          <w:lang w:eastAsia="en-US"/>
        </w:rPr>
        <w:t>The</w:t>
      </w:r>
      <w:proofErr w:type="gramEnd"/>
      <w:r w:rsidR="006061B8" w:rsidRPr="00030187">
        <w:rPr>
          <w:rFonts w:ascii="Arial" w:hAnsi="Arial" w:cs="Arial"/>
          <w:b/>
          <w:sz w:val="22"/>
          <w:szCs w:val="22"/>
          <w:lang w:eastAsia="en-US"/>
        </w:rPr>
        <w:t xml:space="preserve"> Company</w:t>
      </w:r>
      <w:r w:rsidR="006061B8" w:rsidRPr="00030187">
        <w:rPr>
          <w:rFonts w:ascii="Arial" w:hAnsi="Arial" w:cs="Arial"/>
          <w:sz w:val="22"/>
          <w:szCs w:val="22"/>
          <w:lang w:eastAsia="en-US"/>
        </w:rPr>
        <w:t xml:space="preserve"> will consider the </w:t>
      </w:r>
      <w:r w:rsidR="006061B8" w:rsidRPr="00030187">
        <w:rPr>
          <w:rFonts w:ascii="Arial" w:hAnsi="Arial" w:cs="Arial"/>
          <w:b/>
          <w:sz w:val="22"/>
          <w:szCs w:val="22"/>
          <w:lang w:eastAsia="en-US"/>
        </w:rPr>
        <w:t>Construction Works</w:t>
      </w:r>
      <w:r w:rsidR="006061B8" w:rsidRPr="00030187">
        <w:rPr>
          <w:rFonts w:ascii="Arial" w:hAnsi="Arial" w:cs="Arial"/>
          <w:sz w:val="22"/>
          <w:szCs w:val="22"/>
          <w:lang w:eastAsia="en-US"/>
        </w:rPr>
        <w:t xml:space="preserve"> and </w:t>
      </w:r>
      <w:r w:rsidR="006061B8" w:rsidRPr="00030187">
        <w:rPr>
          <w:rFonts w:ascii="Arial" w:hAnsi="Arial" w:cs="Arial"/>
          <w:b/>
          <w:sz w:val="22"/>
          <w:szCs w:val="22"/>
          <w:lang w:eastAsia="en-US"/>
        </w:rPr>
        <w:t>Construction Programme</w:t>
      </w:r>
      <w:r w:rsidR="006061B8" w:rsidRPr="00030187">
        <w:rPr>
          <w:rFonts w:ascii="Arial" w:hAnsi="Arial" w:cs="Arial"/>
          <w:sz w:val="22"/>
          <w:szCs w:val="22"/>
          <w:lang w:eastAsia="en-US"/>
        </w:rPr>
        <w:t xml:space="preserve"> associated with that </w:t>
      </w:r>
      <w:r w:rsidR="006061B8" w:rsidRPr="00030187">
        <w:rPr>
          <w:rFonts w:ascii="Arial" w:hAnsi="Arial" w:cs="Arial"/>
          <w:b/>
          <w:sz w:val="22"/>
          <w:szCs w:val="22"/>
          <w:lang w:eastAsia="en-US"/>
        </w:rPr>
        <w:t>Offer</w:t>
      </w:r>
      <w:r w:rsidR="006061B8" w:rsidRPr="00030187">
        <w:rPr>
          <w:rFonts w:ascii="Arial" w:hAnsi="Arial" w:cs="Arial"/>
          <w:sz w:val="22"/>
          <w:szCs w:val="22"/>
          <w:lang w:eastAsia="en-US"/>
        </w:rPr>
        <w:t xml:space="preserve"> and </w:t>
      </w:r>
      <w:proofErr w:type="gramStart"/>
      <w:r w:rsidR="006061B8" w:rsidRPr="00030187">
        <w:rPr>
          <w:rFonts w:ascii="Arial" w:hAnsi="Arial" w:cs="Arial"/>
          <w:sz w:val="22"/>
          <w:szCs w:val="22"/>
          <w:lang w:eastAsia="en-US"/>
        </w:rPr>
        <w:t>taking into account</w:t>
      </w:r>
      <w:proofErr w:type="gramEnd"/>
      <w:r w:rsidR="006061B8" w:rsidRPr="00030187">
        <w:rPr>
          <w:rFonts w:ascii="Arial" w:hAnsi="Arial" w:cs="Arial"/>
          <w:sz w:val="22"/>
          <w:szCs w:val="22"/>
          <w:lang w:eastAsia="en-US"/>
        </w:rPr>
        <w:t xml:space="preserve"> the nature and programming of the </w:t>
      </w:r>
      <w:r w:rsidR="006061B8" w:rsidRPr="00030187">
        <w:rPr>
          <w:rFonts w:ascii="Arial" w:hAnsi="Arial" w:cs="Arial"/>
          <w:b/>
          <w:sz w:val="22"/>
          <w:szCs w:val="22"/>
          <w:lang w:eastAsia="en-US"/>
        </w:rPr>
        <w:t>Construction Works</w:t>
      </w:r>
      <w:r w:rsidR="006061B8" w:rsidRPr="00030187">
        <w:rPr>
          <w:rFonts w:ascii="Arial" w:hAnsi="Arial" w:cs="Arial"/>
          <w:sz w:val="22"/>
          <w:szCs w:val="22"/>
          <w:lang w:eastAsia="en-US"/>
        </w:rPr>
        <w:t xml:space="preserve"> and the </w:t>
      </w:r>
      <w:r w:rsidR="006061B8" w:rsidRPr="00030187">
        <w:rPr>
          <w:rFonts w:ascii="Arial" w:hAnsi="Arial" w:cs="Arial"/>
          <w:b/>
          <w:sz w:val="22"/>
          <w:szCs w:val="22"/>
          <w:lang w:eastAsia="en-US"/>
        </w:rPr>
        <w:t>Consents</w:t>
      </w:r>
      <w:r w:rsidR="006061B8" w:rsidRPr="00030187">
        <w:rPr>
          <w:rFonts w:ascii="Arial" w:hAnsi="Arial" w:cs="Arial"/>
          <w:sz w:val="22"/>
          <w:szCs w:val="22"/>
          <w:lang w:eastAsia="en-US"/>
        </w:rPr>
        <w:t xml:space="preserve"> associat</w:t>
      </w:r>
      <w:r w:rsidR="00CB2055" w:rsidRPr="00030187">
        <w:rPr>
          <w:rFonts w:ascii="Arial" w:hAnsi="Arial" w:cs="Arial"/>
          <w:sz w:val="22"/>
          <w:szCs w:val="22"/>
          <w:lang w:eastAsia="en-US"/>
        </w:rPr>
        <w:t xml:space="preserve">ed with this </w:t>
      </w:r>
      <w:r w:rsidR="00D30700" w:rsidRPr="00030187">
        <w:rPr>
          <w:rFonts w:ascii="Arial" w:hAnsi="Arial" w:cs="Arial"/>
          <w:sz w:val="22"/>
          <w:szCs w:val="22"/>
          <w:lang w:eastAsia="en-US"/>
        </w:rPr>
        <w:t xml:space="preserve">will </w:t>
      </w:r>
      <w:r w:rsidR="00CB2055" w:rsidRPr="00030187">
        <w:rPr>
          <w:rFonts w:ascii="Arial" w:hAnsi="Arial" w:cs="Arial"/>
          <w:sz w:val="22"/>
          <w:szCs w:val="22"/>
          <w:lang w:eastAsia="en-US"/>
        </w:rPr>
        <w:t xml:space="preserve">identify dates </w:t>
      </w:r>
      <w:r w:rsidR="006061B8" w:rsidRPr="00030187">
        <w:rPr>
          <w:rFonts w:ascii="Arial" w:hAnsi="Arial" w:cs="Arial"/>
          <w:sz w:val="22"/>
          <w:szCs w:val="22"/>
          <w:lang w:eastAsia="en-US"/>
        </w:rPr>
        <w:t xml:space="preserve">in the </w:t>
      </w:r>
      <w:r w:rsidR="006061B8" w:rsidRPr="00030187">
        <w:rPr>
          <w:rFonts w:ascii="Arial" w:hAnsi="Arial" w:cs="Arial"/>
          <w:b/>
          <w:sz w:val="22"/>
          <w:szCs w:val="22"/>
          <w:lang w:eastAsia="en-US"/>
        </w:rPr>
        <w:t>Construction Agreement</w:t>
      </w:r>
      <w:r w:rsidR="006061B8" w:rsidRPr="00030187">
        <w:rPr>
          <w:rFonts w:ascii="Arial" w:hAnsi="Arial" w:cs="Arial"/>
          <w:sz w:val="22"/>
          <w:szCs w:val="22"/>
          <w:lang w:eastAsia="en-US"/>
        </w:rPr>
        <w:t xml:space="preserve"> as the </w:t>
      </w:r>
      <w:r w:rsidR="006061B8" w:rsidRPr="00030187">
        <w:rPr>
          <w:rFonts w:ascii="Arial" w:hAnsi="Arial" w:cs="Arial"/>
          <w:b/>
          <w:sz w:val="22"/>
          <w:szCs w:val="22"/>
          <w:lang w:eastAsia="en-US"/>
        </w:rPr>
        <w:t>Completion Date</w:t>
      </w:r>
      <w:r w:rsidR="00794EB3" w:rsidRPr="00794EB3">
        <w:rPr>
          <w:rFonts w:ascii="Arial" w:hAnsi="Arial" w:cs="Arial"/>
          <w:sz w:val="22"/>
          <w:szCs w:val="22"/>
          <w:lang w:eastAsia="en-US"/>
        </w:rPr>
        <w:t>.</w:t>
      </w:r>
    </w:p>
    <w:p w14:paraId="5FFF4ABD" w14:textId="77777777" w:rsidR="00CB2055" w:rsidRPr="00030187" w:rsidRDefault="00CB2055" w:rsidP="00CB2055">
      <w:pPr>
        <w:jc w:val="both"/>
        <w:rPr>
          <w:rFonts w:ascii="Arial" w:hAnsi="Arial" w:cs="Arial"/>
          <w:sz w:val="22"/>
          <w:szCs w:val="22"/>
          <w:lang w:eastAsia="en-US"/>
        </w:rPr>
      </w:pPr>
    </w:p>
    <w:p w14:paraId="5FE32F17" w14:textId="77777777" w:rsidR="006061B8" w:rsidRDefault="009F3FF0" w:rsidP="009F3FF0">
      <w:pPr>
        <w:spacing w:line="360" w:lineRule="auto"/>
        <w:ind w:left="600" w:hanging="600"/>
        <w:jc w:val="both"/>
        <w:rPr>
          <w:rFonts w:ascii="Arial" w:hAnsi="Arial" w:cs="Arial"/>
          <w:b/>
          <w:sz w:val="22"/>
          <w:szCs w:val="22"/>
          <w:lang w:eastAsia="en-US"/>
        </w:rPr>
      </w:pPr>
      <w:r w:rsidRPr="00AB26A3">
        <w:rPr>
          <w:rFonts w:ascii="Arial" w:hAnsi="Arial" w:cs="Arial"/>
          <w:b/>
          <w:sz w:val="22"/>
          <w:szCs w:val="22"/>
          <w:lang w:eastAsia="en-US"/>
        </w:rPr>
        <w:t>2.2</w:t>
      </w:r>
      <w:r w:rsidRPr="00030187">
        <w:rPr>
          <w:rFonts w:ascii="Arial" w:hAnsi="Arial" w:cs="Arial"/>
          <w:sz w:val="22"/>
          <w:szCs w:val="22"/>
          <w:lang w:eastAsia="en-US"/>
        </w:rPr>
        <w:tab/>
      </w:r>
      <w:r w:rsidR="002F4189" w:rsidRPr="00030187">
        <w:rPr>
          <w:rFonts w:ascii="Arial" w:hAnsi="Arial" w:cs="Arial"/>
          <w:sz w:val="22"/>
          <w:szCs w:val="22"/>
          <w:lang w:eastAsia="en-US"/>
        </w:rPr>
        <w:t>The</w:t>
      </w:r>
      <w:r w:rsidR="006061B8" w:rsidRPr="00030187">
        <w:rPr>
          <w:rFonts w:ascii="Arial" w:hAnsi="Arial" w:cs="Arial"/>
          <w:sz w:val="22"/>
          <w:szCs w:val="22"/>
          <w:lang w:eastAsia="en-US"/>
        </w:rPr>
        <w:t xml:space="preserve"> </w:t>
      </w:r>
      <w:r w:rsidR="006061B8" w:rsidRPr="00030187">
        <w:rPr>
          <w:rFonts w:ascii="Arial" w:hAnsi="Arial" w:cs="Arial"/>
          <w:b/>
          <w:sz w:val="22"/>
          <w:szCs w:val="22"/>
          <w:lang w:eastAsia="en-US"/>
        </w:rPr>
        <w:t>Trigger Date</w:t>
      </w:r>
      <w:r w:rsidR="006061B8" w:rsidRPr="00030187">
        <w:rPr>
          <w:rFonts w:ascii="Arial" w:hAnsi="Arial" w:cs="Arial"/>
          <w:sz w:val="22"/>
          <w:szCs w:val="22"/>
          <w:lang w:eastAsia="en-US"/>
        </w:rPr>
        <w:t xml:space="preserve"> </w:t>
      </w:r>
      <w:r w:rsidR="00CB2055" w:rsidRPr="00030187">
        <w:rPr>
          <w:rFonts w:ascii="Arial" w:hAnsi="Arial" w:cs="Arial"/>
          <w:sz w:val="22"/>
          <w:szCs w:val="22"/>
          <w:lang w:eastAsia="en-US"/>
        </w:rPr>
        <w:t xml:space="preserve">will be </w:t>
      </w:r>
      <w:r w:rsidR="002F4189" w:rsidRPr="00030187">
        <w:rPr>
          <w:rFonts w:ascii="Arial" w:hAnsi="Arial" w:cs="Arial"/>
          <w:sz w:val="22"/>
          <w:szCs w:val="22"/>
          <w:lang w:eastAsia="en-US"/>
        </w:rPr>
        <w:t xml:space="preserve">(a) </w:t>
      </w:r>
      <w:r w:rsidR="006061B8" w:rsidRPr="00030187">
        <w:rPr>
          <w:rFonts w:ascii="Arial" w:hAnsi="Arial" w:cs="Arial"/>
          <w:sz w:val="22"/>
          <w:szCs w:val="22"/>
          <w:lang w:eastAsia="en-US"/>
        </w:rPr>
        <w:t xml:space="preserve">the </w:t>
      </w:r>
      <w:r w:rsidR="00B67C9F" w:rsidRPr="00030187">
        <w:rPr>
          <w:rFonts w:ascii="Arial" w:hAnsi="Arial" w:cs="Arial"/>
          <w:sz w:val="22"/>
          <w:szCs w:val="22"/>
          <w:lang w:eastAsia="en-US"/>
        </w:rPr>
        <w:t xml:space="preserve">1 April which is </w:t>
      </w:r>
      <w:r w:rsidR="0065648F">
        <w:rPr>
          <w:rFonts w:ascii="Arial" w:hAnsi="Arial" w:cs="Arial"/>
          <w:sz w:val="22"/>
          <w:szCs w:val="22"/>
          <w:lang w:eastAsia="en-US"/>
        </w:rPr>
        <w:t>three</w:t>
      </w:r>
      <w:r w:rsidR="006061B8" w:rsidRPr="00030187">
        <w:rPr>
          <w:rFonts w:ascii="Arial" w:hAnsi="Arial" w:cs="Arial"/>
          <w:sz w:val="22"/>
          <w:szCs w:val="22"/>
          <w:lang w:eastAsia="en-US"/>
        </w:rPr>
        <w:t xml:space="preserve"> </w:t>
      </w:r>
      <w:r w:rsidR="00CF2FAE">
        <w:rPr>
          <w:rFonts w:ascii="Arial" w:hAnsi="Arial" w:cs="Arial"/>
          <w:b/>
          <w:sz w:val="22"/>
          <w:szCs w:val="22"/>
          <w:lang w:eastAsia="en-US"/>
        </w:rPr>
        <w:t>Financial Y</w:t>
      </w:r>
      <w:r w:rsidR="00650336" w:rsidRPr="00CF2FAE">
        <w:rPr>
          <w:rFonts w:ascii="Arial" w:hAnsi="Arial" w:cs="Arial"/>
          <w:b/>
          <w:sz w:val="22"/>
          <w:szCs w:val="22"/>
          <w:lang w:eastAsia="en-US"/>
        </w:rPr>
        <w:t>ears</w:t>
      </w:r>
      <w:r w:rsidR="006061B8" w:rsidRPr="00030187">
        <w:rPr>
          <w:rFonts w:ascii="Arial" w:hAnsi="Arial" w:cs="Arial"/>
          <w:sz w:val="22"/>
          <w:szCs w:val="22"/>
          <w:lang w:eastAsia="en-US"/>
        </w:rPr>
        <w:t xml:space="preserve"> prior to the </w:t>
      </w:r>
      <w:r w:rsidR="0065648F">
        <w:rPr>
          <w:rFonts w:ascii="Arial" w:hAnsi="Arial" w:cs="Arial"/>
          <w:sz w:val="22"/>
          <w:szCs w:val="22"/>
          <w:lang w:eastAsia="en-US"/>
        </w:rPr>
        <w:t xml:space="preserve">start of the </w:t>
      </w:r>
      <w:r w:rsidR="0065648F" w:rsidRPr="0065648F">
        <w:rPr>
          <w:rFonts w:ascii="Arial" w:hAnsi="Arial" w:cs="Arial"/>
          <w:b/>
          <w:sz w:val="22"/>
          <w:szCs w:val="22"/>
          <w:lang w:eastAsia="en-US"/>
        </w:rPr>
        <w:t>Financial Year</w:t>
      </w:r>
      <w:r w:rsidR="0065648F">
        <w:rPr>
          <w:rFonts w:ascii="Arial" w:hAnsi="Arial" w:cs="Arial"/>
          <w:sz w:val="22"/>
          <w:szCs w:val="22"/>
          <w:lang w:eastAsia="en-US"/>
        </w:rPr>
        <w:t xml:space="preserve"> in which the </w:t>
      </w:r>
      <w:r w:rsidR="006061B8" w:rsidRPr="00030187">
        <w:rPr>
          <w:rFonts w:ascii="Arial" w:hAnsi="Arial" w:cs="Arial"/>
          <w:b/>
          <w:sz w:val="22"/>
          <w:szCs w:val="22"/>
          <w:lang w:eastAsia="en-US"/>
        </w:rPr>
        <w:t>C</w:t>
      </w:r>
      <w:r w:rsidR="0065648F">
        <w:rPr>
          <w:rFonts w:ascii="Arial" w:hAnsi="Arial" w:cs="Arial"/>
          <w:b/>
          <w:sz w:val="22"/>
          <w:szCs w:val="22"/>
          <w:lang w:eastAsia="en-US"/>
        </w:rPr>
        <w:t>harging</w:t>
      </w:r>
      <w:r w:rsidR="006061B8" w:rsidRPr="00030187">
        <w:rPr>
          <w:rFonts w:ascii="Arial" w:hAnsi="Arial" w:cs="Arial"/>
          <w:b/>
          <w:sz w:val="22"/>
          <w:szCs w:val="22"/>
          <w:lang w:eastAsia="en-US"/>
        </w:rPr>
        <w:t xml:space="preserve"> Date</w:t>
      </w:r>
      <w:r w:rsidR="0065648F">
        <w:rPr>
          <w:rFonts w:ascii="Arial" w:hAnsi="Arial" w:cs="Arial"/>
          <w:b/>
          <w:sz w:val="22"/>
          <w:szCs w:val="22"/>
          <w:lang w:eastAsia="en-US"/>
        </w:rPr>
        <w:t xml:space="preserve"> </w:t>
      </w:r>
      <w:r w:rsidR="0065648F" w:rsidRPr="0065648F">
        <w:rPr>
          <w:rFonts w:ascii="Arial" w:hAnsi="Arial" w:cs="Arial"/>
          <w:sz w:val="22"/>
          <w:szCs w:val="22"/>
          <w:lang w:eastAsia="en-US"/>
        </w:rPr>
        <w:t>occurs</w:t>
      </w:r>
      <w:r w:rsidR="006061B8" w:rsidRPr="00030187">
        <w:rPr>
          <w:rFonts w:ascii="Arial" w:hAnsi="Arial" w:cs="Arial"/>
          <w:sz w:val="22"/>
          <w:szCs w:val="22"/>
          <w:lang w:eastAsia="en-US"/>
        </w:rPr>
        <w:t xml:space="preserve"> or </w:t>
      </w:r>
      <w:r w:rsidR="002F4189" w:rsidRPr="00030187">
        <w:rPr>
          <w:rFonts w:ascii="Arial" w:hAnsi="Arial" w:cs="Arial"/>
          <w:sz w:val="22"/>
          <w:szCs w:val="22"/>
          <w:lang w:eastAsia="en-US"/>
        </w:rPr>
        <w:t xml:space="preserve">(b) </w:t>
      </w:r>
      <w:r w:rsidR="00650336" w:rsidRPr="00030187">
        <w:rPr>
          <w:rFonts w:ascii="Arial" w:hAnsi="Arial" w:cs="Arial"/>
          <w:sz w:val="22"/>
          <w:szCs w:val="22"/>
          <w:lang w:eastAsia="en-US"/>
        </w:rPr>
        <w:t xml:space="preserve">where the </w:t>
      </w:r>
      <w:r w:rsidR="00650336" w:rsidRPr="00030187">
        <w:rPr>
          <w:rFonts w:ascii="Arial" w:hAnsi="Arial" w:cs="Arial"/>
          <w:b/>
          <w:sz w:val="22"/>
          <w:szCs w:val="22"/>
          <w:lang w:eastAsia="en-US"/>
        </w:rPr>
        <w:t>C</w:t>
      </w:r>
      <w:r w:rsidR="0065648F">
        <w:rPr>
          <w:rFonts w:ascii="Arial" w:hAnsi="Arial" w:cs="Arial"/>
          <w:b/>
          <w:sz w:val="22"/>
          <w:szCs w:val="22"/>
          <w:lang w:eastAsia="en-US"/>
        </w:rPr>
        <w:t>harging</w:t>
      </w:r>
      <w:r w:rsidR="00650336" w:rsidRPr="00030187">
        <w:rPr>
          <w:rFonts w:ascii="Arial" w:hAnsi="Arial" w:cs="Arial"/>
          <w:b/>
          <w:sz w:val="22"/>
          <w:szCs w:val="22"/>
          <w:lang w:eastAsia="en-US"/>
        </w:rPr>
        <w:t xml:space="preserve"> Date</w:t>
      </w:r>
      <w:r w:rsidR="00650336" w:rsidRPr="00030187">
        <w:rPr>
          <w:rFonts w:ascii="Arial" w:hAnsi="Arial" w:cs="Arial"/>
          <w:sz w:val="22"/>
          <w:szCs w:val="22"/>
          <w:lang w:eastAsia="en-US"/>
        </w:rPr>
        <w:t xml:space="preserve"> is less than </w:t>
      </w:r>
      <w:r w:rsidR="00D03AD6">
        <w:rPr>
          <w:rFonts w:ascii="Arial" w:hAnsi="Arial" w:cs="Arial"/>
          <w:sz w:val="22"/>
          <w:szCs w:val="22"/>
          <w:lang w:eastAsia="en-US"/>
        </w:rPr>
        <w:t>three</w:t>
      </w:r>
      <w:r w:rsidR="00CF2FAE">
        <w:rPr>
          <w:rFonts w:ascii="Arial" w:hAnsi="Arial" w:cs="Arial"/>
          <w:sz w:val="22"/>
          <w:szCs w:val="22"/>
          <w:lang w:eastAsia="en-US"/>
        </w:rPr>
        <w:t xml:space="preserve"> </w:t>
      </w:r>
      <w:r w:rsidR="00CF2FAE">
        <w:rPr>
          <w:rFonts w:ascii="Arial" w:hAnsi="Arial" w:cs="Arial"/>
          <w:b/>
          <w:sz w:val="22"/>
          <w:szCs w:val="22"/>
          <w:lang w:eastAsia="en-US"/>
        </w:rPr>
        <w:t>Financial Y</w:t>
      </w:r>
      <w:r w:rsidR="00CF2FAE" w:rsidRPr="00CF2FAE">
        <w:rPr>
          <w:rFonts w:ascii="Arial" w:hAnsi="Arial" w:cs="Arial"/>
          <w:b/>
          <w:sz w:val="22"/>
          <w:szCs w:val="22"/>
          <w:lang w:eastAsia="en-US"/>
        </w:rPr>
        <w:t>ears</w:t>
      </w:r>
      <w:r w:rsidR="00CF2FAE" w:rsidRPr="00030187">
        <w:rPr>
          <w:rFonts w:ascii="Arial" w:hAnsi="Arial" w:cs="Arial"/>
          <w:sz w:val="22"/>
          <w:szCs w:val="22"/>
          <w:lang w:eastAsia="en-US"/>
        </w:rPr>
        <w:t xml:space="preserve"> </w:t>
      </w:r>
      <w:r w:rsidR="0065648F">
        <w:rPr>
          <w:rFonts w:ascii="Arial" w:hAnsi="Arial" w:cs="Arial"/>
          <w:sz w:val="22"/>
          <w:szCs w:val="22"/>
          <w:lang w:eastAsia="en-US"/>
        </w:rPr>
        <w:t xml:space="preserve">from </w:t>
      </w:r>
      <w:r w:rsidR="0065648F" w:rsidRPr="00030187">
        <w:rPr>
          <w:rFonts w:ascii="Arial" w:hAnsi="Arial" w:cs="Arial"/>
          <w:sz w:val="22"/>
          <w:szCs w:val="22"/>
          <w:lang w:eastAsia="en-US"/>
        </w:rPr>
        <w:t xml:space="preserve">the date of the </w:t>
      </w:r>
      <w:r w:rsidR="0065648F" w:rsidRPr="00030187">
        <w:rPr>
          <w:rFonts w:ascii="Arial" w:hAnsi="Arial" w:cs="Arial"/>
          <w:b/>
          <w:sz w:val="22"/>
          <w:szCs w:val="22"/>
          <w:lang w:eastAsia="en-US"/>
        </w:rPr>
        <w:t>Construction Agreement</w:t>
      </w:r>
      <w:r w:rsidR="00650336" w:rsidRPr="00030187">
        <w:rPr>
          <w:rFonts w:ascii="Arial" w:hAnsi="Arial" w:cs="Arial"/>
          <w:sz w:val="22"/>
          <w:szCs w:val="22"/>
          <w:lang w:eastAsia="en-US"/>
        </w:rPr>
        <w:t xml:space="preserve">, </w:t>
      </w:r>
      <w:r w:rsidR="00043B3B" w:rsidRPr="00030187">
        <w:rPr>
          <w:rFonts w:ascii="Arial" w:hAnsi="Arial" w:cs="Arial"/>
          <w:sz w:val="22"/>
          <w:szCs w:val="22"/>
          <w:lang w:eastAsia="en-US"/>
        </w:rPr>
        <w:t xml:space="preserve">the date of the </w:t>
      </w:r>
      <w:r w:rsidR="006061B8" w:rsidRPr="00030187">
        <w:rPr>
          <w:rFonts w:ascii="Arial" w:hAnsi="Arial" w:cs="Arial"/>
          <w:b/>
          <w:sz w:val="22"/>
          <w:szCs w:val="22"/>
          <w:lang w:eastAsia="en-US"/>
        </w:rPr>
        <w:t>Construction Agreement</w:t>
      </w:r>
      <w:r w:rsidR="00CF2FAE">
        <w:rPr>
          <w:rFonts w:ascii="Arial" w:hAnsi="Arial" w:cs="Arial"/>
          <w:b/>
          <w:sz w:val="22"/>
          <w:szCs w:val="22"/>
          <w:lang w:eastAsia="en-US"/>
        </w:rPr>
        <w:t xml:space="preserve"> </w:t>
      </w:r>
      <w:r w:rsidR="00CF2FAE" w:rsidRPr="00CF2FAE">
        <w:rPr>
          <w:rFonts w:ascii="Arial" w:hAnsi="Arial" w:cs="Arial"/>
          <w:sz w:val="22"/>
          <w:szCs w:val="22"/>
          <w:lang w:eastAsia="en-US"/>
        </w:rPr>
        <w:t>(</w:t>
      </w:r>
      <w:r w:rsidR="00854FE2">
        <w:rPr>
          <w:rFonts w:ascii="Arial" w:hAnsi="Arial" w:cs="Arial"/>
          <w:sz w:val="22"/>
          <w:szCs w:val="22"/>
          <w:lang w:eastAsia="en-US"/>
        </w:rPr>
        <w:t>in which case</w:t>
      </w:r>
      <w:r w:rsidR="00CF2FAE" w:rsidRPr="00CF2FAE">
        <w:rPr>
          <w:rFonts w:ascii="Arial" w:hAnsi="Arial" w:cs="Arial"/>
          <w:sz w:val="22"/>
          <w:szCs w:val="22"/>
          <w:lang w:eastAsia="en-US"/>
        </w:rPr>
        <w:t xml:space="preserve"> the</w:t>
      </w:r>
      <w:r w:rsidR="00CF2FAE">
        <w:rPr>
          <w:rFonts w:ascii="Arial" w:hAnsi="Arial" w:cs="Arial"/>
          <w:b/>
          <w:sz w:val="22"/>
          <w:szCs w:val="22"/>
          <w:lang w:eastAsia="en-US"/>
        </w:rPr>
        <w:t xml:space="preserve"> Financial Year </w:t>
      </w:r>
      <w:r w:rsidR="00CF2FAE" w:rsidRPr="00CF2FAE">
        <w:rPr>
          <w:rFonts w:ascii="Arial" w:hAnsi="Arial" w:cs="Arial"/>
          <w:sz w:val="22"/>
          <w:szCs w:val="22"/>
          <w:lang w:eastAsia="en-US"/>
        </w:rPr>
        <w:t>in which such date</w:t>
      </w:r>
      <w:r w:rsidR="00CF2FAE">
        <w:rPr>
          <w:rFonts w:ascii="Arial" w:hAnsi="Arial" w:cs="Arial"/>
          <w:b/>
          <w:sz w:val="22"/>
          <w:szCs w:val="22"/>
          <w:lang w:eastAsia="en-US"/>
        </w:rPr>
        <w:t xml:space="preserve"> </w:t>
      </w:r>
      <w:r w:rsidR="00CF2FAE" w:rsidRPr="00CF2FAE">
        <w:rPr>
          <w:rFonts w:ascii="Arial" w:hAnsi="Arial" w:cs="Arial"/>
          <w:sz w:val="22"/>
          <w:szCs w:val="22"/>
          <w:lang w:eastAsia="en-US"/>
        </w:rPr>
        <w:t>falls is the relevant</w:t>
      </w:r>
      <w:r w:rsidR="00CF2FAE">
        <w:rPr>
          <w:rFonts w:ascii="Arial" w:hAnsi="Arial" w:cs="Arial"/>
          <w:b/>
          <w:sz w:val="22"/>
          <w:szCs w:val="22"/>
          <w:lang w:eastAsia="en-US"/>
        </w:rPr>
        <w:t xml:space="preserve"> Financial Year </w:t>
      </w:r>
      <w:r w:rsidR="00CF2FAE" w:rsidRPr="00CF2FAE">
        <w:rPr>
          <w:rFonts w:ascii="Arial" w:hAnsi="Arial" w:cs="Arial"/>
          <w:sz w:val="22"/>
          <w:szCs w:val="22"/>
          <w:lang w:eastAsia="en-US"/>
        </w:rPr>
        <w:t>within the</w:t>
      </w:r>
      <w:r w:rsidR="00CF2FAE">
        <w:rPr>
          <w:rFonts w:ascii="Arial" w:hAnsi="Arial" w:cs="Arial"/>
          <w:b/>
          <w:sz w:val="22"/>
          <w:szCs w:val="22"/>
          <w:lang w:eastAsia="en-US"/>
        </w:rPr>
        <w:t xml:space="preserve"> Cancellation Charge Profile</w:t>
      </w:r>
      <w:r w:rsidR="00CF2FAE" w:rsidRPr="00CF2FAE">
        <w:rPr>
          <w:rFonts w:ascii="Arial" w:hAnsi="Arial" w:cs="Arial"/>
          <w:sz w:val="22"/>
          <w:szCs w:val="22"/>
          <w:lang w:eastAsia="en-US"/>
        </w:rPr>
        <w:t xml:space="preserve"> working back from the </w:t>
      </w:r>
      <w:r w:rsidR="00CF2FAE" w:rsidRPr="00CF2FAE">
        <w:rPr>
          <w:rFonts w:ascii="Arial" w:hAnsi="Arial" w:cs="Arial"/>
          <w:b/>
          <w:sz w:val="22"/>
          <w:szCs w:val="22"/>
          <w:lang w:eastAsia="en-US"/>
        </w:rPr>
        <w:t>Charging Date</w:t>
      </w:r>
      <w:r w:rsidR="00765AEF">
        <w:rPr>
          <w:rFonts w:ascii="Arial" w:hAnsi="Arial" w:cs="Arial"/>
          <w:sz w:val="22"/>
          <w:szCs w:val="22"/>
          <w:lang w:eastAsia="en-US"/>
        </w:rPr>
        <w:t>)</w:t>
      </w:r>
      <w:r w:rsidR="006061B8" w:rsidRPr="00030187">
        <w:rPr>
          <w:rFonts w:ascii="Arial" w:hAnsi="Arial" w:cs="Arial"/>
          <w:sz w:val="22"/>
          <w:szCs w:val="22"/>
          <w:lang w:eastAsia="en-US"/>
        </w:rPr>
        <w:t>.</w:t>
      </w:r>
      <w:r w:rsidR="006061B8" w:rsidRPr="00030187">
        <w:rPr>
          <w:rFonts w:ascii="Arial" w:hAnsi="Arial" w:cs="Arial"/>
          <w:b/>
          <w:sz w:val="22"/>
          <w:szCs w:val="22"/>
          <w:lang w:eastAsia="en-US"/>
        </w:rPr>
        <w:t xml:space="preserve"> </w:t>
      </w:r>
    </w:p>
    <w:p w14:paraId="29927DEB" w14:textId="77777777" w:rsidR="00EB50C3" w:rsidRDefault="00EB50C3" w:rsidP="009F3FF0">
      <w:pPr>
        <w:spacing w:line="360" w:lineRule="auto"/>
        <w:ind w:left="600" w:hanging="600"/>
        <w:jc w:val="both"/>
        <w:rPr>
          <w:rFonts w:ascii="Arial" w:hAnsi="Arial" w:cs="Arial"/>
          <w:sz w:val="22"/>
          <w:szCs w:val="22"/>
        </w:rPr>
      </w:pPr>
    </w:p>
    <w:p w14:paraId="73F55DCF" w14:textId="77777777" w:rsidR="00EB50C3" w:rsidRPr="00030187" w:rsidRDefault="00EB50C3" w:rsidP="009F3FF0">
      <w:pPr>
        <w:spacing w:line="360" w:lineRule="auto"/>
        <w:ind w:left="600" w:hanging="600"/>
        <w:jc w:val="both"/>
        <w:rPr>
          <w:rFonts w:ascii="Arial" w:hAnsi="Arial" w:cs="Arial"/>
          <w:sz w:val="22"/>
          <w:szCs w:val="22"/>
        </w:rPr>
      </w:pPr>
      <w:r w:rsidRPr="00AB26A3">
        <w:rPr>
          <w:rFonts w:ascii="Arial" w:hAnsi="Arial" w:cs="Arial"/>
          <w:b/>
          <w:sz w:val="22"/>
          <w:szCs w:val="22"/>
        </w:rPr>
        <w:t>2.3</w:t>
      </w:r>
      <w:r>
        <w:rPr>
          <w:rFonts w:ascii="Arial" w:hAnsi="Arial" w:cs="Arial"/>
          <w:sz w:val="22"/>
          <w:szCs w:val="22"/>
        </w:rPr>
        <w:tab/>
        <w:t xml:space="preserve">The </w:t>
      </w:r>
      <w:r w:rsidRPr="00EB50C3">
        <w:rPr>
          <w:rFonts w:ascii="Arial" w:hAnsi="Arial" w:cs="Arial"/>
          <w:b/>
          <w:sz w:val="22"/>
          <w:szCs w:val="22"/>
        </w:rPr>
        <w:t xml:space="preserve">Trigger Date </w:t>
      </w:r>
      <w:r>
        <w:rPr>
          <w:rFonts w:ascii="Arial" w:hAnsi="Arial" w:cs="Arial"/>
          <w:sz w:val="22"/>
          <w:szCs w:val="22"/>
        </w:rPr>
        <w:t>is the date from which the</w:t>
      </w:r>
      <w:r w:rsidR="00AB26A3">
        <w:rPr>
          <w:rFonts w:ascii="Arial" w:hAnsi="Arial" w:cs="Arial"/>
          <w:sz w:val="22"/>
          <w:szCs w:val="22"/>
        </w:rPr>
        <w:t xml:space="preserve"> </w:t>
      </w:r>
      <w:r w:rsidRPr="00EB50C3">
        <w:rPr>
          <w:rFonts w:ascii="Arial" w:hAnsi="Arial" w:cs="Arial"/>
          <w:b/>
          <w:sz w:val="22"/>
          <w:szCs w:val="22"/>
        </w:rPr>
        <w:t xml:space="preserve">Wider Cancellation </w:t>
      </w:r>
      <w:r w:rsidR="00AB26A3">
        <w:rPr>
          <w:rFonts w:ascii="Arial" w:hAnsi="Arial" w:cs="Arial"/>
          <w:b/>
          <w:sz w:val="22"/>
          <w:szCs w:val="22"/>
        </w:rPr>
        <w:t>Charge</w:t>
      </w:r>
      <w:r>
        <w:rPr>
          <w:rFonts w:ascii="Arial" w:hAnsi="Arial" w:cs="Arial"/>
          <w:sz w:val="22"/>
          <w:szCs w:val="22"/>
        </w:rPr>
        <w:t xml:space="preserve"> </w:t>
      </w:r>
      <w:r w:rsidR="001603D7">
        <w:rPr>
          <w:rFonts w:ascii="Arial" w:hAnsi="Arial" w:cs="Arial"/>
          <w:sz w:val="22"/>
          <w:szCs w:val="22"/>
        </w:rPr>
        <w:t>applies and</w:t>
      </w:r>
      <w:r w:rsidR="001603D7" w:rsidRPr="001603D7">
        <w:rPr>
          <w:rFonts w:ascii="Arial" w:hAnsi="Arial" w:cs="Arial"/>
          <w:sz w:val="22"/>
          <w:szCs w:val="22"/>
        </w:rPr>
        <w:t xml:space="preserve"> </w:t>
      </w:r>
      <w:r w:rsidR="001603D7">
        <w:rPr>
          <w:rFonts w:ascii="Arial" w:hAnsi="Arial" w:cs="Arial"/>
          <w:sz w:val="22"/>
          <w:szCs w:val="22"/>
        </w:rPr>
        <w:t xml:space="preserve">the date from which, in the case of the </w:t>
      </w:r>
      <w:r w:rsidR="001603D7" w:rsidRPr="001603D7">
        <w:rPr>
          <w:rFonts w:ascii="Arial" w:hAnsi="Arial" w:cs="Arial"/>
          <w:b/>
          <w:sz w:val="22"/>
          <w:szCs w:val="22"/>
        </w:rPr>
        <w:t>Fixed Cancellation Charge</w:t>
      </w:r>
      <w:r w:rsidR="001603D7">
        <w:rPr>
          <w:rFonts w:ascii="Arial" w:hAnsi="Arial" w:cs="Arial"/>
          <w:sz w:val="22"/>
          <w:szCs w:val="22"/>
        </w:rPr>
        <w:t xml:space="preserve">, the </w:t>
      </w:r>
      <w:r w:rsidR="001603D7" w:rsidRPr="0050625D">
        <w:rPr>
          <w:rFonts w:ascii="Arial" w:hAnsi="Arial" w:cs="Arial"/>
          <w:b/>
          <w:sz w:val="22"/>
          <w:szCs w:val="22"/>
          <w:lang w:val="cy-GB"/>
        </w:rPr>
        <w:t xml:space="preserve">Fixed </w:t>
      </w:r>
      <w:r w:rsidR="001603D7">
        <w:rPr>
          <w:rFonts w:ascii="Arial" w:hAnsi="Arial" w:cs="Arial"/>
          <w:b/>
          <w:sz w:val="22"/>
          <w:szCs w:val="22"/>
          <w:lang w:val="cy-GB"/>
        </w:rPr>
        <w:t xml:space="preserve">Attributable Works Cancellation Charge </w:t>
      </w:r>
      <w:r w:rsidR="001603D7" w:rsidRPr="001603D7">
        <w:rPr>
          <w:rFonts w:ascii="Arial" w:hAnsi="Arial" w:cs="Arial"/>
          <w:sz w:val="22"/>
          <w:szCs w:val="22"/>
          <w:lang w:val="cy-GB"/>
        </w:rPr>
        <w:t>rather than the</w:t>
      </w:r>
      <w:r w:rsidR="001603D7">
        <w:rPr>
          <w:rFonts w:ascii="Arial" w:hAnsi="Arial" w:cs="Arial"/>
          <w:b/>
          <w:sz w:val="22"/>
          <w:szCs w:val="22"/>
          <w:lang w:val="cy-GB"/>
        </w:rPr>
        <w:t xml:space="preserve"> Pre Trigger Amount </w:t>
      </w:r>
      <w:r w:rsidR="001603D7" w:rsidRPr="001603D7">
        <w:rPr>
          <w:rFonts w:ascii="Arial" w:hAnsi="Arial" w:cs="Arial"/>
          <w:sz w:val="22"/>
          <w:szCs w:val="22"/>
          <w:lang w:val="cy-GB"/>
        </w:rPr>
        <w:t>applies.</w:t>
      </w:r>
      <w:r w:rsidR="00BB1F1A">
        <w:rPr>
          <w:rFonts w:ascii="Arial" w:hAnsi="Arial" w:cs="Arial"/>
          <w:sz w:val="22"/>
          <w:szCs w:val="22"/>
          <w:lang w:val="cy-GB"/>
        </w:rPr>
        <w:t xml:space="preserve"> </w:t>
      </w:r>
      <w:r w:rsidR="00BB1F1A" w:rsidRPr="00BB1F1A">
        <w:rPr>
          <w:rFonts w:ascii="Arial" w:hAnsi="Arial" w:cs="Arial"/>
          <w:sz w:val="22"/>
          <w:szCs w:val="22"/>
          <w:lang w:val="cy-GB"/>
        </w:rPr>
        <w:t xml:space="preserve">Prior to the </w:t>
      </w:r>
      <w:r w:rsidR="00BB1F1A" w:rsidRPr="00BB1F1A">
        <w:rPr>
          <w:rFonts w:ascii="Arial" w:hAnsi="Arial" w:cs="Arial"/>
          <w:b/>
          <w:bCs/>
          <w:sz w:val="22"/>
          <w:szCs w:val="22"/>
          <w:lang w:val="cy-GB"/>
        </w:rPr>
        <w:t>Trigger Date</w:t>
      </w:r>
      <w:r w:rsidR="00BB1F1A" w:rsidRPr="00BB1F1A">
        <w:rPr>
          <w:rFonts w:ascii="Arial" w:hAnsi="Arial" w:cs="Arial"/>
          <w:sz w:val="22"/>
          <w:szCs w:val="22"/>
          <w:lang w:val="cy-GB"/>
        </w:rPr>
        <w:t xml:space="preserve">, only the </w:t>
      </w:r>
      <w:r w:rsidR="00BB1F1A" w:rsidRPr="00BB1F1A">
        <w:rPr>
          <w:rFonts w:ascii="Arial" w:hAnsi="Arial" w:cs="Arial"/>
          <w:b/>
          <w:bCs/>
          <w:sz w:val="22"/>
          <w:szCs w:val="22"/>
          <w:lang w:val="cy-GB"/>
        </w:rPr>
        <w:t xml:space="preserve">Attributable Works Cancellation Charge </w:t>
      </w:r>
      <w:r w:rsidR="00BB1F1A" w:rsidRPr="00BB1F1A">
        <w:rPr>
          <w:rFonts w:ascii="Arial" w:hAnsi="Arial" w:cs="Arial"/>
          <w:bCs/>
          <w:sz w:val="22"/>
          <w:szCs w:val="22"/>
          <w:lang w:val="cy-GB"/>
        </w:rPr>
        <w:t>applies, or</w:t>
      </w:r>
      <w:r w:rsidR="00BB1F1A" w:rsidRPr="00BB1F1A">
        <w:rPr>
          <w:rFonts w:ascii="Arial" w:hAnsi="Arial" w:cs="Arial"/>
          <w:sz w:val="22"/>
          <w:szCs w:val="22"/>
          <w:lang w:val="cy-GB"/>
        </w:rPr>
        <w:t xml:space="preserve"> in case of the </w:t>
      </w:r>
      <w:r w:rsidR="00BB1F1A" w:rsidRPr="00BB1F1A">
        <w:rPr>
          <w:rFonts w:ascii="Arial" w:hAnsi="Arial" w:cs="Arial"/>
          <w:b/>
          <w:bCs/>
          <w:sz w:val="22"/>
          <w:szCs w:val="22"/>
          <w:lang w:val="cy-GB"/>
        </w:rPr>
        <w:t>Fixed Cancellation Charge</w:t>
      </w:r>
      <w:r w:rsidR="00BB1F1A" w:rsidRPr="00BB1F1A">
        <w:rPr>
          <w:rFonts w:ascii="Arial" w:hAnsi="Arial" w:cs="Arial"/>
          <w:sz w:val="22"/>
          <w:szCs w:val="22"/>
          <w:lang w:val="cy-GB"/>
        </w:rPr>
        <w:t xml:space="preserve">, the </w:t>
      </w:r>
      <w:r w:rsidR="00BB1F1A" w:rsidRPr="00BB1F1A">
        <w:rPr>
          <w:rFonts w:ascii="Arial" w:hAnsi="Arial" w:cs="Arial"/>
          <w:b/>
          <w:bCs/>
          <w:sz w:val="22"/>
          <w:szCs w:val="22"/>
          <w:lang w:val="cy-GB"/>
        </w:rPr>
        <w:t>Pre Trigger Amount</w:t>
      </w:r>
      <w:r w:rsidR="00BB1F1A" w:rsidRPr="00BB1F1A">
        <w:rPr>
          <w:rFonts w:ascii="Arial" w:hAnsi="Arial" w:cs="Arial"/>
          <w:sz w:val="22"/>
          <w:szCs w:val="22"/>
          <w:lang w:val="cy-GB"/>
        </w:rPr>
        <w:t xml:space="preserve"> applies.</w:t>
      </w:r>
    </w:p>
    <w:p w14:paraId="271CCC4E" w14:textId="77777777" w:rsidR="00F14B61" w:rsidRPr="00030187" w:rsidRDefault="00F14B61" w:rsidP="00F14B61">
      <w:pPr>
        <w:spacing w:line="360" w:lineRule="auto"/>
        <w:jc w:val="both"/>
        <w:rPr>
          <w:rFonts w:ascii="Arial" w:hAnsi="Arial" w:cs="Arial"/>
          <w:sz w:val="22"/>
          <w:szCs w:val="22"/>
        </w:rPr>
      </w:pPr>
    </w:p>
    <w:p w14:paraId="16D69ACA" w14:textId="609AF810" w:rsidR="00E458B1" w:rsidRPr="006E5237" w:rsidRDefault="00755D9E" w:rsidP="3E5D023F">
      <w:pPr>
        <w:spacing w:line="360" w:lineRule="auto"/>
        <w:ind w:left="600" w:hanging="600"/>
        <w:jc w:val="both"/>
        <w:rPr>
          <w:rFonts w:ascii="Arial" w:hAnsi="Arial" w:cs="Arial"/>
          <w:b/>
          <w:bCs/>
          <w:sz w:val="22"/>
          <w:szCs w:val="22"/>
        </w:rPr>
      </w:pPr>
      <w:r w:rsidRPr="3E5D023F">
        <w:rPr>
          <w:rFonts w:ascii="Arial" w:hAnsi="Arial" w:cs="Arial"/>
          <w:b/>
          <w:bCs/>
          <w:sz w:val="22"/>
          <w:szCs w:val="22"/>
        </w:rPr>
        <w:t>2.4</w:t>
      </w:r>
      <w:r>
        <w:tab/>
      </w:r>
      <w:r w:rsidR="00362F3F" w:rsidRPr="3E5D023F">
        <w:rPr>
          <w:rFonts w:ascii="Arial" w:hAnsi="Arial" w:cs="Arial"/>
          <w:b/>
          <w:bCs/>
          <w:sz w:val="22"/>
          <w:szCs w:val="22"/>
        </w:rPr>
        <w:t>Changes to Construction Programme or Construction Works or Transmission Entry Capacity</w:t>
      </w:r>
      <w:r w:rsidR="009F3FF0" w:rsidRPr="3E5D023F">
        <w:rPr>
          <w:rFonts w:ascii="Arial" w:hAnsi="Arial" w:cs="Arial"/>
          <w:b/>
          <w:bCs/>
          <w:sz w:val="22"/>
          <w:szCs w:val="22"/>
        </w:rPr>
        <w:t xml:space="preserve"> </w:t>
      </w:r>
      <w:del w:id="152" w:author="Martin Cahill" w:date="2026-01-14T15:51:00Z" w16du:dateUtc="2026-01-14T15:51:00Z">
        <w:r w:rsidR="009F3FF0" w:rsidRPr="3E5D023F" w:rsidDel="00F7073C">
          <w:rPr>
            <w:rFonts w:ascii="Arial" w:hAnsi="Arial" w:cs="Arial"/>
            <w:sz w:val="22"/>
            <w:szCs w:val="22"/>
          </w:rPr>
          <w:delText>or</w:delText>
        </w:r>
      </w:del>
      <w:ins w:id="153" w:author="Martin Cahill [NESO]" w:date="2025-10-31T16:40:00Z">
        <w:del w:id="154" w:author="Martin Cahill" w:date="2026-01-14T15:51:00Z" w16du:dateUtc="2026-01-14T15:51:00Z">
          <w:r w:rsidR="00D016D5" w:rsidRPr="3E5D023F" w:rsidDel="00F7073C">
            <w:rPr>
              <w:rFonts w:ascii="Arial" w:hAnsi="Arial" w:cs="Arial"/>
              <w:sz w:val="22"/>
              <w:szCs w:val="22"/>
            </w:rPr>
            <w:delText xml:space="preserve"> </w:delText>
          </w:r>
          <w:r w:rsidR="00D016D5" w:rsidRPr="3E5D023F" w:rsidDel="00F7073C">
            <w:rPr>
              <w:rFonts w:ascii="Arial" w:hAnsi="Arial" w:cs="Arial"/>
              <w:b/>
              <w:bCs/>
              <w:sz w:val="22"/>
              <w:szCs w:val="22"/>
              <w:rPrChange w:id="155" w:author="Martin Cahill [NESO]" w:date="2025-10-31T16:40:00Z">
                <w:rPr>
                  <w:rFonts w:ascii="Arial" w:hAnsi="Arial" w:cs="Arial"/>
                  <w:sz w:val="22"/>
                  <w:szCs w:val="22"/>
                </w:rPr>
              </w:rPrChange>
            </w:rPr>
            <w:delText xml:space="preserve">Demand Capacity </w:delText>
          </w:r>
        </w:del>
        <w:r w:rsidR="00D016D5" w:rsidRPr="3E5D023F">
          <w:rPr>
            <w:rFonts w:ascii="Arial" w:hAnsi="Arial" w:cs="Arial"/>
            <w:sz w:val="22"/>
            <w:szCs w:val="22"/>
          </w:rPr>
          <w:t>or</w:t>
        </w:r>
      </w:ins>
      <w:r w:rsidR="009F3FF0" w:rsidRPr="3E5D023F">
        <w:rPr>
          <w:rFonts w:ascii="Arial" w:hAnsi="Arial" w:cs="Arial"/>
          <w:sz w:val="22"/>
          <w:szCs w:val="22"/>
        </w:rPr>
        <w:t xml:space="preserve"> </w:t>
      </w:r>
      <w:r w:rsidR="009F3FF0" w:rsidRPr="3E5D023F">
        <w:rPr>
          <w:rFonts w:ascii="Arial" w:hAnsi="Arial" w:cs="Arial"/>
          <w:b/>
          <w:bCs/>
          <w:sz w:val="22"/>
          <w:szCs w:val="22"/>
        </w:rPr>
        <w:t>Developer Capacity</w:t>
      </w:r>
      <w:r w:rsidR="00E458B1" w:rsidRPr="3E5D023F">
        <w:rPr>
          <w:rFonts w:ascii="Arial" w:hAnsi="Arial" w:cs="Arial"/>
          <w:sz w:val="22"/>
          <w:szCs w:val="22"/>
        </w:rPr>
        <w:t xml:space="preserve"> or </w:t>
      </w:r>
      <w:r w:rsidR="00E458B1" w:rsidRPr="3E5D023F">
        <w:rPr>
          <w:rFonts w:ascii="Arial" w:hAnsi="Arial" w:cs="Arial"/>
          <w:b/>
          <w:bCs/>
          <w:sz w:val="22"/>
          <w:szCs w:val="22"/>
        </w:rPr>
        <w:t>Interconnector User Commitment Capacity</w:t>
      </w:r>
      <w:ins w:id="156" w:author="Martin Cahill" w:date="2026-01-14T15:51:00Z" w16du:dateUtc="2026-01-14T15:51:00Z">
        <w:r w:rsidR="00F7073C">
          <w:rPr>
            <w:rFonts w:ascii="Arial" w:hAnsi="Arial" w:cs="Arial"/>
            <w:b/>
            <w:bCs/>
            <w:sz w:val="22"/>
            <w:szCs w:val="22"/>
          </w:rPr>
          <w:t xml:space="preserve"> </w:t>
        </w:r>
        <w:r w:rsidR="00F7073C" w:rsidRPr="3E5D023F">
          <w:rPr>
            <w:rFonts w:ascii="Arial" w:hAnsi="Arial" w:cs="Arial"/>
            <w:sz w:val="22"/>
            <w:szCs w:val="22"/>
          </w:rPr>
          <w:t xml:space="preserve">or </w:t>
        </w:r>
        <w:r w:rsidR="00F7073C" w:rsidRPr="002E3EB8">
          <w:rPr>
            <w:rFonts w:ascii="Arial" w:hAnsi="Arial" w:cs="Arial"/>
            <w:b/>
            <w:bCs/>
            <w:sz w:val="22"/>
            <w:szCs w:val="22"/>
          </w:rPr>
          <w:t>Demand Capacity</w:t>
        </w:r>
      </w:ins>
    </w:p>
    <w:p w14:paraId="41FCF1AD" w14:textId="77777777" w:rsidR="00362F3F" w:rsidRPr="00030187" w:rsidRDefault="00362F3F" w:rsidP="00755D9E">
      <w:pPr>
        <w:spacing w:line="360" w:lineRule="auto"/>
        <w:ind w:left="600" w:hanging="600"/>
        <w:jc w:val="both"/>
        <w:rPr>
          <w:rFonts w:ascii="Arial" w:hAnsi="Arial" w:cs="Arial"/>
          <w:b/>
          <w:sz w:val="22"/>
          <w:szCs w:val="22"/>
        </w:rPr>
      </w:pPr>
    </w:p>
    <w:p w14:paraId="1FD05FD4" w14:textId="77777777" w:rsidR="00362F3F" w:rsidRPr="00030187" w:rsidRDefault="00362F3F" w:rsidP="00362F3F">
      <w:pPr>
        <w:rPr>
          <w:rFonts w:ascii="Arial" w:hAnsi="Arial" w:cs="Arial"/>
          <w:sz w:val="22"/>
          <w:szCs w:val="22"/>
          <w:lang w:val="cy-GB"/>
        </w:rPr>
      </w:pPr>
    </w:p>
    <w:p w14:paraId="17F903A9" w14:textId="548A6364" w:rsidR="00362F3F" w:rsidRPr="00030187" w:rsidRDefault="009F3FF0" w:rsidP="3E5D023F">
      <w:pPr>
        <w:spacing w:line="360" w:lineRule="auto"/>
        <w:ind w:left="1440" w:hanging="840"/>
        <w:jc w:val="both"/>
        <w:rPr>
          <w:rFonts w:ascii="Arial" w:hAnsi="Arial" w:cs="Arial"/>
          <w:b/>
          <w:bCs/>
          <w:sz w:val="22"/>
          <w:szCs w:val="22"/>
          <w:lang w:val="cy-GB"/>
        </w:rPr>
      </w:pPr>
      <w:r w:rsidRPr="3E5D023F">
        <w:rPr>
          <w:rFonts w:ascii="Arial" w:hAnsi="Arial" w:cs="Arial"/>
          <w:b/>
          <w:bCs/>
          <w:sz w:val="22"/>
          <w:szCs w:val="22"/>
          <w:lang w:val="cy-GB"/>
        </w:rPr>
        <w:t>2.</w:t>
      </w:r>
      <w:r w:rsidR="00EB50C3" w:rsidRPr="3E5D023F">
        <w:rPr>
          <w:rFonts w:ascii="Arial" w:hAnsi="Arial" w:cs="Arial"/>
          <w:b/>
          <w:bCs/>
          <w:sz w:val="22"/>
          <w:szCs w:val="22"/>
          <w:lang w:val="cy-GB"/>
        </w:rPr>
        <w:t>4</w:t>
      </w:r>
      <w:r w:rsidR="00755D9E" w:rsidRPr="3E5D023F">
        <w:rPr>
          <w:rFonts w:ascii="Arial" w:hAnsi="Arial" w:cs="Arial"/>
          <w:b/>
          <w:bCs/>
          <w:sz w:val="22"/>
          <w:szCs w:val="22"/>
          <w:lang w:val="cy-GB"/>
        </w:rPr>
        <w:t>.1</w:t>
      </w:r>
      <w:r>
        <w:tab/>
      </w:r>
      <w:r w:rsidR="00362F3F" w:rsidRPr="3E5D023F">
        <w:rPr>
          <w:rFonts w:ascii="Arial" w:hAnsi="Arial" w:cs="Arial"/>
          <w:sz w:val="22"/>
          <w:szCs w:val="22"/>
          <w:lang w:val="cy-GB"/>
        </w:rPr>
        <w:t xml:space="preserve">Where the </w:t>
      </w:r>
      <w:r w:rsidR="00362F3F" w:rsidRPr="3E5D023F">
        <w:rPr>
          <w:rFonts w:ascii="Arial" w:hAnsi="Arial" w:cs="Arial"/>
          <w:b/>
          <w:bCs/>
          <w:sz w:val="22"/>
          <w:szCs w:val="22"/>
          <w:lang w:val="cy-GB"/>
        </w:rPr>
        <w:t>Construction Programme</w:t>
      </w:r>
      <w:r w:rsidR="00362F3F" w:rsidRPr="3E5D023F">
        <w:rPr>
          <w:rFonts w:ascii="Arial" w:hAnsi="Arial" w:cs="Arial"/>
          <w:sz w:val="22"/>
          <w:szCs w:val="22"/>
          <w:lang w:val="cy-GB"/>
        </w:rPr>
        <w:t xml:space="preserve"> or the </w:t>
      </w:r>
      <w:r w:rsidR="00362F3F" w:rsidRPr="3E5D023F">
        <w:rPr>
          <w:rFonts w:ascii="Arial" w:hAnsi="Arial" w:cs="Arial"/>
          <w:b/>
          <w:bCs/>
          <w:sz w:val="22"/>
          <w:szCs w:val="22"/>
          <w:lang w:val="cy-GB"/>
        </w:rPr>
        <w:t>Construction Works</w:t>
      </w:r>
      <w:r w:rsidR="00362F3F" w:rsidRPr="3E5D023F">
        <w:rPr>
          <w:rFonts w:ascii="Arial" w:hAnsi="Arial" w:cs="Arial"/>
          <w:sz w:val="22"/>
          <w:szCs w:val="22"/>
          <w:lang w:val="cy-GB"/>
        </w:rPr>
        <w:t xml:space="preserve"> or </w:t>
      </w:r>
      <w:r w:rsidR="00362F3F" w:rsidRPr="3E5D023F">
        <w:rPr>
          <w:rFonts w:ascii="Arial" w:hAnsi="Arial" w:cs="Arial"/>
          <w:b/>
          <w:bCs/>
          <w:sz w:val="22"/>
          <w:szCs w:val="22"/>
          <w:lang w:val="cy-GB"/>
        </w:rPr>
        <w:t>Transmission Entry Capacity</w:t>
      </w:r>
      <w:r w:rsidR="00362F3F" w:rsidRPr="3E5D023F">
        <w:rPr>
          <w:rFonts w:ascii="Arial" w:hAnsi="Arial" w:cs="Arial"/>
          <w:sz w:val="22"/>
          <w:szCs w:val="22"/>
          <w:lang w:val="cy-GB"/>
        </w:rPr>
        <w:t xml:space="preserve"> </w:t>
      </w:r>
      <w:ins w:id="157" w:author="Martin Cahill [NESO]" w:date="2025-10-31T16:40:00Z">
        <w:del w:id="158" w:author="Martin Cahill" w:date="2026-01-14T15:52:00Z" w16du:dateUtc="2026-01-14T15:52:00Z">
          <w:r w:rsidR="00D016D5" w:rsidRPr="3E5D023F" w:rsidDel="00F7073C">
            <w:rPr>
              <w:rFonts w:ascii="Arial" w:hAnsi="Arial" w:cs="Arial"/>
              <w:sz w:val="22"/>
              <w:szCs w:val="22"/>
              <w:lang w:val="cy-GB"/>
            </w:rPr>
            <w:delText xml:space="preserve">or </w:delText>
          </w:r>
          <w:r w:rsidR="00D016D5" w:rsidRPr="3E5D023F" w:rsidDel="00F7073C">
            <w:rPr>
              <w:rFonts w:ascii="Arial" w:hAnsi="Arial" w:cs="Arial"/>
              <w:b/>
              <w:bCs/>
              <w:sz w:val="22"/>
              <w:szCs w:val="22"/>
              <w:lang w:val="cy-GB"/>
              <w:rPrChange w:id="159" w:author="Martin Cahill [NESO]" w:date="2025-10-31T16:40:00Z">
                <w:rPr>
                  <w:rFonts w:ascii="Arial" w:hAnsi="Arial" w:cs="Arial"/>
                  <w:sz w:val="22"/>
                  <w:szCs w:val="22"/>
                  <w:lang w:val="cy-GB"/>
                </w:rPr>
              </w:rPrChange>
            </w:rPr>
            <w:delText>Demand Capacity</w:delText>
          </w:r>
          <w:r w:rsidR="00D016D5" w:rsidRPr="3E5D023F" w:rsidDel="00F7073C">
            <w:rPr>
              <w:rFonts w:ascii="Arial" w:hAnsi="Arial" w:cs="Arial"/>
              <w:sz w:val="22"/>
              <w:szCs w:val="22"/>
              <w:lang w:val="cy-GB"/>
            </w:rPr>
            <w:delText xml:space="preserve"> </w:delText>
          </w:r>
        </w:del>
      </w:ins>
      <w:r w:rsidRPr="3E5D023F">
        <w:rPr>
          <w:rFonts w:ascii="Arial" w:hAnsi="Arial" w:cs="Arial"/>
          <w:sz w:val="22"/>
          <w:szCs w:val="22"/>
        </w:rPr>
        <w:t xml:space="preserve">or </w:t>
      </w:r>
      <w:r w:rsidRPr="3E5D023F">
        <w:rPr>
          <w:rFonts w:ascii="Arial" w:hAnsi="Arial" w:cs="Arial"/>
          <w:b/>
          <w:bCs/>
          <w:sz w:val="22"/>
          <w:szCs w:val="22"/>
        </w:rPr>
        <w:t xml:space="preserve">Developer Capacity </w:t>
      </w:r>
      <w:r w:rsidR="00E458B1" w:rsidRPr="3E5D023F">
        <w:rPr>
          <w:rFonts w:ascii="Arial" w:hAnsi="Arial" w:cs="Arial"/>
          <w:sz w:val="22"/>
          <w:szCs w:val="22"/>
        </w:rPr>
        <w:t>or</w:t>
      </w:r>
      <w:ins w:id="160" w:author="Martin Cahill [NESO]" w:date="2025-09-08T18:15:00Z">
        <w:r w:rsidR="00BD4E01" w:rsidRPr="3E5D023F">
          <w:rPr>
            <w:rFonts w:ascii="Arial" w:hAnsi="Arial" w:cs="Arial"/>
            <w:sz w:val="22"/>
            <w:szCs w:val="22"/>
          </w:rPr>
          <w:t xml:space="preserve"> </w:t>
        </w:r>
      </w:ins>
      <w:del w:id="161" w:author="Martin Cahill [NESO]" w:date="2025-10-02T19:48:00Z">
        <w:r w:rsidRPr="3E5D023F" w:rsidDel="00E458B1">
          <w:rPr>
            <w:rFonts w:ascii="Arial" w:hAnsi="Arial" w:cs="Arial"/>
            <w:sz w:val="22"/>
            <w:szCs w:val="22"/>
          </w:rPr>
          <w:delText xml:space="preserve"> </w:delText>
        </w:r>
      </w:del>
      <w:r w:rsidR="00E458B1" w:rsidRPr="3E5D023F">
        <w:rPr>
          <w:rFonts w:ascii="Arial" w:hAnsi="Arial" w:cs="Arial"/>
          <w:b/>
          <w:bCs/>
          <w:sz w:val="22"/>
          <w:szCs w:val="22"/>
        </w:rPr>
        <w:t xml:space="preserve">Interconnector User Commitment Capacity </w:t>
      </w:r>
      <w:ins w:id="162" w:author="Martin Cahill" w:date="2026-01-14T15:52:00Z" w16du:dateUtc="2026-01-14T15:52:00Z">
        <w:r w:rsidR="00F7073C" w:rsidRPr="3E5D023F">
          <w:rPr>
            <w:rFonts w:ascii="Arial" w:hAnsi="Arial" w:cs="Arial"/>
            <w:sz w:val="22"/>
            <w:szCs w:val="22"/>
            <w:lang w:val="cy-GB"/>
          </w:rPr>
          <w:t xml:space="preserve">or </w:t>
        </w:r>
        <w:r w:rsidR="00F7073C" w:rsidRPr="002E3EB8">
          <w:rPr>
            <w:rFonts w:ascii="Arial" w:hAnsi="Arial" w:cs="Arial"/>
            <w:b/>
            <w:bCs/>
            <w:sz w:val="22"/>
            <w:szCs w:val="22"/>
            <w:lang w:val="cy-GB"/>
          </w:rPr>
          <w:t>Demand Capacity</w:t>
        </w:r>
        <w:r w:rsidR="00F7073C" w:rsidRPr="3E5D023F">
          <w:rPr>
            <w:rFonts w:ascii="Arial" w:hAnsi="Arial" w:cs="Arial"/>
            <w:sz w:val="22"/>
            <w:szCs w:val="22"/>
            <w:lang w:val="cy-GB"/>
          </w:rPr>
          <w:t xml:space="preserve"> </w:t>
        </w:r>
      </w:ins>
      <w:r w:rsidR="00362F3F" w:rsidRPr="3E5D023F">
        <w:rPr>
          <w:rFonts w:ascii="Arial" w:hAnsi="Arial" w:cs="Arial"/>
          <w:sz w:val="22"/>
          <w:szCs w:val="22"/>
          <w:lang w:val="cy-GB"/>
        </w:rPr>
        <w:t>subsequently change</w:t>
      </w:r>
      <w:r w:rsidR="00232AF8" w:rsidRPr="3E5D023F">
        <w:rPr>
          <w:rFonts w:ascii="Arial" w:hAnsi="Arial" w:cs="Arial"/>
          <w:sz w:val="22"/>
          <w:szCs w:val="22"/>
          <w:lang w:val="cy-GB"/>
        </w:rPr>
        <w:t>s</w:t>
      </w:r>
      <w:r w:rsidR="00362F3F" w:rsidRPr="3E5D023F">
        <w:rPr>
          <w:rFonts w:ascii="Arial" w:hAnsi="Arial" w:cs="Arial"/>
          <w:sz w:val="22"/>
          <w:szCs w:val="22"/>
          <w:lang w:val="cy-GB"/>
        </w:rPr>
        <w:t xml:space="preserve"> from that in the original </w:t>
      </w:r>
      <w:r w:rsidR="00362F3F" w:rsidRPr="3E5D023F">
        <w:rPr>
          <w:rFonts w:ascii="Arial" w:hAnsi="Arial" w:cs="Arial"/>
          <w:b/>
          <w:bCs/>
          <w:sz w:val="22"/>
          <w:szCs w:val="22"/>
          <w:lang w:val="cy-GB"/>
        </w:rPr>
        <w:t xml:space="preserve">Construction </w:t>
      </w:r>
      <w:r w:rsidR="00362F3F" w:rsidRPr="3E5D023F">
        <w:rPr>
          <w:rFonts w:ascii="Arial" w:hAnsi="Arial" w:cs="Arial"/>
          <w:b/>
          <w:bCs/>
          <w:sz w:val="22"/>
          <w:szCs w:val="22"/>
          <w:lang w:val="cy-GB"/>
        </w:rPr>
        <w:lastRenderedPageBreak/>
        <w:t xml:space="preserve">Agreement </w:t>
      </w:r>
      <w:r w:rsidR="00362F3F" w:rsidRPr="3E5D023F">
        <w:rPr>
          <w:rFonts w:ascii="Arial" w:hAnsi="Arial" w:cs="Arial"/>
          <w:sz w:val="22"/>
          <w:szCs w:val="22"/>
          <w:lang w:val="cy-GB"/>
        </w:rPr>
        <w:t>the following principles will apply in respect of reasses</w:t>
      </w:r>
      <w:r w:rsidR="00E11AD1" w:rsidRPr="3E5D023F">
        <w:rPr>
          <w:rFonts w:ascii="Arial" w:hAnsi="Arial" w:cs="Arial"/>
          <w:sz w:val="22"/>
          <w:szCs w:val="22"/>
          <w:lang w:val="cy-GB"/>
        </w:rPr>
        <w:t>s</w:t>
      </w:r>
      <w:r w:rsidR="00362F3F" w:rsidRPr="3E5D023F">
        <w:rPr>
          <w:rFonts w:ascii="Arial" w:hAnsi="Arial" w:cs="Arial"/>
          <w:sz w:val="22"/>
          <w:szCs w:val="22"/>
          <w:lang w:val="cy-GB"/>
        </w:rPr>
        <w:t>ing the</w:t>
      </w:r>
      <w:r w:rsidR="00362F3F" w:rsidRPr="3E5D023F">
        <w:rPr>
          <w:rFonts w:ascii="Arial" w:hAnsi="Arial" w:cs="Arial"/>
          <w:b/>
          <w:bCs/>
          <w:sz w:val="22"/>
          <w:szCs w:val="22"/>
          <w:lang w:val="cy-GB"/>
        </w:rPr>
        <w:t xml:space="preserve"> Trigger Date </w:t>
      </w:r>
      <w:r w:rsidR="00362F3F" w:rsidRPr="3E5D023F">
        <w:rPr>
          <w:rFonts w:ascii="Arial" w:hAnsi="Arial" w:cs="Arial"/>
          <w:sz w:val="22"/>
          <w:szCs w:val="22"/>
          <w:lang w:val="cy-GB"/>
        </w:rPr>
        <w:t>and the</w:t>
      </w:r>
      <w:r w:rsidR="00362F3F" w:rsidRPr="3E5D023F">
        <w:rPr>
          <w:rFonts w:ascii="Arial" w:hAnsi="Arial" w:cs="Arial"/>
          <w:b/>
          <w:bCs/>
          <w:sz w:val="22"/>
          <w:szCs w:val="22"/>
          <w:lang w:val="cy-GB"/>
        </w:rPr>
        <w:t xml:space="preserve"> Cancellation Charge</w:t>
      </w:r>
      <w:r w:rsidR="00362F3F" w:rsidRPr="3E5D023F">
        <w:rPr>
          <w:rFonts w:ascii="Arial" w:hAnsi="Arial" w:cs="Arial"/>
          <w:sz w:val="22"/>
          <w:szCs w:val="22"/>
          <w:lang w:val="cy-GB"/>
        </w:rPr>
        <w:t>.</w:t>
      </w:r>
    </w:p>
    <w:p w14:paraId="470E3459" w14:textId="77777777" w:rsidR="00362F3F" w:rsidRPr="00030187" w:rsidRDefault="00362F3F" w:rsidP="00362F3F">
      <w:pPr>
        <w:rPr>
          <w:rFonts w:ascii="Arial" w:hAnsi="Arial" w:cs="Arial"/>
          <w:b/>
          <w:sz w:val="22"/>
          <w:szCs w:val="22"/>
          <w:lang w:val="cy-GB"/>
        </w:rPr>
      </w:pPr>
    </w:p>
    <w:p w14:paraId="06FB1EE4" w14:textId="77777777" w:rsidR="00362F3F" w:rsidRPr="00030187" w:rsidRDefault="009F3FF0" w:rsidP="00755D9E">
      <w:pPr>
        <w:spacing w:line="360" w:lineRule="auto"/>
        <w:ind w:left="1320" w:hanging="720"/>
        <w:jc w:val="both"/>
        <w:rPr>
          <w:rFonts w:ascii="Arial" w:hAnsi="Arial" w:cs="Arial"/>
          <w:sz w:val="22"/>
          <w:szCs w:val="22"/>
          <w:lang w:val="cy-GB"/>
        </w:rPr>
      </w:pPr>
      <w:r w:rsidRPr="00AB26A3">
        <w:rPr>
          <w:rFonts w:ascii="Arial" w:hAnsi="Arial" w:cs="Arial"/>
          <w:b/>
          <w:sz w:val="22"/>
          <w:szCs w:val="22"/>
          <w:lang w:val="cy-GB"/>
        </w:rPr>
        <w:t>2.</w:t>
      </w:r>
      <w:r w:rsidR="00755D9E">
        <w:rPr>
          <w:rFonts w:ascii="Arial" w:hAnsi="Arial" w:cs="Arial"/>
          <w:b/>
          <w:sz w:val="22"/>
          <w:szCs w:val="22"/>
          <w:lang w:val="cy-GB"/>
        </w:rPr>
        <w:t>4.2</w:t>
      </w:r>
      <w:r w:rsidR="0021515E" w:rsidRPr="00030187">
        <w:rPr>
          <w:rFonts w:ascii="Arial" w:hAnsi="Arial" w:cs="Arial"/>
          <w:sz w:val="22"/>
          <w:szCs w:val="22"/>
          <w:lang w:val="cy-GB"/>
        </w:rPr>
        <w:tab/>
      </w:r>
      <w:r w:rsidR="00362F3F" w:rsidRPr="00030187">
        <w:rPr>
          <w:rFonts w:ascii="Arial" w:hAnsi="Arial" w:cs="Arial"/>
          <w:sz w:val="22"/>
          <w:szCs w:val="22"/>
          <w:lang w:val="cy-GB"/>
        </w:rPr>
        <w:t xml:space="preserve">Where such change is as a result of </w:t>
      </w:r>
      <w:r w:rsidR="00362F3F" w:rsidRPr="00030187">
        <w:rPr>
          <w:rFonts w:ascii="Arial" w:hAnsi="Arial" w:cs="Arial"/>
          <w:b/>
          <w:sz w:val="22"/>
          <w:szCs w:val="22"/>
          <w:lang w:val="cy-GB"/>
        </w:rPr>
        <w:t>The Company’s</w:t>
      </w:r>
      <w:r w:rsidR="00362F3F" w:rsidRPr="00030187">
        <w:rPr>
          <w:rFonts w:ascii="Arial" w:hAnsi="Arial" w:cs="Arial"/>
          <w:sz w:val="22"/>
          <w:szCs w:val="22"/>
          <w:lang w:val="cy-GB"/>
        </w:rPr>
        <w:t xml:space="preserve"> exercise of its rights under the </w:t>
      </w:r>
      <w:r w:rsidR="00362F3F" w:rsidRPr="00030187">
        <w:rPr>
          <w:rFonts w:ascii="Arial" w:hAnsi="Arial" w:cs="Arial"/>
          <w:b/>
          <w:sz w:val="22"/>
          <w:szCs w:val="22"/>
          <w:lang w:val="cy-GB"/>
        </w:rPr>
        <w:t xml:space="preserve">Construction Agreement </w:t>
      </w:r>
      <w:r w:rsidR="00362F3F" w:rsidRPr="00030187">
        <w:rPr>
          <w:rFonts w:ascii="Arial" w:hAnsi="Arial" w:cs="Arial"/>
          <w:sz w:val="22"/>
          <w:szCs w:val="22"/>
          <w:lang w:val="cy-GB"/>
        </w:rPr>
        <w:t xml:space="preserve">then: </w:t>
      </w:r>
    </w:p>
    <w:p w14:paraId="6ADCBB29" w14:textId="77777777" w:rsidR="00362F3F" w:rsidRPr="00030187" w:rsidRDefault="00362F3F" w:rsidP="00362F3F">
      <w:pPr>
        <w:rPr>
          <w:rFonts w:ascii="Arial" w:hAnsi="Arial" w:cs="Arial"/>
          <w:sz w:val="22"/>
          <w:szCs w:val="22"/>
          <w:lang w:val="cy-GB"/>
        </w:rPr>
      </w:pPr>
    </w:p>
    <w:p w14:paraId="310505C9" w14:textId="77777777" w:rsidR="002F4189" w:rsidRPr="00030187" w:rsidRDefault="00362F3F" w:rsidP="00996110">
      <w:pPr>
        <w:numPr>
          <w:ilvl w:val="0"/>
          <w:numId w:val="3"/>
        </w:numPr>
        <w:tabs>
          <w:tab w:val="clear" w:pos="1500"/>
          <w:tab w:val="num" w:pos="2200"/>
        </w:tabs>
        <w:spacing w:line="360" w:lineRule="auto"/>
        <w:ind w:left="2200" w:hanging="900"/>
        <w:jc w:val="both"/>
        <w:rPr>
          <w:rFonts w:ascii="Arial" w:hAnsi="Arial" w:cs="Arial"/>
          <w:b/>
          <w:sz w:val="22"/>
          <w:szCs w:val="22"/>
          <w:lang w:val="cy-GB"/>
        </w:rPr>
      </w:pPr>
      <w:r w:rsidRPr="00030187">
        <w:rPr>
          <w:rFonts w:ascii="Arial" w:hAnsi="Arial" w:cs="Arial"/>
          <w:sz w:val="22"/>
          <w:szCs w:val="22"/>
          <w:lang w:val="cy-GB"/>
        </w:rPr>
        <w:t xml:space="preserve">Where there is a delay to the </w:t>
      </w:r>
      <w:r w:rsidRPr="00030187">
        <w:rPr>
          <w:rFonts w:ascii="Arial" w:hAnsi="Arial" w:cs="Arial"/>
          <w:b/>
          <w:sz w:val="22"/>
          <w:szCs w:val="22"/>
          <w:lang w:val="cy-GB"/>
        </w:rPr>
        <w:t>Completion Date</w:t>
      </w:r>
      <w:r w:rsidRPr="00030187">
        <w:rPr>
          <w:rFonts w:ascii="Arial" w:hAnsi="Arial" w:cs="Arial"/>
          <w:sz w:val="22"/>
          <w:szCs w:val="22"/>
          <w:lang w:val="cy-GB"/>
        </w:rPr>
        <w:t xml:space="preserve"> and the </w:t>
      </w:r>
      <w:r w:rsidRPr="00030187">
        <w:rPr>
          <w:rFonts w:ascii="Arial" w:hAnsi="Arial" w:cs="Arial"/>
          <w:b/>
          <w:sz w:val="22"/>
          <w:szCs w:val="22"/>
          <w:lang w:val="cy-GB"/>
        </w:rPr>
        <w:t>Trigger</w:t>
      </w:r>
      <w:r w:rsidRPr="00030187">
        <w:rPr>
          <w:rFonts w:ascii="Arial" w:hAnsi="Arial" w:cs="Arial"/>
          <w:sz w:val="22"/>
          <w:szCs w:val="22"/>
          <w:lang w:val="cy-GB"/>
        </w:rPr>
        <w:t xml:space="preserve"> </w:t>
      </w:r>
      <w:r w:rsidRPr="00030187">
        <w:rPr>
          <w:rFonts w:ascii="Arial" w:hAnsi="Arial" w:cs="Arial"/>
          <w:b/>
          <w:sz w:val="22"/>
          <w:szCs w:val="22"/>
          <w:lang w:val="cy-GB"/>
        </w:rPr>
        <w:t>Date</w:t>
      </w:r>
      <w:r w:rsidRPr="00030187">
        <w:rPr>
          <w:rFonts w:ascii="Arial" w:hAnsi="Arial" w:cs="Arial"/>
          <w:sz w:val="22"/>
          <w:szCs w:val="22"/>
          <w:lang w:val="cy-GB"/>
        </w:rPr>
        <w:t xml:space="preserve"> has not passed</w:t>
      </w:r>
      <w:r w:rsidR="0021515E" w:rsidRPr="00030187">
        <w:rPr>
          <w:rFonts w:ascii="Arial" w:hAnsi="Arial" w:cs="Arial"/>
          <w:sz w:val="22"/>
          <w:szCs w:val="22"/>
          <w:lang w:val="cy-GB"/>
        </w:rPr>
        <w:t>,</w:t>
      </w:r>
      <w:r w:rsidRPr="00030187">
        <w:rPr>
          <w:rFonts w:ascii="Arial" w:hAnsi="Arial" w:cs="Arial"/>
          <w:sz w:val="22"/>
          <w:szCs w:val="22"/>
          <w:lang w:val="cy-GB"/>
        </w:rPr>
        <w:t xml:space="preserve"> </w:t>
      </w:r>
      <w:r w:rsidR="002F4189" w:rsidRPr="00030187">
        <w:rPr>
          <w:rFonts w:ascii="Arial" w:hAnsi="Arial" w:cs="Arial"/>
          <w:sz w:val="22"/>
          <w:szCs w:val="22"/>
          <w:lang w:val="cy-GB"/>
        </w:rPr>
        <w:t>the</w:t>
      </w:r>
      <w:r w:rsidRPr="00030187">
        <w:rPr>
          <w:rFonts w:ascii="Arial" w:hAnsi="Arial" w:cs="Arial"/>
          <w:sz w:val="22"/>
          <w:szCs w:val="22"/>
          <w:lang w:val="cy-GB"/>
        </w:rPr>
        <w:t xml:space="preserve"> </w:t>
      </w:r>
      <w:r w:rsidRPr="00030187">
        <w:rPr>
          <w:rFonts w:ascii="Arial" w:hAnsi="Arial" w:cs="Arial"/>
          <w:b/>
          <w:sz w:val="22"/>
          <w:szCs w:val="22"/>
          <w:lang w:val="cy-GB"/>
        </w:rPr>
        <w:t xml:space="preserve">Trigger Date </w:t>
      </w:r>
      <w:r w:rsidR="002F4189" w:rsidRPr="00030187">
        <w:rPr>
          <w:rFonts w:ascii="Arial" w:hAnsi="Arial" w:cs="Arial"/>
          <w:sz w:val="22"/>
          <w:szCs w:val="22"/>
          <w:lang w:val="cy-GB"/>
        </w:rPr>
        <w:t xml:space="preserve">will be </w:t>
      </w:r>
      <w:r w:rsidR="0015157D">
        <w:rPr>
          <w:rFonts w:ascii="Arial" w:hAnsi="Arial" w:cs="Arial"/>
          <w:sz w:val="22"/>
          <w:szCs w:val="22"/>
          <w:lang w:val="cy-GB"/>
        </w:rPr>
        <w:t xml:space="preserve">revised </w:t>
      </w:r>
      <w:r w:rsidR="002F4189" w:rsidRPr="00030187">
        <w:rPr>
          <w:rFonts w:ascii="Arial" w:hAnsi="Arial" w:cs="Arial"/>
          <w:sz w:val="22"/>
          <w:szCs w:val="22"/>
          <w:lang w:val="cy-GB"/>
        </w:rPr>
        <w:t xml:space="preserve">by reference to the revised </w:t>
      </w:r>
      <w:r w:rsidR="002F4189" w:rsidRPr="00030187">
        <w:rPr>
          <w:rFonts w:ascii="Arial" w:hAnsi="Arial" w:cs="Arial"/>
          <w:b/>
          <w:sz w:val="22"/>
          <w:szCs w:val="22"/>
          <w:lang w:val="cy-GB"/>
        </w:rPr>
        <w:t>Completion Date</w:t>
      </w:r>
      <w:r w:rsidR="00F80E9E">
        <w:rPr>
          <w:rFonts w:ascii="Arial" w:hAnsi="Arial" w:cs="Arial"/>
          <w:b/>
          <w:sz w:val="22"/>
          <w:szCs w:val="22"/>
          <w:lang w:val="cy-GB"/>
        </w:rPr>
        <w:t xml:space="preserve">. </w:t>
      </w:r>
      <w:r w:rsidR="00F80E9E" w:rsidRPr="00D37AEA">
        <w:rPr>
          <w:rFonts w:ascii="Arial" w:hAnsi="Arial" w:cs="Arial"/>
          <w:sz w:val="22"/>
          <w:szCs w:val="22"/>
        </w:rPr>
        <w:t>The period for which the</w:t>
      </w:r>
      <w:r w:rsidR="00F80E9E" w:rsidRPr="00F80E9E">
        <w:rPr>
          <w:rFonts w:ascii="Arial" w:hAnsi="Arial" w:cs="Arial"/>
          <w:b/>
          <w:sz w:val="22"/>
          <w:szCs w:val="22"/>
        </w:rPr>
        <w:t xml:space="preserve"> Pre Trigger Amount </w:t>
      </w:r>
      <w:r w:rsidR="00F80E9E" w:rsidRPr="00D37AEA">
        <w:rPr>
          <w:rFonts w:ascii="Arial" w:hAnsi="Arial" w:cs="Arial"/>
          <w:sz w:val="22"/>
          <w:szCs w:val="22"/>
        </w:rPr>
        <w:t xml:space="preserve">applies, will be adjusted to reflect the new </w:t>
      </w:r>
      <w:r w:rsidR="00F80E9E" w:rsidRPr="00F80E9E">
        <w:rPr>
          <w:rFonts w:ascii="Arial" w:hAnsi="Arial" w:cs="Arial"/>
          <w:b/>
          <w:sz w:val="22"/>
          <w:szCs w:val="22"/>
        </w:rPr>
        <w:t xml:space="preserve">Trigger </w:t>
      </w:r>
      <w:proofErr w:type="gramStart"/>
      <w:r w:rsidR="00F80E9E" w:rsidRPr="00F80E9E">
        <w:rPr>
          <w:rFonts w:ascii="Arial" w:hAnsi="Arial" w:cs="Arial"/>
          <w:b/>
          <w:sz w:val="22"/>
          <w:szCs w:val="22"/>
        </w:rPr>
        <w:t>Date</w:t>
      </w:r>
      <w:r w:rsidR="002F4189" w:rsidRPr="00030187">
        <w:rPr>
          <w:rFonts w:ascii="Arial" w:hAnsi="Arial" w:cs="Arial"/>
          <w:sz w:val="22"/>
          <w:szCs w:val="22"/>
          <w:lang w:val="cy-GB"/>
        </w:rPr>
        <w:t>;</w:t>
      </w:r>
      <w:proofErr w:type="gramEnd"/>
    </w:p>
    <w:p w14:paraId="28BBCD75" w14:textId="77777777" w:rsidR="00362F3F" w:rsidRPr="00030187" w:rsidRDefault="002F4189" w:rsidP="00996110">
      <w:pPr>
        <w:numPr>
          <w:ilvl w:val="0"/>
          <w:numId w:val="3"/>
        </w:numPr>
        <w:tabs>
          <w:tab w:val="clear" w:pos="1500"/>
          <w:tab w:val="num" w:pos="1300"/>
        </w:tabs>
        <w:spacing w:line="360" w:lineRule="auto"/>
        <w:ind w:left="2200" w:hanging="900"/>
        <w:jc w:val="both"/>
        <w:rPr>
          <w:rFonts w:ascii="Arial" w:hAnsi="Arial" w:cs="Arial"/>
          <w:sz w:val="22"/>
          <w:szCs w:val="22"/>
          <w:lang w:val="cy-GB"/>
        </w:rPr>
      </w:pPr>
      <w:r w:rsidRPr="00030187">
        <w:rPr>
          <w:rFonts w:ascii="Arial" w:hAnsi="Arial" w:cs="Arial"/>
          <w:sz w:val="22"/>
          <w:szCs w:val="22"/>
          <w:lang w:val="cy-GB"/>
        </w:rPr>
        <w:t xml:space="preserve">Where there is a delay to the </w:t>
      </w:r>
      <w:r w:rsidRPr="00030187">
        <w:rPr>
          <w:rFonts w:ascii="Arial" w:hAnsi="Arial" w:cs="Arial"/>
          <w:b/>
          <w:sz w:val="22"/>
          <w:szCs w:val="22"/>
          <w:lang w:val="cy-GB"/>
        </w:rPr>
        <w:t>Completion Date</w:t>
      </w:r>
      <w:r w:rsidRPr="00030187">
        <w:rPr>
          <w:rFonts w:ascii="Arial" w:hAnsi="Arial" w:cs="Arial"/>
          <w:sz w:val="22"/>
          <w:szCs w:val="22"/>
          <w:lang w:val="cy-GB"/>
        </w:rPr>
        <w:t xml:space="preserve"> and the </w:t>
      </w:r>
      <w:r w:rsidRPr="00030187">
        <w:rPr>
          <w:rFonts w:ascii="Arial" w:hAnsi="Arial" w:cs="Arial"/>
          <w:b/>
          <w:sz w:val="22"/>
          <w:szCs w:val="22"/>
          <w:lang w:val="cy-GB"/>
        </w:rPr>
        <w:t>Trigger</w:t>
      </w:r>
      <w:r w:rsidRPr="00030187">
        <w:rPr>
          <w:rFonts w:ascii="Arial" w:hAnsi="Arial" w:cs="Arial"/>
          <w:sz w:val="22"/>
          <w:szCs w:val="22"/>
          <w:lang w:val="cy-GB"/>
        </w:rPr>
        <w:t xml:space="preserve"> </w:t>
      </w:r>
      <w:r w:rsidRPr="00030187">
        <w:rPr>
          <w:rFonts w:ascii="Arial" w:hAnsi="Arial" w:cs="Arial"/>
          <w:b/>
          <w:sz w:val="22"/>
          <w:szCs w:val="22"/>
          <w:lang w:val="cy-GB"/>
        </w:rPr>
        <w:t>Date</w:t>
      </w:r>
      <w:r w:rsidRPr="00030187">
        <w:rPr>
          <w:rFonts w:ascii="Arial" w:hAnsi="Arial" w:cs="Arial"/>
          <w:sz w:val="22"/>
          <w:szCs w:val="22"/>
          <w:lang w:val="cy-GB"/>
        </w:rPr>
        <w:t xml:space="preserve"> has passed, the </w:t>
      </w:r>
      <w:r w:rsidRPr="00030187">
        <w:rPr>
          <w:rFonts w:ascii="Arial" w:hAnsi="Arial" w:cs="Arial"/>
          <w:b/>
          <w:sz w:val="22"/>
          <w:szCs w:val="22"/>
          <w:lang w:val="cy-GB"/>
        </w:rPr>
        <w:t xml:space="preserve">Trigger Date </w:t>
      </w:r>
      <w:r w:rsidRPr="00030187">
        <w:rPr>
          <w:rFonts w:ascii="Arial" w:hAnsi="Arial" w:cs="Arial"/>
          <w:sz w:val="22"/>
          <w:szCs w:val="22"/>
          <w:lang w:val="cy-GB"/>
        </w:rPr>
        <w:t xml:space="preserve">will be revised by reference to the revised </w:t>
      </w:r>
      <w:r w:rsidRPr="00030187">
        <w:rPr>
          <w:rFonts w:ascii="Arial" w:hAnsi="Arial" w:cs="Arial"/>
          <w:b/>
          <w:sz w:val="22"/>
          <w:szCs w:val="22"/>
          <w:lang w:val="cy-GB"/>
        </w:rPr>
        <w:t>Completion Date</w:t>
      </w:r>
      <w:r w:rsidR="00E9693B" w:rsidRPr="00030187">
        <w:rPr>
          <w:rFonts w:ascii="Arial" w:hAnsi="Arial" w:cs="Arial"/>
          <w:sz w:val="22"/>
          <w:szCs w:val="22"/>
          <w:lang w:val="cy-GB"/>
        </w:rPr>
        <w:t xml:space="preserve"> </w:t>
      </w:r>
      <w:r w:rsidRPr="00030187">
        <w:rPr>
          <w:rFonts w:ascii="Arial" w:hAnsi="Arial" w:cs="Arial"/>
          <w:sz w:val="22"/>
          <w:szCs w:val="22"/>
          <w:lang w:val="cy-GB"/>
        </w:rPr>
        <w:t>and</w:t>
      </w:r>
      <w:r w:rsidR="00765AEF">
        <w:rPr>
          <w:rFonts w:ascii="Arial" w:hAnsi="Arial" w:cs="Arial"/>
          <w:sz w:val="22"/>
          <w:szCs w:val="22"/>
          <w:lang w:val="cy-GB"/>
        </w:rPr>
        <w:t xml:space="preserve"> the </w:t>
      </w:r>
      <w:r w:rsidR="00765AEF" w:rsidRPr="00765AEF">
        <w:rPr>
          <w:rFonts w:ascii="Arial" w:hAnsi="Arial" w:cs="Arial"/>
          <w:b/>
          <w:sz w:val="22"/>
          <w:szCs w:val="22"/>
          <w:lang w:val="cy-GB"/>
        </w:rPr>
        <w:t>Cancellation Charge</w:t>
      </w:r>
      <w:r w:rsidR="00765AEF">
        <w:rPr>
          <w:rFonts w:ascii="Arial" w:hAnsi="Arial" w:cs="Arial"/>
          <w:sz w:val="22"/>
          <w:szCs w:val="22"/>
          <w:lang w:val="cy-GB"/>
        </w:rPr>
        <w:t xml:space="preserve"> </w:t>
      </w:r>
      <w:r w:rsidR="00854FE2">
        <w:rPr>
          <w:rFonts w:ascii="Arial" w:hAnsi="Arial" w:cs="Arial"/>
          <w:sz w:val="22"/>
          <w:szCs w:val="22"/>
          <w:lang w:val="cy-GB"/>
        </w:rPr>
        <w:t>(including</w:t>
      </w:r>
      <w:r w:rsidR="00C67A7E">
        <w:rPr>
          <w:rFonts w:ascii="Arial" w:hAnsi="Arial" w:cs="Arial"/>
          <w:sz w:val="22"/>
          <w:szCs w:val="22"/>
          <w:lang w:val="cy-GB"/>
        </w:rPr>
        <w:t xml:space="preserve"> </w:t>
      </w:r>
      <w:r w:rsidR="00854FE2">
        <w:rPr>
          <w:rFonts w:ascii="Arial" w:hAnsi="Arial" w:cs="Arial"/>
          <w:sz w:val="22"/>
          <w:szCs w:val="22"/>
          <w:lang w:val="cy-GB"/>
        </w:rPr>
        <w:t xml:space="preserve">the </w:t>
      </w:r>
      <w:r w:rsidR="00854FE2" w:rsidRPr="00854FE2">
        <w:rPr>
          <w:rFonts w:ascii="Arial" w:hAnsi="Arial" w:cs="Arial"/>
          <w:b/>
          <w:sz w:val="22"/>
          <w:szCs w:val="22"/>
          <w:lang w:val="cy-GB"/>
        </w:rPr>
        <w:t>Cancellation</w:t>
      </w:r>
      <w:r w:rsidR="00854FE2">
        <w:rPr>
          <w:rFonts w:ascii="Arial" w:hAnsi="Arial" w:cs="Arial"/>
          <w:sz w:val="22"/>
          <w:szCs w:val="22"/>
          <w:lang w:val="cy-GB"/>
        </w:rPr>
        <w:t xml:space="preserve"> </w:t>
      </w:r>
      <w:r w:rsidR="00854FE2" w:rsidRPr="00030187">
        <w:rPr>
          <w:rFonts w:ascii="Arial" w:hAnsi="Arial" w:cs="Arial"/>
          <w:b/>
          <w:sz w:val="22"/>
          <w:szCs w:val="22"/>
          <w:lang w:val="cy-GB"/>
        </w:rPr>
        <w:t>Charge</w:t>
      </w:r>
      <w:r w:rsidR="00854FE2">
        <w:rPr>
          <w:rFonts w:ascii="Arial" w:hAnsi="Arial" w:cs="Arial"/>
          <w:b/>
          <w:sz w:val="22"/>
          <w:szCs w:val="22"/>
          <w:lang w:val="cy-GB"/>
        </w:rPr>
        <w:t xml:space="preserve"> Profile</w:t>
      </w:r>
      <w:r w:rsidR="00854FE2">
        <w:rPr>
          <w:rFonts w:ascii="Arial" w:hAnsi="Arial" w:cs="Arial"/>
          <w:sz w:val="22"/>
          <w:szCs w:val="22"/>
          <w:lang w:val="cy-GB"/>
        </w:rPr>
        <w:t>)</w:t>
      </w:r>
      <w:r w:rsidR="00F80E9E">
        <w:rPr>
          <w:rFonts w:ascii="Arial" w:hAnsi="Arial" w:cs="Arial"/>
          <w:sz w:val="22"/>
          <w:szCs w:val="22"/>
          <w:lang w:val="cy-GB"/>
        </w:rPr>
        <w:t xml:space="preserve"> will be adjusted to reflect the revised date.</w:t>
      </w:r>
    </w:p>
    <w:p w14:paraId="47C5C863" w14:textId="77777777" w:rsidR="00E9693B" w:rsidRPr="00030187" w:rsidRDefault="00232AF8" w:rsidP="00996110">
      <w:pPr>
        <w:numPr>
          <w:ilvl w:val="0"/>
          <w:numId w:val="3"/>
        </w:numPr>
        <w:tabs>
          <w:tab w:val="clear" w:pos="1500"/>
          <w:tab w:val="num" w:pos="2200"/>
        </w:tabs>
        <w:spacing w:line="360" w:lineRule="auto"/>
        <w:ind w:left="2200" w:hanging="900"/>
        <w:jc w:val="both"/>
        <w:rPr>
          <w:rFonts w:ascii="Arial" w:hAnsi="Arial" w:cs="Arial"/>
          <w:sz w:val="22"/>
          <w:szCs w:val="22"/>
          <w:lang w:val="cy-GB"/>
        </w:rPr>
      </w:pPr>
      <w:r>
        <w:rPr>
          <w:rFonts w:ascii="Arial" w:hAnsi="Arial" w:cs="Arial"/>
          <w:sz w:val="22"/>
          <w:szCs w:val="22"/>
          <w:lang w:val="cy-GB"/>
        </w:rPr>
        <w:t>In</w:t>
      </w:r>
      <w:r w:rsidR="00EB50C3">
        <w:rPr>
          <w:rFonts w:ascii="Arial" w:hAnsi="Arial" w:cs="Arial"/>
          <w:sz w:val="22"/>
          <w:szCs w:val="22"/>
          <w:lang w:val="cy-GB"/>
        </w:rPr>
        <w:t xml:space="preserve"> the case of </w:t>
      </w:r>
      <w:r w:rsidR="00765AEF">
        <w:rPr>
          <w:rFonts w:ascii="Arial" w:hAnsi="Arial" w:cs="Arial"/>
          <w:sz w:val="22"/>
          <w:szCs w:val="22"/>
          <w:lang w:val="cy-GB"/>
        </w:rPr>
        <w:t>a</w:t>
      </w:r>
      <w:r w:rsidR="00EB50C3">
        <w:rPr>
          <w:rFonts w:ascii="Arial" w:hAnsi="Arial" w:cs="Arial"/>
          <w:sz w:val="22"/>
          <w:szCs w:val="22"/>
          <w:lang w:val="cy-GB"/>
        </w:rPr>
        <w:t xml:space="preserve"> </w:t>
      </w:r>
      <w:r w:rsidR="0050625D" w:rsidRPr="0050625D">
        <w:rPr>
          <w:rFonts w:ascii="Arial" w:hAnsi="Arial" w:cs="Arial"/>
          <w:b/>
          <w:sz w:val="22"/>
          <w:szCs w:val="22"/>
          <w:lang w:val="cy-GB"/>
        </w:rPr>
        <w:t xml:space="preserve">Fixed </w:t>
      </w:r>
      <w:r w:rsidR="00765AEF">
        <w:rPr>
          <w:rFonts w:ascii="Arial" w:hAnsi="Arial" w:cs="Arial"/>
          <w:b/>
          <w:sz w:val="22"/>
          <w:szCs w:val="22"/>
          <w:lang w:val="cy-GB"/>
        </w:rPr>
        <w:t>Cancellation Charge</w:t>
      </w:r>
      <w:r w:rsidR="004F1E36">
        <w:rPr>
          <w:rFonts w:ascii="Arial" w:hAnsi="Arial" w:cs="Arial"/>
          <w:sz w:val="22"/>
          <w:szCs w:val="22"/>
          <w:lang w:val="cy-GB"/>
        </w:rPr>
        <w:t>,</w:t>
      </w:r>
      <w:r w:rsidR="00EB50C3">
        <w:rPr>
          <w:rFonts w:ascii="Arial" w:hAnsi="Arial" w:cs="Arial"/>
          <w:sz w:val="22"/>
          <w:szCs w:val="22"/>
          <w:lang w:val="cy-GB"/>
        </w:rPr>
        <w:t xml:space="preserve"> </w:t>
      </w:r>
      <w:r w:rsidR="00E9693B" w:rsidRPr="00030187">
        <w:rPr>
          <w:rFonts w:ascii="Arial" w:hAnsi="Arial" w:cs="Arial"/>
          <w:sz w:val="22"/>
          <w:szCs w:val="22"/>
          <w:lang w:val="cy-GB"/>
        </w:rPr>
        <w:t xml:space="preserve">a change in the </w:t>
      </w:r>
      <w:r w:rsidR="00E9693B" w:rsidRPr="00030187">
        <w:rPr>
          <w:rFonts w:ascii="Arial" w:hAnsi="Arial" w:cs="Arial"/>
          <w:b/>
          <w:sz w:val="22"/>
          <w:szCs w:val="22"/>
          <w:lang w:val="cy-GB"/>
        </w:rPr>
        <w:t>Attributable Works</w:t>
      </w:r>
      <w:r w:rsidR="00E9693B" w:rsidRPr="00030187">
        <w:rPr>
          <w:rFonts w:ascii="Arial" w:hAnsi="Arial" w:cs="Arial"/>
          <w:sz w:val="22"/>
          <w:szCs w:val="22"/>
          <w:lang w:val="cy-GB"/>
        </w:rPr>
        <w:t xml:space="preserve"> will not adjust the </w:t>
      </w:r>
      <w:r w:rsidR="00765AEF" w:rsidRPr="00030187">
        <w:rPr>
          <w:rFonts w:ascii="Arial" w:hAnsi="Arial" w:cs="Arial"/>
          <w:b/>
          <w:sz w:val="22"/>
          <w:szCs w:val="22"/>
          <w:lang w:val="cy-GB"/>
        </w:rPr>
        <w:t>Cancellation Charge</w:t>
      </w:r>
      <w:r w:rsidR="00765AEF">
        <w:rPr>
          <w:rFonts w:ascii="Arial" w:hAnsi="Arial" w:cs="Arial"/>
          <w:b/>
          <w:sz w:val="22"/>
          <w:szCs w:val="22"/>
          <w:lang w:val="cy-GB"/>
        </w:rPr>
        <w:t xml:space="preserve"> Profile </w:t>
      </w:r>
      <w:r w:rsidR="00E9693B" w:rsidRPr="00030187">
        <w:rPr>
          <w:rFonts w:ascii="Arial" w:hAnsi="Arial" w:cs="Arial"/>
          <w:sz w:val="22"/>
          <w:szCs w:val="22"/>
          <w:lang w:val="cy-GB"/>
        </w:rPr>
        <w:t xml:space="preserve">unless the </w:t>
      </w:r>
      <w:r w:rsidR="00E9693B" w:rsidRPr="00030187">
        <w:rPr>
          <w:rFonts w:ascii="Arial" w:hAnsi="Arial" w:cs="Arial"/>
          <w:b/>
          <w:sz w:val="22"/>
          <w:szCs w:val="22"/>
          <w:lang w:val="cy-GB"/>
        </w:rPr>
        <w:t>Completion Date</w:t>
      </w:r>
      <w:r w:rsidR="00E9693B" w:rsidRPr="00030187">
        <w:rPr>
          <w:rFonts w:ascii="Arial" w:hAnsi="Arial" w:cs="Arial"/>
          <w:sz w:val="22"/>
          <w:szCs w:val="22"/>
          <w:lang w:val="cy-GB"/>
        </w:rPr>
        <w:t xml:space="preserve"> has also cha</w:t>
      </w:r>
      <w:r w:rsidR="003C2692" w:rsidRPr="00030187">
        <w:rPr>
          <w:rFonts w:ascii="Arial" w:hAnsi="Arial" w:cs="Arial"/>
          <w:sz w:val="22"/>
          <w:szCs w:val="22"/>
          <w:lang w:val="cy-GB"/>
        </w:rPr>
        <w:t>n</w:t>
      </w:r>
      <w:r w:rsidR="00E9693B" w:rsidRPr="00030187">
        <w:rPr>
          <w:rFonts w:ascii="Arial" w:hAnsi="Arial" w:cs="Arial"/>
          <w:sz w:val="22"/>
          <w:szCs w:val="22"/>
          <w:lang w:val="cy-GB"/>
        </w:rPr>
        <w:t>ged in which case (ii) above will apply.</w:t>
      </w:r>
    </w:p>
    <w:p w14:paraId="09A5515D" w14:textId="77777777" w:rsidR="00362F3F" w:rsidRPr="00030187" w:rsidRDefault="00362F3F" w:rsidP="00362F3F">
      <w:pPr>
        <w:rPr>
          <w:rFonts w:ascii="Arial" w:hAnsi="Arial" w:cs="Arial"/>
          <w:sz w:val="22"/>
          <w:szCs w:val="22"/>
          <w:lang w:val="cy-GB"/>
        </w:rPr>
      </w:pPr>
    </w:p>
    <w:p w14:paraId="262F16A2" w14:textId="77777777" w:rsidR="00F80E9E" w:rsidRPr="00D37AEA" w:rsidRDefault="00D30700" w:rsidP="00755D9E">
      <w:pPr>
        <w:spacing w:line="360" w:lineRule="auto"/>
        <w:ind w:left="1440" w:hanging="720"/>
        <w:jc w:val="both"/>
        <w:rPr>
          <w:rFonts w:ascii="Arial" w:hAnsi="Arial" w:cs="Arial"/>
          <w:sz w:val="22"/>
          <w:szCs w:val="22"/>
          <w:lang w:val="cy-GB"/>
        </w:rPr>
      </w:pPr>
      <w:r w:rsidRPr="00AB26A3">
        <w:rPr>
          <w:rFonts w:ascii="Arial" w:hAnsi="Arial" w:cs="Arial"/>
          <w:b/>
          <w:sz w:val="22"/>
          <w:szCs w:val="22"/>
          <w:lang w:val="cy-GB"/>
        </w:rPr>
        <w:t>2.</w:t>
      </w:r>
      <w:r w:rsidR="00755D9E">
        <w:rPr>
          <w:rFonts w:ascii="Arial" w:hAnsi="Arial" w:cs="Arial"/>
          <w:b/>
          <w:sz w:val="22"/>
          <w:szCs w:val="22"/>
          <w:lang w:val="cy-GB"/>
        </w:rPr>
        <w:t>4.3</w:t>
      </w:r>
      <w:r w:rsidR="0021515E" w:rsidRPr="00030187">
        <w:rPr>
          <w:rFonts w:ascii="Arial" w:hAnsi="Arial" w:cs="Arial"/>
          <w:sz w:val="22"/>
          <w:szCs w:val="22"/>
          <w:lang w:val="cy-GB"/>
        </w:rPr>
        <w:tab/>
      </w:r>
      <w:r w:rsidR="00794EB3">
        <w:rPr>
          <w:rFonts w:ascii="Arial" w:hAnsi="Arial" w:cs="Arial"/>
          <w:sz w:val="22"/>
          <w:szCs w:val="22"/>
          <w:lang w:val="cy-GB"/>
        </w:rPr>
        <w:t>W</w:t>
      </w:r>
      <w:r w:rsidR="00362F3F" w:rsidRPr="00030187">
        <w:rPr>
          <w:rFonts w:ascii="Arial" w:hAnsi="Arial" w:cs="Arial"/>
          <w:sz w:val="22"/>
          <w:szCs w:val="22"/>
          <w:lang w:val="cy-GB"/>
        </w:rPr>
        <w:t xml:space="preserve">here </w:t>
      </w:r>
      <w:r w:rsidR="00794EB3">
        <w:rPr>
          <w:rFonts w:ascii="Arial" w:hAnsi="Arial" w:cs="Arial"/>
          <w:sz w:val="22"/>
          <w:szCs w:val="22"/>
          <w:lang w:val="cy-GB"/>
        </w:rPr>
        <w:t>a</w:t>
      </w:r>
      <w:r w:rsidR="00362F3F" w:rsidRPr="00030187">
        <w:rPr>
          <w:rFonts w:ascii="Arial" w:hAnsi="Arial" w:cs="Arial"/>
          <w:sz w:val="22"/>
          <w:szCs w:val="22"/>
          <w:lang w:val="cy-GB"/>
        </w:rPr>
        <w:t xml:space="preserve"> change is as a result of the </w:t>
      </w:r>
      <w:r w:rsidR="00362F3F" w:rsidRPr="00030187">
        <w:rPr>
          <w:rFonts w:ascii="Arial" w:hAnsi="Arial" w:cs="Arial"/>
          <w:b/>
          <w:sz w:val="22"/>
          <w:szCs w:val="22"/>
          <w:lang w:val="cy-GB"/>
        </w:rPr>
        <w:t>User’s</w:t>
      </w:r>
      <w:r w:rsidR="00362F3F" w:rsidRPr="00030187">
        <w:rPr>
          <w:rFonts w:ascii="Arial" w:hAnsi="Arial" w:cs="Arial"/>
          <w:sz w:val="22"/>
          <w:szCs w:val="22"/>
          <w:lang w:val="cy-GB"/>
        </w:rPr>
        <w:t xml:space="preserve"> request </w:t>
      </w:r>
      <w:r w:rsidR="002F4189" w:rsidRPr="00030187">
        <w:rPr>
          <w:rFonts w:ascii="Arial" w:hAnsi="Arial" w:cs="Arial"/>
          <w:sz w:val="22"/>
          <w:szCs w:val="22"/>
          <w:lang w:val="cy-GB"/>
        </w:rPr>
        <w:t>then</w:t>
      </w:r>
      <w:r w:rsidR="00794EB3">
        <w:rPr>
          <w:rFonts w:ascii="Arial" w:hAnsi="Arial" w:cs="Arial"/>
          <w:sz w:val="22"/>
          <w:szCs w:val="22"/>
          <w:lang w:val="cy-GB"/>
        </w:rPr>
        <w:t xml:space="preserve">,  </w:t>
      </w:r>
      <w:r w:rsidR="00B50F12" w:rsidRPr="00030187">
        <w:rPr>
          <w:rFonts w:ascii="Arial" w:hAnsi="Arial" w:cs="Arial"/>
          <w:sz w:val="22"/>
          <w:szCs w:val="22"/>
          <w:lang w:val="cy-GB"/>
        </w:rPr>
        <w:t>n</w:t>
      </w:r>
      <w:r w:rsidR="00362F3F" w:rsidRPr="00030187">
        <w:rPr>
          <w:rFonts w:ascii="Arial" w:hAnsi="Arial" w:cs="Arial"/>
          <w:sz w:val="22"/>
          <w:szCs w:val="22"/>
          <w:lang w:val="cy-GB"/>
        </w:rPr>
        <w:t>otwithst</w:t>
      </w:r>
      <w:smartTag w:uri="urn:schemas-microsoft-com:office:smarttags" w:element="PersonName">
        <w:r w:rsidR="00362F3F" w:rsidRPr="00030187">
          <w:rPr>
            <w:rFonts w:ascii="Arial" w:hAnsi="Arial" w:cs="Arial"/>
            <w:sz w:val="22"/>
            <w:szCs w:val="22"/>
            <w:lang w:val="cy-GB"/>
          </w:rPr>
          <w:t>and</w:t>
        </w:r>
      </w:smartTag>
      <w:r w:rsidR="00362F3F" w:rsidRPr="00030187">
        <w:rPr>
          <w:rFonts w:ascii="Arial" w:hAnsi="Arial" w:cs="Arial"/>
          <w:sz w:val="22"/>
          <w:szCs w:val="22"/>
          <w:lang w:val="cy-GB"/>
        </w:rPr>
        <w:t>ing any change in the</w:t>
      </w:r>
      <w:r w:rsidR="00362F3F" w:rsidRPr="00030187">
        <w:rPr>
          <w:rFonts w:ascii="Arial" w:hAnsi="Arial" w:cs="Arial"/>
          <w:b/>
          <w:sz w:val="22"/>
          <w:szCs w:val="22"/>
          <w:lang w:val="cy-GB"/>
        </w:rPr>
        <w:t xml:space="preserve"> Completion Date</w:t>
      </w:r>
      <w:r w:rsidR="00D37AEA">
        <w:rPr>
          <w:rFonts w:ascii="Arial" w:hAnsi="Arial" w:cs="Arial"/>
          <w:sz w:val="22"/>
          <w:szCs w:val="22"/>
          <w:lang w:val="cy-GB"/>
        </w:rPr>
        <w:t>;</w:t>
      </w:r>
    </w:p>
    <w:p w14:paraId="77840104" w14:textId="77777777" w:rsidR="00F80E9E" w:rsidRDefault="00F80E9E" w:rsidP="00755D9E">
      <w:pPr>
        <w:spacing w:line="360" w:lineRule="auto"/>
        <w:ind w:left="1440" w:hanging="720"/>
        <w:jc w:val="both"/>
        <w:rPr>
          <w:rFonts w:ascii="Arial" w:hAnsi="Arial" w:cs="Arial"/>
          <w:b/>
          <w:sz w:val="22"/>
          <w:szCs w:val="22"/>
          <w:lang w:val="cy-GB"/>
        </w:rPr>
      </w:pPr>
    </w:p>
    <w:p w14:paraId="1E27F130" w14:textId="77777777" w:rsidR="00F80E9E" w:rsidRPr="00F80E9E" w:rsidRDefault="00F80E9E" w:rsidP="00F80E9E">
      <w:pPr>
        <w:numPr>
          <w:ilvl w:val="0"/>
          <w:numId w:val="28"/>
        </w:numPr>
        <w:spacing w:line="360" w:lineRule="auto"/>
        <w:jc w:val="both"/>
        <w:rPr>
          <w:rFonts w:ascii="Arial" w:hAnsi="Arial" w:cs="Arial"/>
          <w:b/>
          <w:sz w:val="22"/>
          <w:szCs w:val="22"/>
          <w:lang w:val="cy-GB"/>
        </w:rPr>
      </w:pPr>
      <w:r w:rsidRPr="00F80E9E">
        <w:rPr>
          <w:rFonts w:ascii="Arial" w:hAnsi="Arial" w:cs="Arial"/>
          <w:sz w:val="22"/>
          <w:szCs w:val="22"/>
          <w:lang w:val="cy-GB"/>
        </w:rPr>
        <w:t xml:space="preserve">Where there is a delay to the </w:t>
      </w:r>
      <w:r w:rsidRPr="00F80E9E">
        <w:rPr>
          <w:rFonts w:ascii="Arial" w:hAnsi="Arial" w:cs="Arial"/>
          <w:b/>
          <w:sz w:val="22"/>
          <w:szCs w:val="22"/>
          <w:lang w:val="cy-GB"/>
        </w:rPr>
        <w:t>Completion Date</w:t>
      </w:r>
      <w:r w:rsidRPr="00F80E9E">
        <w:rPr>
          <w:rFonts w:ascii="Arial" w:hAnsi="Arial" w:cs="Arial"/>
          <w:sz w:val="22"/>
          <w:szCs w:val="22"/>
          <w:lang w:val="cy-GB"/>
        </w:rPr>
        <w:t xml:space="preserve"> and the </w:t>
      </w:r>
      <w:r w:rsidRPr="00F80E9E">
        <w:rPr>
          <w:rFonts w:ascii="Arial" w:hAnsi="Arial" w:cs="Arial"/>
          <w:b/>
          <w:sz w:val="22"/>
          <w:szCs w:val="22"/>
          <w:lang w:val="cy-GB"/>
        </w:rPr>
        <w:t>Trigger</w:t>
      </w:r>
      <w:r w:rsidRPr="00F80E9E">
        <w:rPr>
          <w:rFonts w:ascii="Arial" w:hAnsi="Arial" w:cs="Arial"/>
          <w:sz w:val="22"/>
          <w:szCs w:val="22"/>
          <w:lang w:val="cy-GB"/>
        </w:rPr>
        <w:t xml:space="preserve"> </w:t>
      </w:r>
      <w:r w:rsidRPr="00F80E9E">
        <w:rPr>
          <w:rFonts w:ascii="Arial" w:hAnsi="Arial" w:cs="Arial"/>
          <w:b/>
          <w:sz w:val="22"/>
          <w:szCs w:val="22"/>
          <w:lang w:val="cy-GB"/>
        </w:rPr>
        <w:t>Date</w:t>
      </w:r>
      <w:r w:rsidRPr="00F80E9E">
        <w:rPr>
          <w:rFonts w:ascii="Arial" w:hAnsi="Arial" w:cs="Arial"/>
          <w:sz w:val="22"/>
          <w:szCs w:val="22"/>
          <w:lang w:val="cy-GB"/>
        </w:rPr>
        <w:t xml:space="preserve"> has not passed, the </w:t>
      </w:r>
      <w:r w:rsidRPr="00F80E9E">
        <w:rPr>
          <w:rFonts w:ascii="Arial" w:hAnsi="Arial" w:cs="Arial"/>
          <w:b/>
          <w:sz w:val="22"/>
          <w:szCs w:val="22"/>
          <w:lang w:val="cy-GB"/>
        </w:rPr>
        <w:t xml:space="preserve">Trigger Date </w:t>
      </w:r>
      <w:r w:rsidRPr="00F80E9E">
        <w:rPr>
          <w:rFonts w:ascii="Arial" w:hAnsi="Arial" w:cs="Arial"/>
          <w:sz w:val="22"/>
          <w:szCs w:val="22"/>
          <w:lang w:val="cy-GB"/>
        </w:rPr>
        <w:t xml:space="preserve">will be revised by reference to the revised </w:t>
      </w:r>
      <w:r w:rsidRPr="00F80E9E">
        <w:rPr>
          <w:rFonts w:ascii="Arial" w:hAnsi="Arial" w:cs="Arial"/>
          <w:b/>
          <w:sz w:val="22"/>
          <w:szCs w:val="22"/>
          <w:lang w:val="cy-GB"/>
        </w:rPr>
        <w:t>Completion Date</w:t>
      </w:r>
      <w:r w:rsidRPr="00F80E9E">
        <w:rPr>
          <w:rFonts w:ascii="Arial" w:hAnsi="Arial" w:cs="Arial"/>
          <w:sz w:val="22"/>
          <w:szCs w:val="22"/>
          <w:lang w:val="cy-GB"/>
        </w:rPr>
        <w:t xml:space="preserve">. The period for which the </w:t>
      </w:r>
      <w:r w:rsidRPr="00F80E9E">
        <w:rPr>
          <w:rFonts w:ascii="Arial" w:hAnsi="Arial" w:cs="Arial"/>
          <w:b/>
          <w:sz w:val="22"/>
          <w:szCs w:val="22"/>
          <w:lang w:val="cy-GB"/>
        </w:rPr>
        <w:t>Pre Trigger Amount</w:t>
      </w:r>
      <w:r w:rsidRPr="00F80E9E">
        <w:rPr>
          <w:rFonts w:ascii="Arial" w:hAnsi="Arial" w:cs="Arial"/>
          <w:sz w:val="22"/>
          <w:szCs w:val="22"/>
          <w:lang w:val="cy-GB"/>
        </w:rPr>
        <w:t xml:space="preserve"> applies, will be adjusted to reflect the new </w:t>
      </w:r>
      <w:r w:rsidRPr="00F80E9E">
        <w:rPr>
          <w:rFonts w:ascii="Arial" w:hAnsi="Arial" w:cs="Arial"/>
          <w:b/>
          <w:sz w:val="22"/>
          <w:szCs w:val="22"/>
          <w:lang w:val="cy-GB"/>
        </w:rPr>
        <w:t>Trigger Date</w:t>
      </w:r>
      <w:r w:rsidRPr="00F80E9E">
        <w:rPr>
          <w:rFonts w:ascii="Arial" w:hAnsi="Arial" w:cs="Arial"/>
          <w:sz w:val="22"/>
          <w:szCs w:val="22"/>
          <w:lang w:val="cy-GB"/>
        </w:rPr>
        <w:t>;</w:t>
      </w:r>
    </w:p>
    <w:p w14:paraId="7D5C864A" w14:textId="77777777" w:rsidR="00F80E9E" w:rsidRPr="00F80E9E" w:rsidRDefault="00F80E9E" w:rsidP="00F80E9E">
      <w:pPr>
        <w:numPr>
          <w:ilvl w:val="0"/>
          <w:numId w:val="28"/>
        </w:numPr>
        <w:spacing w:line="360" w:lineRule="auto"/>
        <w:jc w:val="both"/>
        <w:rPr>
          <w:rFonts w:ascii="Arial" w:hAnsi="Arial" w:cs="Arial"/>
          <w:sz w:val="22"/>
          <w:szCs w:val="22"/>
          <w:lang w:val="cy-GB"/>
        </w:rPr>
      </w:pPr>
      <w:r w:rsidRPr="00F80E9E">
        <w:rPr>
          <w:rFonts w:ascii="Arial" w:hAnsi="Arial" w:cs="Arial"/>
          <w:sz w:val="22"/>
          <w:szCs w:val="22"/>
          <w:lang w:val="cy-GB"/>
        </w:rPr>
        <w:t>Where there is a delay to the</w:t>
      </w:r>
      <w:r w:rsidRPr="00F80E9E">
        <w:rPr>
          <w:rFonts w:ascii="Arial" w:hAnsi="Arial" w:cs="Arial"/>
          <w:b/>
          <w:sz w:val="22"/>
          <w:szCs w:val="22"/>
          <w:lang w:val="cy-GB"/>
        </w:rPr>
        <w:t xml:space="preserve"> Completion Date </w:t>
      </w:r>
      <w:r w:rsidRPr="00F80E9E">
        <w:rPr>
          <w:rFonts w:ascii="Arial" w:hAnsi="Arial" w:cs="Arial"/>
          <w:sz w:val="22"/>
          <w:szCs w:val="22"/>
          <w:lang w:val="cy-GB"/>
        </w:rPr>
        <w:t xml:space="preserve">and the </w:t>
      </w:r>
      <w:r w:rsidRPr="00F80E9E">
        <w:rPr>
          <w:rFonts w:ascii="Arial" w:hAnsi="Arial" w:cs="Arial"/>
          <w:b/>
          <w:sz w:val="22"/>
          <w:szCs w:val="22"/>
          <w:lang w:val="cy-GB"/>
        </w:rPr>
        <w:t xml:space="preserve">Trigger Date </w:t>
      </w:r>
      <w:r w:rsidRPr="00F80E9E">
        <w:rPr>
          <w:rFonts w:ascii="Arial" w:hAnsi="Arial" w:cs="Arial"/>
          <w:sz w:val="22"/>
          <w:szCs w:val="22"/>
          <w:lang w:val="cy-GB"/>
        </w:rPr>
        <w:t>has passed, the</w:t>
      </w:r>
      <w:r w:rsidRPr="00F80E9E">
        <w:rPr>
          <w:rFonts w:ascii="Arial" w:hAnsi="Arial" w:cs="Arial"/>
          <w:b/>
          <w:sz w:val="22"/>
          <w:szCs w:val="22"/>
          <w:lang w:val="cy-GB"/>
        </w:rPr>
        <w:t xml:space="preserve"> Trigger Date </w:t>
      </w:r>
      <w:r w:rsidRPr="00F80E9E">
        <w:rPr>
          <w:rFonts w:ascii="Arial" w:hAnsi="Arial" w:cs="Arial"/>
          <w:sz w:val="22"/>
          <w:szCs w:val="22"/>
          <w:lang w:val="cy-GB"/>
        </w:rPr>
        <w:t xml:space="preserve">will not be revised by reference to the revised </w:t>
      </w:r>
      <w:r w:rsidRPr="00F80E9E">
        <w:rPr>
          <w:rFonts w:ascii="Arial" w:hAnsi="Arial" w:cs="Arial"/>
          <w:b/>
          <w:sz w:val="22"/>
          <w:szCs w:val="22"/>
          <w:lang w:val="cy-GB"/>
        </w:rPr>
        <w:t xml:space="preserve">Completion Date </w:t>
      </w:r>
      <w:r w:rsidRPr="00F80E9E">
        <w:rPr>
          <w:rFonts w:ascii="Arial" w:hAnsi="Arial" w:cs="Arial"/>
          <w:sz w:val="22"/>
          <w:szCs w:val="22"/>
          <w:lang w:val="cy-GB"/>
        </w:rPr>
        <w:t xml:space="preserve">and the </w:t>
      </w:r>
      <w:r w:rsidRPr="00F80E9E">
        <w:rPr>
          <w:rFonts w:ascii="Arial" w:hAnsi="Arial" w:cs="Arial"/>
          <w:b/>
          <w:sz w:val="22"/>
          <w:szCs w:val="22"/>
          <w:lang w:val="cy-GB"/>
        </w:rPr>
        <w:t xml:space="preserve">Cancellation Charge </w:t>
      </w:r>
      <w:r w:rsidRPr="00F80E9E">
        <w:rPr>
          <w:rFonts w:ascii="Arial" w:hAnsi="Arial" w:cs="Arial"/>
          <w:sz w:val="22"/>
          <w:szCs w:val="22"/>
          <w:lang w:val="cy-GB"/>
        </w:rPr>
        <w:t>will not be adjusted downwards but will be held at that level and will increase from that level in line with any new</w:t>
      </w:r>
      <w:r w:rsidRPr="00F80E9E">
        <w:rPr>
          <w:rFonts w:ascii="Arial" w:hAnsi="Arial" w:cs="Arial"/>
          <w:b/>
          <w:sz w:val="22"/>
          <w:szCs w:val="22"/>
          <w:lang w:val="cy-GB"/>
        </w:rPr>
        <w:t xml:space="preserve"> Construction Programme.</w:t>
      </w:r>
    </w:p>
    <w:p w14:paraId="6198CC80" w14:textId="77777777" w:rsidR="00F80E9E" w:rsidRDefault="00F80E9E" w:rsidP="00755D9E">
      <w:pPr>
        <w:spacing w:line="360" w:lineRule="auto"/>
        <w:ind w:left="1440" w:hanging="720"/>
        <w:jc w:val="both"/>
        <w:rPr>
          <w:rFonts w:ascii="Arial" w:hAnsi="Arial" w:cs="Arial"/>
          <w:b/>
          <w:sz w:val="22"/>
          <w:szCs w:val="22"/>
          <w:lang w:val="cy-GB"/>
        </w:rPr>
      </w:pPr>
    </w:p>
    <w:p w14:paraId="3DEA4203" w14:textId="77777777" w:rsidR="00F80E9E" w:rsidRDefault="00F80E9E" w:rsidP="00755D9E">
      <w:pPr>
        <w:spacing w:line="360" w:lineRule="auto"/>
        <w:ind w:left="1440" w:hanging="720"/>
        <w:jc w:val="both"/>
        <w:rPr>
          <w:rFonts w:ascii="Arial" w:hAnsi="Arial" w:cs="Arial"/>
          <w:b/>
          <w:sz w:val="22"/>
          <w:szCs w:val="22"/>
          <w:lang w:val="cy-GB"/>
        </w:rPr>
      </w:pPr>
    </w:p>
    <w:p w14:paraId="5EF33C10" w14:textId="77777777" w:rsidR="00F80E9E" w:rsidRDefault="00F80E9E" w:rsidP="00755D9E">
      <w:pPr>
        <w:spacing w:line="360" w:lineRule="auto"/>
        <w:ind w:left="1440" w:hanging="720"/>
        <w:jc w:val="both"/>
        <w:rPr>
          <w:rFonts w:ascii="Arial" w:hAnsi="Arial" w:cs="Arial"/>
          <w:b/>
          <w:sz w:val="22"/>
          <w:szCs w:val="22"/>
          <w:lang w:val="cy-GB"/>
        </w:rPr>
      </w:pPr>
    </w:p>
    <w:p w14:paraId="34541CE3" w14:textId="77777777" w:rsidR="00F80E9E" w:rsidRDefault="00F80E9E" w:rsidP="00755D9E">
      <w:pPr>
        <w:spacing w:line="360" w:lineRule="auto"/>
        <w:ind w:left="1440" w:hanging="720"/>
        <w:jc w:val="both"/>
        <w:rPr>
          <w:rFonts w:ascii="Arial" w:hAnsi="Arial" w:cs="Arial"/>
          <w:b/>
          <w:sz w:val="22"/>
          <w:szCs w:val="22"/>
          <w:lang w:val="cy-GB"/>
        </w:rPr>
      </w:pPr>
    </w:p>
    <w:p w14:paraId="19E4F999" w14:textId="77777777" w:rsidR="00F80E9E" w:rsidRDefault="00F80E9E" w:rsidP="00755D9E">
      <w:pPr>
        <w:spacing w:line="360" w:lineRule="auto"/>
        <w:ind w:left="1440" w:hanging="720"/>
        <w:jc w:val="both"/>
        <w:rPr>
          <w:rFonts w:ascii="Arial" w:hAnsi="Arial" w:cs="Arial"/>
          <w:b/>
          <w:sz w:val="22"/>
          <w:szCs w:val="22"/>
          <w:lang w:val="cy-GB"/>
        </w:rPr>
      </w:pPr>
    </w:p>
    <w:p w14:paraId="004820DA" w14:textId="77777777" w:rsidR="00E9693B" w:rsidRPr="00030187" w:rsidRDefault="006C15A5" w:rsidP="00755D9E">
      <w:pPr>
        <w:spacing w:line="360" w:lineRule="auto"/>
        <w:ind w:left="1440" w:hanging="720"/>
        <w:jc w:val="both"/>
        <w:rPr>
          <w:rFonts w:ascii="Arial" w:hAnsi="Arial" w:cs="Arial"/>
          <w:sz w:val="22"/>
          <w:szCs w:val="22"/>
          <w:lang w:val="cy-GB"/>
        </w:rPr>
      </w:pPr>
      <w:r w:rsidRPr="00030187">
        <w:rPr>
          <w:rFonts w:ascii="Arial" w:hAnsi="Arial" w:cs="Arial"/>
          <w:sz w:val="22"/>
          <w:szCs w:val="22"/>
          <w:lang w:val="cy-GB"/>
        </w:rPr>
        <w:t xml:space="preserve"> </w:t>
      </w:r>
    </w:p>
    <w:p w14:paraId="6A20FC7F" w14:textId="77777777" w:rsidR="00706F19" w:rsidRPr="00030187" w:rsidRDefault="00706F19" w:rsidP="00706F19">
      <w:pPr>
        <w:jc w:val="both"/>
        <w:rPr>
          <w:rFonts w:ascii="Arial" w:hAnsi="Arial" w:cs="Arial"/>
          <w:sz w:val="22"/>
          <w:szCs w:val="22"/>
        </w:rPr>
      </w:pPr>
    </w:p>
    <w:p w14:paraId="0E8381E9" w14:textId="77777777" w:rsidR="00F77E25" w:rsidRDefault="006C15A5" w:rsidP="006C15A5">
      <w:pPr>
        <w:jc w:val="both"/>
        <w:rPr>
          <w:rFonts w:ascii="Arial" w:hAnsi="Arial" w:cs="Arial"/>
          <w:b/>
          <w:sz w:val="22"/>
          <w:szCs w:val="22"/>
        </w:rPr>
      </w:pPr>
      <w:r w:rsidRPr="00030187">
        <w:rPr>
          <w:rFonts w:ascii="Arial" w:hAnsi="Arial" w:cs="Arial"/>
          <w:b/>
          <w:sz w:val="22"/>
          <w:szCs w:val="22"/>
          <w:lang w:eastAsia="en-US"/>
        </w:rPr>
        <w:t>3</w:t>
      </w:r>
      <w:r w:rsidRPr="00030187">
        <w:rPr>
          <w:rFonts w:ascii="Arial" w:hAnsi="Arial" w:cs="Arial"/>
          <w:b/>
          <w:sz w:val="22"/>
          <w:szCs w:val="22"/>
          <w:lang w:eastAsia="en-US"/>
        </w:rPr>
        <w:tab/>
      </w:r>
      <w:r w:rsidR="00F77E25" w:rsidRPr="00030187">
        <w:rPr>
          <w:rFonts w:ascii="Arial" w:hAnsi="Arial" w:cs="Arial"/>
          <w:b/>
          <w:sz w:val="22"/>
          <w:szCs w:val="22"/>
          <w:lang w:eastAsia="en-US"/>
        </w:rPr>
        <w:t>Calculation of</w:t>
      </w:r>
      <w:r w:rsidR="00F77E25" w:rsidRPr="00030187">
        <w:rPr>
          <w:rFonts w:ascii="Arial" w:hAnsi="Arial" w:cs="Arial"/>
          <w:sz w:val="22"/>
          <w:szCs w:val="22"/>
          <w:lang w:eastAsia="en-US"/>
        </w:rPr>
        <w:t xml:space="preserve"> </w:t>
      </w:r>
      <w:r w:rsidR="00F77E25" w:rsidRPr="00030187">
        <w:rPr>
          <w:rFonts w:ascii="Arial" w:hAnsi="Arial" w:cs="Arial"/>
          <w:b/>
          <w:sz w:val="22"/>
          <w:szCs w:val="22"/>
        </w:rPr>
        <w:t xml:space="preserve">Cancellation Charge </w:t>
      </w:r>
    </w:p>
    <w:p w14:paraId="661B8D7A" w14:textId="77777777" w:rsidR="00C67A7E" w:rsidRPr="00030187" w:rsidRDefault="00C67A7E" w:rsidP="006C15A5">
      <w:pPr>
        <w:jc w:val="both"/>
        <w:rPr>
          <w:rFonts w:ascii="Arial" w:hAnsi="Arial" w:cs="Arial"/>
          <w:b/>
          <w:sz w:val="22"/>
          <w:szCs w:val="22"/>
        </w:rPr>
      </w:pPr>
    </w:p>
    <w:p w14:paraId="4A0F6640" w14:textId="77777777" w:rsidR="00DC2962" w:rsidRPr="00030187" w:rsidRDefault="00DC2962" w:rsidP="00DC2962">
      <w:pPr>
        <w:jc w:val="both"/>
        <w:rPr>
          <w:rFonts w:ascii="Arial" w:hAnsi="Arial" w:cs="Arial"/>
          <w:b/>
          <w:i/>
          <w:sz w:val="22"/>
          <w:szCs w:val="22"/>
        </w:rPr>
      </w:pPr>
    </w:p>
    <w:p w14:paraId="4BD2726D" w14:textId="725153B3" w:rsidR="0021515E" w:rsidRPr="00030187" w:rsidRDefault="006C15A5" w:rsidP="001F60F4">
      <w:pPr>
        <w:spacing w:line="360" w:lineRule="auto"/>
        <w:ind w:left="601" w:hanging="601"/>
        <w:jc w:val="both"/>
        <w:rPr>
          <w:rFonts w:ascii="Arial" w:hAnsi="Arial" w:cs="Arial"/>
          <w:sz w:val="22"/>
          <w:szCs w:val="22"/>
        </w:rPr>
      </w:pPr>
      <w:r w:rsidRPr="3E5D023F">
        <w:rPr>
          <w:rFonts w:ascii="Arial" w:hAnsi="Arial" w:cs="Arial"/>
          <w:b/>
          <w:bCs/>
          <w:sz w:val="22"/>
          <w:szCs w:val="22"/>
        </w:rPr>
        <w:t>3.1</w:t>
      </w:r>
      <w:r>
        <w:tab/>
      </w:r>
      <w:r w:rsidR="00DC2962" w:rsidRPr="3E5D023F">
        <w:rPr>
          <w:rFonts w:ascii="Arial" w:hAnsi="Arial" w:cs="Arial"/>
          <w:sz w:val="22"/>
          <w:szCs w:val="22"/>
        </w:rPr>
        <w:t>Th</w:t>
      </w:r>
      <w:r w:rsidR="009F3FF0" w:rsidRPr="3E5D023F">
        <w:rPr>
          <w:rFonts w:ascii="Arial" w:hAnsi="Arial" w:cs="Arial"/>
          <w:sz w:val="22"/>
          <w:szCs w:val="22"/>
        </w:rPr>
        <w:t xml:space="preserve">e </w:t>
      </w:r>
      <w:r w:rsidR="009F3FF0" w:rsidRPr="3E5D023F">
        <w:rPr>
          <w:rFonts w:ascii="Arial" w:hAnsi="Arial" w:cs="Arial"/>
          <w:b/>
          <w:bCs/>
          <w:sz w:val="22"/>
          <w:szCs w:val="22"/>
        </w:rPr>
        <w:t>Ca</w:t>
      </w:r>
      <w:r w:rsidR="00CF3952" w:rsidRPr="3E5D023F">
        <w:rPr>
          <w:rFonts w:ascii="Arial" w:hAnsi="Arial" w:cs="Arial"/>
          <w:b/>
          <w:bCs/>
          <w:sz w:val="22"/>
          <w:szCs w:val="22"/>
        </w:rPr>
        <w:t>ncellation</w:t>
      </w:r>
      <w:r w:rsidR="009F3FF0" w:rsidRPr="3E5D023F">
        <w:rPr>
          <w:rFonts w:ascii="Arial" w:hAnsi="Arial" w:cs="Arial"/>
          <w:b/>
          <w:bCs/>
          <w:sz w:val="22"/>
          <w:szCs w:val="22"/>
        </w:rPr>
        <w:t xml:space="preserve"> Charge</w:t>
      </w:r>
      <w:r w:rsidR="00DC2962" w:rsidRPr="3E5D023F">
        <w:rPr>
          <w:rFonts w:ascii="Arial" w:hAnsi="Arial" w:cs="Arial"/>
          <w:b/>
          <w:bCs/>
          <w:sz w:val="22"/>
          <w:szCs w:val="22"/>
        </w:rPr>
        <w:t xml:space="preserve"> </w:t>
      </w:r>
      <w:r w:rsidR="00DC2962" w:rsidRPr="3E5D023F">
        <w:rPr>
          <w:rFonts w:ascii="Arial" w:hAnsi="Arial" w:cs="Arial"/>
          <w:sz w:val="22"/>
          <w:szCs w:val="22"/>
        </w:rPr>
        <w:t xml:space="preserve">is </w:t>
      </w:r>
      <w:r w:rsidR="00AD23B5" w:rsidRPr="3E5D023F">
        <w:rPr>
          <w:rFonts w:ascii="Arial" w:hAnsi="Arial" w:cs="Arial"/>
          <w:sz w:val="22"/>
          <w:szCs w:val="22"/>
        </w:rPr>
        <w:t xml:space="preserve">the charge due to </w:t>
      </w:r>
      <w:r w:rsidR="00AD23B5" w:rsidRPr="3E5D023F">
        <w:rPr>
          <w:rFonts w:ascii="Arial" w:hAnsi="Arial" w:cs="Arial"/>
          <w:b/>
          <w:bCs/>
          <w:sz w:val="22"/>
          <w:szCs w:val="22"/>
        </w:rPr>
        <w:t>The Company</w:t>
      </w:r>
      <w:r w:rsidR="00AD23B5" w:rsidRPr="3E5D023F">
        <w:rPr>
          <w:rFonts w:ascii="Arial" w:hAnsi="Arial" w:cs="Arial"/>
          <w:sz w:val="22"/>
          <w:szCs w:val="22"/>
        </w:rPr>
        <w:t xml:space="preserve"> by a </w:t>
      </w:r>
      <w:r w:rsidR="00AD23B5" w:rsidRPr="3E5D023F">
        <w:rPr>
          <w:rFonts w:ascii="Arial" w:hAnsi="Arial" w:cs="Arial"/>
          <w:b/>
          <w:bCs/>
          <w:sz w:val="22"/>
          <w:szCs w:val="22"/>
        </w:rPr>
        <w:t>User</w:t>
      </w:r>
      <w:r w:rsidR="00AD23B5" w:rsidRPr="3E5D023F">
        <w:rPr>
          <w:rFonts w:ascii="Arial" w:hAnsi="Arial" w:cs="Arial"/>
          <w:sz w:val="22"/>
          <w:szCs w:val="22"/>
        </w:rPr>
        <w:t xml:space="preserve"> </w:t>
      </w:r>
      <w:r w:rsidR="00DC2962" w:rsidRPr="3E5D023F">
        <w:rPr>
          <w:rFonts w:ascii="Arial" w:hAnsi="Arial" w:cs="Arial"/>
          <w:sz w:val="22"/>
          <w:szCs w:val="22"/>
        </w:rPr>
        <w:t xml:space="preserve">on termination of a </w:t>
      </w:r>
      <w:r w:rsidR="00DC2962" w:rsidRPr="3E5D023F">
        <w:rPr>
          <w:rFonts w:ascii="Arial" w:hAnsi="Arial" w:cs="Arial"/>
          <w:b/>
          <w:bCs/>
          <w:sz w:val="22"/>
          <w:szCs w:val="22"/>
        </w:rPr>
        <w:t>Construction Agreement</w:t>
      </w:r>
      <w:r w:rsidR="00CF3952" w:rsidRPr="3E5D023F">
        <w:rPr>
          <w:rFonts w:ascii="Arial" w:hAnsi="Arial" w:cs="Arial"/>
          <w:sz w:val="22"/>
          <w:szCs w:val="22"/>
        </w:rPr>
        <w:t xml:space="preserve">, </w:t>
      </w:r>
      <w:r w:rsidR="00CF3952" w:rsidRPr="3E5D023F">
        <w:rPr>
          <w:rFonts w:ascii="Arial" w:hAnsi="Arial" w:cs="Arial"/>
          <w:b/>
          <w:bCs/>
          <w:sz w:val="22"/>
          <w:szCs w:val="22"/>
        </w:rPr>
        <w:t>Disconnection</w:t>
      </w:r>
      <w:r w:rsidR="00DC2962" w:rsidRPr="3E5D023F">
        <w:rPr>
          <w:rFonts w:ascii="Arial" w:hAnsi="Arial" w:cs="Arial"/>
          <w:b/>
          <w:bCs/>
          <w:sz w:val="22"/>
          <w:szCs w:val="22"/>
        </w:rPr>
        <w:t xml:space="preserve"> </w:t>
      </w:r>
      <w:r w:rsidR="00061BD3" w:rsidRPr="3E5D023F">
        <w:rPr>
          <w:rFonts w:ascii="Arial" w:hAnsi="Arial" w:cs="Arial"/>
          <w:sz w:val="22"/>
          <w:szCs w:val="22"/>
        </w:rPr>
        <w:t>or a reduction in</w:t>
      </w:r>
      <w:r w:rsidR="00061BD3" w:rsidRPr="3E5D023F">
        <w:rPr>
          <w:rFonts w:ascii="Arial" w:hAnsi="Arial" w:cs="Arial"/>
          <w:b/>
          <w:bCs/>
          <w:sz w:val="22"/>
          <w:szCs w:val="22"/>
        </w:rPr>
        <w:t xml:space="preserve"> Transmission Entry Capacity</w:t>
      </w:r>
      <w:r w:rsidR="009F3FF0" w:rsidRPr="3E5D023F">
        <w:rPr>
          <w:rFonts w:ascii="Arial" w:hAnsi="Arial" w:cs="Arial"/>
          <w:b/>
          <w:bCs/>
          <w:sz w:val="22"/>
          <w:szCs w:val="22"/>
        </w:rPr>
        <w:t xml:space="preserve"> </w:t>
      </w:r>
      <w:r w:rsidR="001F60F4" w:rsidRPr="3E5D023F">
        <w:rPr>
          <w:rFonts w:ascii="Arial" w:hAnsi="Arial" w:cs="Arial"/>
          <w:sz w:val="22"/>
          <w:szCs w:val="22"/>
        </w:rPr>
        <w:t xml:space="preserve">or </w:t>
      </w:r>
      <w:r w:rsidR="001F60F4" w:rsidRPr="3E5D023F">
        <w:rPr>
          <w:rFonts w:ascii="Arial" w:hAnsi="Arial" w:cs="Arial"/>
          <w:b/>
          <w:bCs/>
          <w:sz w:val="22"/>
          <w:szCs w:val="22"/>
        </w:rPr>
        <w:t>Developer Capacity</w:t>
      </w:r>
      <w:r w:rsidR="001F60F4" w:rsidRPr="3E5D023F">
        <w:rPr>
          <w:rFonts w:ascii="Arial" w:hAnsi="Arial" w:cs="Arial"/>
          <w:sz w:val="22"/>
          <w:szCs w:val="22"/>
        </w:rPr>
        <w:t xml:space="preserve"> </w:t>
      </w:r>
      <w:del w:id="163" w:author="Martin Cahill" w:date="2026-01-14T15:52:00Z" w16du:dateUtc="2026-01-14T15:52:00Z">
        <w:r w:rsidR="00E458B1" w:rsidRPr="3E5D023F" w:rsidDel="00E038DF">
          <w:rPr>
            <w:rFonts w:ascii="Arial" w:hAnsi="Arial" w:cs="Arial"/>
            <w:sz w:val="22"/>
            <w:szCs w:val="22"/>
          </w:rPr>
          <w:delText>or</w:delText>
        </w:r>
      </w:del>
      <w:ins w:id="164" w:author="Martin Cahill [NESO]" w:date="2025-09-08T18:17:00Z">
        <w:del w:id="165" w:author="Martin Cahill" w:date="2026-01-14T15:52:00Z" w16du:dateUtc="2026-01-14T15:52:00Z">
          <w:r w:rsidR="008F5AC6" w:rsidRPr="3E5D023F" w:rsidDel="00E038DF">
            <w:rPr>
              <w:rFonts w:ascii="Arial" w:hAnsi="Arial" w:cs="Arial"/>
              <w:sz w:val="22"/>
              <w:szCs w:val="22"/>
            </w:rPr>
            <w:delText xml:space="preserve"> </w:delText>
          </w:r>
        </w:del>
      </w:ins>
      <w:ins w:id="166" w:author="Martin Cahill [NESO]" w:date="2025-10-17T16:53:00Z">
        <w:del w:id="167" w:author="Martin Cahill" w:date="2026-01-14T15:52:00Z" w16du:dateUtc="2026-01-14T15:52:00Z">
          <w:r w:rsidR="001D5FFD" w:rsidRPr="3E5D023F" w:rsidDel="00E038DF">
            <w:rPr>
              <w:rFonts w:ascii="Arial" w:hAnsi="Arial" w:cs="Arial"/>
              <w:b/>
              <w:bCs/>
              <w:sz w:val="22"/>
              <w:szCs w:val="22"/>
              <w:rPrChange w:id="168" w:author="Martin Cahill [NESO]" w:date="2025-10-17T16:53:00Z">
                <w:rPr>
                  <w:rFonts w:ascii="Arial" w:hAnsi="Arial" w:cs="Arial"/>
                  <w:sz w:val="22"/>
                  <w:szCs w:val="22"/>
                </w:rPr>
              </w:rPrChange>
            </w:rPr>
            <w:delText>Demand Capacity</w:delText>
          </w:r>
        </w:del>
      </w:ins>
      <w:ins w:id="169" w:author="Martin Cahill [NESO]" w:date="2025-10-30T20:05:00Z">
        <w:del w:id="170" w:author="Martin Cahill" w:date="2026-01-14T15:52:00Z" w16du:dateUtc="2026-01-14T15:52:00Z">
          <w:r w:rsidR="00403068" w:rsidRPr="3E5D023F" w:rsidDel="00E038DF">
            <w:rPr>
              <w:rFonts w:ascii="Arial" w:hAnsi="Arial" w:cs="Arial"/>
              <w:b/>
              <w:bCs/>
              <w:sz w:val="22"/>
              <w:szCs w:val="22"/>
            </w:rPr>
            <w:delText xml:space="preserve"> </w:delText>
          </w:r>
        </w:del>
        <w:r w:rsidR="00403068" w:rsidRPr="3E5D023F">
          <w:rPr>
            <w:rFonts w:ascii="Arial" w:hAnsi="Arial" w:cs="Arial"/>
            <w:sz w:val="22"/>
            <w:szCs w:val="22"/>
            <w:rPrChange w:id="171" w:author="Martin Cahill [NESO]" w:date="2025-10-30T20:05:00Z">
              <w:rPr>
                <w:rFonts w:ascii="Arial" w:hAnsi="Arial" w:cs="Arial"/>
                <w:b/>
                <w:bCs/>
                <w:sz w:val="22"/>
                <w:szCs w:val="22"/>
              </w:rPr>
            </w:rPrChange>
          </w:rPr>
          <w:t>or</w:t>
        </w:r>
      </w:ins>
      <w:ins w:id="172" w:author="Martin Cahill [NESO]" w:date="2025-10-02T19:49:00Z">
        <w:r w:rsidR="009D0D1C" w:rsidRPr="3E5D023F">
          <w:rPr>
            <w:rFonts w:ascii="Arial" w:hAnsi="Arial" w:cs="Arial"/>
            <w:sz w:val="22"/>
            <w:szCs w:val="22"/>
          </w:rPr>
          <w:t xml:space="preserve">  </w:t>
        </w:r>
      </w:ins>
      <w:del w:id="173" w:author="Martin Cahill [NESO]" w:date="2025-10-02T19:49:00Z">
        <w:r w:rsidRPr="3E5D023F" w:rsidDel="00E458B1">
          <w:rPr>
            <w:rFonts w:ascii="Arial" w:hAnsi="Arial" w:cs="Arial"/>
            <w:sz w:val="22"/>
            <w:szCs w:val="22"/>
          </w:rPr>
          <w:delText xml:space="preserve"> </w:delText>
        </w:r>
      </w:del>
      <w:r w:rsidR="00E458B1" w:rsidRPr="3E5D023F">
        <w:rPr>
          <w:rFonts w:ascii="Arial" w:hAnsi="Arial" w:cs="Arial"/>
          <w:b/>
          <w:bCs/>
          <w:sz w:val="22"/>
          <w:szCs w:val="22"/>
        </w:rPr>
        <w:t>Interconnector User Commitment Capacity</w:t>
      </w:r>
      <w:ins w:id="174" w:author="Martin Cahill" w:date="2026-01-14T15:53:00Z" w16du:dateUtc="2026-01-14T15:53:00Z">
        <w:r w:rsidR="00E038DF">
          <w:rPr>
            <w:rFonts w:ascii="Arial" w:hAnsi="Arial" w:cs="Arial"/>
            <w:b/>
            <w:bCs/>
            <w:sz w:val="22"/>
            <w:szCs w:val="22"/>
          </w:rPr>
          <w:t xml:space="preserve"> </w:t>
        </w:r>
        <w:r w:rsidR="00E038DF" w:rsidRPr="3E5D023F">
          <w:rPr>
            <w:rFonts w:ascii="Arial" w:hAnsi="Arial" w:cs="Arial"/>
            <w:sz w:val="22"/>
            <w:szCs w:val="22"/>
          </w:rPr>
          <w:t xml:space="preserve">or </w:t>
        </w:r>
        <w:r w:rsidR="00E038DF" w:rsidRPr="002E3EB8">
          <w:rPr>
            <w:rFonts w:ascii="Arial" w:hAnsi="Arial" w:cs="Arial"/>
            <w:b/>
            <w:bCs/>
            <w:sz w:val="22"/>
            <w:szCs w:val="22"/>
          </w:rPr>
          <w:t>Demand Capacity</w:t>
        </w:r>
      </w:ins>
      <w:r w:rsidR="00E458B1" w:rsidRPr="3E5D023F">
        <w:rPr>
          <w:rFonts w:ascii="Arial" w:hAnsi="Arial" w:cs="Arial"/>
          <w:b/>
          <w:bCs/>
          <w:sz w:val="22"/>
          <w:szCs w:val="22"/>
        </w:rPr>
        <w:t xml:space="preserve"> </w:t>
      </w:r>
      <w:r w:rsidR="009F3FF0" w:rsidRPr="3E5D023F">
        <w:rPr>
          <w:rFonts w:ascii="Arial" w:hAnsi="Arial" w:cs="Arial"/>
          <w:sz w:val="22"/>
          <w:szCs w:val="22"/>
        </w:rPr>
        <w:t xml:space="preserve">prior to the </w:t>
      </w:r>
      <w:r w:rsidR="009F3FF0" w:rsidRPr="3E5D023F">
        <w:rPr>
          <w:rFonts w:ascii="Arial" w:hAnsi="Arial" w:cs="Arial"/>
          <w:b/>
          <w:bCs/>
          <w:sz w:val="22"/>
          <w:szCs w:val="22"/>
        </w:rPr>
        <w:t>Charging Date</w:t>
      </w:r>
      <w:r w:rsidR="001F60F4" w:rsidRPr="3E5D023F">
        <w:rPr>
          <w:rFonts w:ascii="Arial" w:hAnsi="Arial" w:cs="Arial"/>
          <w:sz w:val="22"/>
          <w:szCs w:val="22"/>
        </w:rPr>
        <w:t xml:space="preserve"> and</w:t>
      </w:r>
      <w:r w:rsidR="009F3FF0" w:rsidRPr="3E5D023F">
        <w:rPr>
          <w:rFonts w:ascii="Arial" w:hAnsi="Arial" w:cs="Arial"/>
          <w:sz w:val="22"/>
          <w:szCs w:val="22"/>
        </w:rPr>
        <w:t xml:space="preserve"> </w:t>
      </w:r>
      <w:r w:rsidR="001F60F4" w:rsidRPr="3E5D023F">
        <w:rPr>
          <w:rFonts w:ascii="Arial" w:hAnsi="Arial" w:cs="Arial"/>
          <w:b/>
          <w:bCs/>
          <w:sz w:val="22"/>
          <w:szCs w:val="22"/>
        </w:rPr>
        <w:t xml:space="preserve">Disconnection </w:t>
      </w:r>
      <w:r w:rsidR="001F60F4" w:rsidRPr="3E5D023F">
        <w:rPr>
          <w:rFonts w:ascii="Arial" w:hAnsi="Arial" w:cs="Arial"/>
          <w:sz w:val="22"/>
          <w:szCs w:val="22"/>
        </w:rPr>
        <w:t>or a reduction in</w:t>
      </w:r>
      <w:r w:rsidR="001F60F4" w:rsidRPr="3E5D023F">
        <w:rPr>
          <w:rFonts w:ascii="Arial" w:hAnsi="Arial" w:cs="Arial"/>
          <w:b/>
          <w:bCs/>
          <w:sz w:val="22"/>
          <w:szCs w:val="22"/>
        </w:rPr>
        <w:t xml:space="preserve"> Transmission Entry Capacity </w:t>
      </w:r>
      <w:del w:id="175" w:author="Martin Cahill" w:date="2026-01-14T15:53:00Z" w16du:dateUtc="2026-01-14T15:53:00Z">
        <w:r w:rsidR="00E458B1" w:rsidRPr="3E5D023F" w:rsidDel="00E038DF">
          <w:rPr>
            <w:rFonts w:ascii="Arial" w:hAnsi="Arial" w:cs="Arial"/>
            <w:sz w:val="22"/>
            <w:szCs w:val="22"/>
          </w:rPr>
          <w:delText>or</w:delText>
        </w:r>
      </w:del>
      <w:ins w:id="176" w:author="Martin Cahill [NESO]" w:date="2025-09-08T18:17:00Z">
        <w:del w:id="177" w:author="Martin Cahill" w:date="2026-01-14T15:53:00Z" w16du:dateUtc="2026-01-14T15:53:00Z">
          <w:r w:rsidR="008F5AC6" w:rsidRPr="3E5D023F" w:rsidDel="00E038DF">
            <w:rPr>
              <w:rFonts w:ascii="Arial" w:hAnsi="Arial" w:cs="Arial"/>
              <w:sz w:val="22"/>
              <w:szCs w:val="22"/>
            </w:rPr>
            <w:delText xml:space="preserve"> </w:delText>
          </w:r>
        </w:del>
      </w:ins>
      <w:ins w:id="178" w:author="Martin Cahill [NESO]" w:date="2025-10-17T16:53:00Z">
        <w:del w:id="179" w:author="Martin Cahill" w:date="2026-01-14T15:53:00Z" w16du:dateUtc="2026-01-14T15:53:00Z">
          <w:r w:rsidR="001D5FFD" w:rsidRPr="3E5D023F" w:rsidDel="00E038DF">
            <w:rPr>
              <w:rFonts w:ascii="Arial" w:hAnsi="Arial" w:cs="Arial"/>
              <w:b/>
              <w:bCs/>
              <w:sz w:val="22"/>
              <w:szCs w:val="22"/>
              <w:rPrChange w:id="180" w:author="Martin Cahill [NESO]" w:date="2025-10-17T16:53:00Z">
                <w:rPr>
                  <w:rFonts w:ascii="Arial" w:hAnsi="Arial" w:cs="Arial"/>
                  <w:sz w:val="22"/>
                  <w:szCs w:val="22"/>
                </w:rPr>
              </w:rPrChange>
            </w:rPr>
            <w:delText>Demand Capacity</w:delText>
          </w:r>
        </w:del>
      </w:ins>
      <w:ins w:id="181" w:author="Martin Cahill [NESO]" w:date="2025-10-02T19:50:00Z">
        <w:del w:id="182" w:author="Martin Cahill" w:date="2026-01-14T15:53:00Z" w16du:dateUtc="2026-01-14T15:53:00Z">
          <w:r w:rsidR="009D0D1C" w:rsidRPr="3E5D023F" w:rsidDel="00E038DF">
            <w:rPr>
              <w:rFonts w:ascii="Arial" w:hAnsi="Arial" w:cs="Arial"/>
              <w:sz w:val="22"/>
              <w:szCs w:val="22"/>
            </w:rPr>
            <w:delText xml:space="preserve"> </w:delText>
          </w:r>
        </w:del>
      </w:ins>
      <w:ins w:id="183" w:author="Martin Cahill [NESO]" w:date="2025-10-30T20:05:00Z">
        <w:r w:rsidR="00403068" w:rsidRPr="3E5D023F">
          <w:rPr>
            <w:rFonts w:ascii="Arial" w:hAnsi="Arial" w:cs="Arial"/>
            <w:sz w:val="22"/>
            <w:szCs w:val="22"/>
          </w:rPr>
          <w:t xml:space="preserve">or </w:t>
        </w:r>
      </w:ins>
      <w:del w:id="184" w:author="Martin Cahill [NESO]" w:date="2025-10-02T19:50:00Z">
        <w:r w:rsidRPr="3E5D023F" w:rsidDel="00E458B1">
          <w:rPr>
            <w:rFonts w:ascii="Arial" w:hAnsi="Arial" w:cs="Arial"/>
            <w:sz w:val="22"/>
            <w:szCs w:val="22"/>
          </w:rPr>
          <w:delText xml:space="preserve"> </w:delText>
        </w:r>
      </w:del>
      <w:r w:rsidR="00E458B1" w:rsidRPr="3E5D023F">
        <w:rPr>
          <w:rFonts w:ascii="Arial" w:hAnsi="Arial" w:cs="Arial"/>
          <w:b/>
          <w:bCs/>
          <w:sz w:val="22"/>
          <w:szCs w:val="22"/>
        </w:rPr>
        <w:t>Interconnector User Commitment Capacity</w:t>
      </w:r>
      <w:ins w:id="185" w:author="Martin Cahill" w:date="2026-01-14T15:53:00Z" w16du:dateUtc="2026-01-14T15:53:00Z">
        <w:r w:rsidR="00E038DF">
          <w:rPr>
            <w:rFonts w:ascii="Arial" w:hAnsi="Arial" w:cs="Arial"/>
            <w:b/>
            <w:bCs/>
            <w:sz w:val="22"/>
            <w:szCs w:val="22"/>
          </w:rPr>
          <w:t xml:space="preserve"> </w:t>
        </w:r>
        <w:r w:rsidR="00E038DF" w:rsidRPr="3E5D023F">
          <w:rPr>
            <w:rFonts w:ascii="Arial" w:hAnsi="Arial" w:cs="Arial"/>
            <w:sz w:val="22"/>
            <w:szCs w:val="22"/>
          </w:rPr>
          <w:t xml:space="preserve">or </w:t>
        </w:r>
        <w:r w:rsidR="00E038DF" w:rsidRPr="002E3EB8">
          <w:rPr>
            <w:rFonts w:ascii="Arial" w:hAnsi="Arial" w:cs="Arial"/>
            <w:b/>
            <w:bCs/>
            <w:sz w:val="22"/>
            <w:szCs w:val="22"/>
          </w:rPr>
          <w:t>Demand Capacity</w:t>
        </w:r>
      </w:ins>
      <w:r w:rsidR="00E458B1" w:rsidRPr="3E5D023F">
        <w:rPr>
          <w:rFonts w:ascii="Arial" w:hAnsi="Arial" w:cs="Arial"/>
          <w:sz w:val="22"/>
          <w:szCs w:val="22"/>
        </w:rPr>
        <w:t xml:space="preserve"> </w:t>
      </w:r>
      <w:r w:rsidR="001F60F4" w:rsidRPr="3E5D023F">
        <w:rPr>
          <w:rFonts w:ascii="Arial" w:hAnsi="Arial" w:cs="Arial"/>
          <w:sz w:val="22"/>
          <w:szCs w:val="22"/>
        </w:rPr>
        <w:t>on or</w:t>
      </w:r>
      <w:r w:rsidR="001F60F4" w:rsidRPr="3E5D023F">
        <w:rPr>
          <w:rFonts w:ascii="Arial" w:hAnsi="Arial" w:cs="Arial"/>
          <w:b/>
          <w:bCs/>
          <w:sz w:val="22"/>
          <w:szCs w:val="22"/>
        </w:rPr>
        <w:t xml:space="preserve"> </w:t>
      </w:r>
      <w:r w:rsidR="001F60F4" w:rsidRPr="3E5D023F">
        <w:rPr>
          <w:rFonts w:ascii="Arial" w:hAnsi="Arial" w:cs="Arial"/>
          <w:sz w:val="22"/>
          <w:szCs w:val="22"/>
        </w:rPr>
        <w:t xml:space="preserve">after the </w:t>
      </w:r>
      <w:r w:rsidR="001F60F4" w:rsidRPr="3E5D023F">
        <w:rPr>
          <w:rFonts w:ascii="Arial" w:hAnsi="Arial" w:cs="Arial"/>
          <w:b/>
          <w:bCs/>
          <w:sz w:val="22"/>
          <w:szCs w:val="22"/>
        </w:rPr>
        <w:t>Charging Date</w:t>
      </w:r>
      <w:r w:rsidR="00DC2962" w:rsidRPr="3E5D023F">
        <w:rPr>
          <w:rFonts w:ascii="Arial" w:hAnsi="Arial" w:cs="Arial"/>
          <w:sz w:val="22"/>
          <w:szCs w:val="22"/>
        </w:rPr>
        <w:t xml:space="preserve">. </w:t>
      </w:r>
    </w:p>
    <w:p w14:paraId="637C9CE2" w14:textId="77777777" w:rsidR="0021515E" w:rsidRPr="00030187" w:rsidRDefault="0021515E" w:rsidP="0021515E">
      <w:pPr>
        <w:spacing w:line="360" w:lineRule="auto"/>
        <w:ind w:left="720" w:hanging="720"/>
        <w:jc w:val="both"/>
        <w:rPr>
          <w:rFonts w:ascii="Arial" w:hAnsi="Arial" w:cs="Arial"/>
          <w:sz w:val="22"/>
          <w:szCs w:val="22"/>
        </w:rPr>
      </w:pPr>
    </w:p>
    <w:p w14:paraId="3E9B6969" w14:textId="77777777" w:rsidR="00E9693B" w:rsidRPr="00030187" w:rsidRDefault="006C15A5" w:rsidP="0021515E">
      <w:pPr>
        <w:spacing w:line="360" w:lineRule="auto"/>
        <w:ind w:left="720" w:hanging="720"/>
        <w:jc w:val="both"/>
        <w:rPr>
          <w:rFonts w:ascii="Arial" w:hAnsi="Arial" w:cs="Arial"/>
          <w:sz w:val="22"/>
          <w:szCs w:val="22"/>
        </w:rPr>
      </w:pPr>
      <w:r w:rsidRPr="00AB26A3">
        <w:rPr>
          <w:rFonts w:ascii="Arial" w:hAnsi="Arial" w:cs="Arial"/>
          <w:b/>
          <w:sz w:val="22"/>
          <w:szCs w:val="22"/>
        </w:rPr>
        <w:t>3</w:t>
      </w:r>
      <w:r w:rsidR="00D30700" w:rsidRPr="00AB26A3">
        <w:rPr>
          <w:rFonts w:ascii="Arial" w:hAnsi="Arial" w:cs="Arial"/>
          <w:b/>
          <w:sz w:val="22"/>
          <w:szCs w:val="22"/>
        </w:rPr>
        <w:t>.</w:t>
      </w:r>
      <w:r w:rsidRPr="00AB26A3">
        <w:rPr>
          <w:rFonts w:ascii="Arial" w:hAnsi="Arial" w:cs="Arial"/>
          <w:b/>
          <w:sz w:val="22"/>
          <w:szCs w:val="22"/>
        </w:rPr>
        <w:t>2</w:t>
      </w:r>
      <w:r w:rsidR="0021515E" w:rsidRPr="00030187">
        <w:rPr>
          <w:rFonts w:ascii="Arial" w:hAnsi="Arial" w:cs="Arial"/>
          <w:sz w:val="22"/>
          <w:szCs w:val="22"/>
        </w:rPr>
        <w:tab/>
      </w:r>
      <w:r w:rsidR="00DC2962" w:rsidRPr="00030187">
        <w:rPr>
          <w:rFonts w:ascii="Arial" w:hAnsi="Arial" w:cs="Arial"/>
          <w:sz w:val="22"/>
          <w:szCs w:val="22"/>
        </w:rPr>
        <w:t xml:space="preserve">This </w:t>
      </w:r>
      <w:r w:rsidR="004C67E3" w:rsidRPr="00030187">
        <w:rPr>
          <w:rFonts w:ascii="Arial" w:hAnsi="Arial" w:cs="Arial"/>
          <w:sz w:val="22"/>
          <w:szCs w:val="22"/>
        </w:rPr>
        <w:t xml:space="preserve">calculation of the </w:t>
      </w:r>
      <w:r w:rsidR="004C67E3" w:rsidRPr="00030187">
        <w:rPr>
          <w:rFonts w:ascii="Arial" w:hAnsi="Arial" w:cs="Arial"/>
          <w:b/>
          <w:sz w:val="22"/>
          <w:szCs w:val="22"/>
        </w:rPr>
        <w:t>Cancellation Charge</w:t>
      </w:r>
      <w:r w:rsidR="004C67E3" w:rsidRPr="00030187">
        <w:rPr>
          <w:rFonts w:ascii="Arial" w:hAnsi="Arial" w:cs="Arial"/>
          <w:sz w:val="22"/>
          <w:szCs w:val="22"/>
        </w:rPr>
        <w:t xml:space="preserve"> is</w:t>
      </w:r>
      <w:r w:rsidR="00DC2962" w:rsidRPr="00030187">
        <w:rPr>
          <w:rFonts w:ascii="Arial" w:hAnsi="Arial" w:cs="Arial"/>
          <w:sz w:val="22"/>
          <w:szCs w:val="22"/>
        </w:rPr>
        <w:t xml:space="preserve"> different</w:t>
      </w:r>
      <w:r w:rsidR="00E9693B" w:rsidRPr="00030187">
        <w:rPr>
          <w:rFonts w:ascii="Arial" w:hAnsi="Arial" w:cs="Arial"/>
          <w:sz w:val="22"/>
          <w:szCs w:val="22"/>
        </w:rPr>
        <w:t>:</w:t>
      </w:r>
    </w:p>
    <w:p w14:paraId="6B27BCC8" w14:textId="77777777" w:rsidR="00E9693B" w:rsidRPr="00030187" w:rsidRDefault="00E9693B" w:rsidP="0021515E">
      <w:pPr>
        <w:spacing w:line="360" w:lineRule="auto"/>
        <w:ind w:left="720" w:hanging="720"/>
        <w:jc w:val="both"/>
        <w:rPr>
          <w:rFonts w:ascii="Arial" w:hAnsi="Arial" w:cs="Arial"/>
          <w:sz w:val="22"/>
          <w:szCs w:val="22"/>
        </w:rPr>
      </w:pPr>
    </w:p>
    <w:p w14:paraId="6E82241D" w14:textId="4548A6A8" w:rsidR="00E9693B" w:rsidRDefault="00E9693B" w:rsidP="00E9693B">
      <w:pPr>
        <w:numPr>
          <w:ilvl w:val="0"/>
          <w:numId w:val="7"/>
        </w:numPr>
        <w:spacing w:line="360" w:lineRule="auto"/>
        <w:jc w:val="both"/>
        <w:rPr>
          <w:rFonts w:ascii="Arial" w:hAnsi="Arial" w:cs="Arial"/>
          <w:sz w:val="22"/>
          <w:szCs w:val="22"/>
        </w:rPr>
      </w:pPr>
      <w:bookmarkStart w:id="186" w:name="OLE_LINK5"/>
      <w:bookmarkStart w:id="187" w:name="OLE_LINK10"/>
      <w:r w:rsidRPr="3E5D023F">
        <w:rPr>
          <w:rFonts w:ascii="Arial" w:hAnsi="Arial" w:cs="Arial"/>
          <w:sz w:val="22"/>
          <w:szCs w:val="22"/>
        </w:rPr>
        <w:t>whe</w:t>
      </w:r>
      <w:r w:rsidR="004C67E3" w:rsidRPr="3E5D023F">
        <w:rPr>
          <w:rFonts w:ascii="Arial" w:hAnsi="Arial" w:cs="Arial"/>
          <w:sz w:val="22"/>
          <w:szCs w:val="22"/>
        </w:rPr>
        <w:t xml:space="preserve">re </w:t>
      </w:r>
      <w:r w:rsidRPr="3E5D023F">
        <w:rPr>
          <w:rFonts w:ascii="Arial" w:hAnsi="Arial" w:cs="Arial"/>
          <w:sz w:val="22"/>
          <w:szCs w:val="22"/>
        </w:rPr>
        <w:t xml:space="preserve">the </w:t>
      </w:r>
      <w:r w:rsidRPr="3E5D023F">
        <w:rPr>
          <w:rFonts w:ascii="Arial" w:hAnsi="Arial" w:cs="Arial"/>
          <w:b/>
          <w:bCs/>
          <w:sz w:val="22"/>
          <w:szCs w:val="22"/>
        </w:rPr>
        <w:t>Construction Agreement</w:t>
      </w:r>
      <w:r w:rsidRPr="3E5D023F">
        <w:rPr>
          <w:rFonts w:ascii="Arial" w:hAnsi="Arial" w:cs="Arial"/>
          <w:sz w:val="22"/>
          <w:szCs w:val="22"/>
        </w:rPr>
        <w:t xml:space="preserve"> is terminated or </w:t>
      </w:r>
      <w:r w:rsidRPr="3E5D023F">
        <w:rPr>
          <w:rFonts w:ascii="Arial" w:hAnsi="Arial" w:cs="Arial"/>
          <w:b/>
          <w:bCs/>
          <w:sz w:val="22"/>
          <w:szCs w:val="22"/>
        </w:rPr>
        <w:t>Transmission Entry Capacity</w:t>
      </w:r>
      <w:r w:rsidRPr="3E5D023F">
        <w:rPr>
          <w:rFonts w:ascii="Arial" w:hAnsi="Arial" w:cs="Arial"/>
          <w:sz w:val="22"/>
          <w:szCs w:val="22"/>
        </w:rPr>
        <w:t xml:space="preserve"> </w:t>
      </w:r>
      <w:r w:rsidR="004C67E3" w:rsidRPr="3E5D023F">
        <w:rPr>
          <w:rFonts w:ascii="Arial" w:hAnsi="Arial" w:cs="Arial"/>
          <w:sz w:val="22"/>
          <w:szCs w:val="22"/>
        </w:rPr>
        <w:t xml:space="preserve">or </w:t>
      </w:r>
      <w:r w:rsidR="004C67E3" w:rsidRPr="3E5D023F">
        <w:rPr>
          <w:rFonts w:ascii="Arial" w:hAnsi="Arial" w:cs="Arial"/>
          <w:b/>
          <w:bCs/>
          <w:sz w:val="22"/>
          <w:szCs w:val="22"/>
        </w:rPr>
        <w:t>Developer Capacity</w:t>
      </w:r>
      <w:r w:rsidR="004C67E3" w:rsidRPr="3E5D023F">
        <w:rPr>
          <w:rFonts w:ascii="Arial" w:hAnsi="Arial" w:cs="Arial"/>
          <w:sz w:val="22"/>
          <w:szCs w:val="22"/>
        </w:rPr>
        <w:t xml:space="preserve"> </w:t>
      </w:r>
      <w:del w:id="188" w:author="Martin Cahill" w:date="2026-01-14T15:53:00Z" w16du:dateUtc="2026-01-14T15:53:00Z">
        <w:r w:rsidR="00E458B1" w:rsidRPr="3E5D023F" w:rsidDel="00E038DF">
          <w:rPr>
            <w:rFonts w:ascii="Arial" w:hAnsi="Arial" w:cs="Arial"/>
            <w:sz w:val="22"/>
            <w:szCs w:val="22"/>
          </w:rPr>
          <w:delText>or</w:delText>
        </w:r>
      </w:del>
      <w:ins w:id="189" w:author="Martin Cahill [NESO]" w:date="2025-09-08T18:18:00Z">
        <w:del w:id="190" w:author="Martin Cahill" w:date="2026-01-14T15:53:00Z" w16du:dateUtc="2026-01-14T15:53:00Z">
          <w:r w:rsidR="006E6FC4" w:rsidRPr="3E5D023F" w:rsidDel="00E038DF">
            <w:rPr>
              <w:rFonts w:ascii="Arial" w:hAnsi="Arial" w:cs="Arial"/>
              <w:sz w:val="22"/>
              <w:szCs w:val="22"/>
            </w:rPr>
            <w:delText xml:space="preserve"> </w:delText>
          </w:r>
        </w:del>
      </w:ins>
      <w:ins w:id="191" w:author="Martin Cahill [NESO]" w:date="2025-10-17T16:53:00Z">
        <w:del w:id="192" w:author="Martin Cahill" w:date="2026-01-14T15:53:00Z" w16du:dateUtc="2026-01-14T15:53:00Z">
          <w:r w:rsidR="001D5FFD" w:rsidRPr="3E5D023F" w:rsidDel="00E038DF">
            <w:rPr>
              <w:rFonts w:ascii="Arial" w:hAnsi="Arial" w:cs="Arial"/>
              <w:b/>
              <w:bCs/>
              <w:sz w:val="22"/>
              <w:szCs w:val="22"/>
            </w:rPr>
            <w:delText>Demand Capacity</w:delText>
          </w:r>
        </w:del>
      </w:ins>
      <w:ins w:id="193" w:author="Martin Cahill [NESO]" w:date="2025-10-02T19:50:00Z">
        <w:del w:id="194" w:author="Martin Cahill" w:date="2026-01-14T15:53:00Z" w16du:dateUtc="2026-01-14T15:53:00Z">
          <w:r w:rsidR="00F879EE" w:rsidRPr="3E5D023F" w:rsidDel="00E038DF">
            <w:rPr>
              <w:rFonts w:ascii="Arial" w:hAnsi="Arial" w:cs="Arial"/>
              <w:sz w:val="22"/>
              <w:szCs w:val="22"/>
            </w:rPr>
            <w:delText xml:space="preserve"> </w:delText>
          </w:r>
        </w:del>
      </w:ins>
      <w:ins w:id="195" w:author="Martin Cahill [NESO]" w:date="2025-10-17T16:54:00Z">
        <w:r w:rsidR="001D5FFD" w:rsidRPr="3E5D023F">
          <w:rPr>
            <w:rFonts w:ascii="Arial" w:hAnsi="Arial" w:cs="Arial"/>
            <w:sz w:val="22"/>
            <w:szCs w:val="22"/>
          </w:rPr>
          <w:t>or</w:t>
        </w:r>
      </w:ins>
      <w:ins w:id="196" w:author="Martin Cahill [NESO]" w:date="2025-10-02T19:50:00Z">
        <w:r w:rsidR="00F879EE" w:rsidRPr="3E5D023F">
          <w:rPr>
            <w:rFonts w:ascii="Arial" w:hAnsi="Arial" w:cs="Arial"/>
            <w:sz w:val="22"/>
            <w:szCs w:val="22"/>
          </w:rPr>
          <w:t xml:space="preserve"> </w:t>
        </w:r>
      </w:ins>
      <w:del w:id="197" w:author="Martin Cahill [NESO]" w:date="2025-10-02T19:50:00Z">
        <w:r w:rsidRPr="3E5D023F" w:rsidDel="00E458B1">
          <w:rPr>
            <w:rFonts w:ascii="Arial" w:hAnsi="Arial" w:cs="Arial"/>
            <w:b/>
            <w:bCs/>
            <w:sz w:val="22"/>
            <w:szCs w:val="22"/>
            <w:rPrChange w:id="198" w:author="Martin Cahill [NESO]" w:date="2025-09-08T18:18:00Z">
              <w:rPr>
                <w:rFonts w:ascii="Arial" w:hAnsi="Arial" w:cs="Arial"/>
                <w:sz w:val="22"/>
                <w:szCs w:val="22"/>
              </w:rPr>
            </w:rPrChange>
          </w:rPr>
          <w:delText xml:space="preserve"> </w:delText>
        </w:r>
      </w:del>
      <w:r w:rsidR="00E458B1" w:rsidRPr="3E5D023F">
        <w:rPr>
          <w:rFonts w:ascii="Arial" w:hAnsi="Arial" w:cs="Arial"/>
          <w:b/>
          <w:bCs/>
          <w:sz w:val="22"/>
          <w:szCs w:val="22"/>
        </w:rPr>
        <w:t>Interconnector User Commitment Capacity</w:t>
      </w:r>
      <w:ins w:id="199" w:author="Martin Cahill" w:date="2026-01-14T15:53:00Z" w16du:dateUtc="2026-01-14T15:53:00Z">
        <w:r w:rsidR="00E038DF">
          <w:rPr>
            <w:rFonts w:ascii="Arial" w:hAnsi="Arial" w:cs="Arial"/>
            <w:b/>
            <w:bCs/>
            <w:sz w:val="22"/>
            <w:szCs w:val="22"/>
          </w:rPr>
          <w:t xml:space="preserve"> </w:t>
        </w:r>
        <w:r w:rsidR="00E038DF" w:rsidRPr="3E5D023F">
          <w:rPr>
            <w:rFonts w:ascii="Arial" w:hAnsi="Arial" w:cs="Arial"/>
            <w:sz w:val="22"/>
            <w:szCs w:val="22"/>
          </w:rPr>
          <w:t xml:space="preserve">or </w:t>
        </w:r>
        <w:r w:rsidR="00E038DF" w:rsidRPr="3E5D023F">
          <w:rPr>
            <w:rFonts w:ascii="Arial" w:hAnsi="Arial" w:cs="Arial"/>
            <w:b/>
            <w:bCs/>
            <w:sz w:val="22"/>
            <w:szCs w:val="22"/>
          </w:rPr>
          <w:t xml:space="preserve">Demand </w:t>
        </w:r>
        <w:proofErr w:type="gramStart"/>
        <w:r w:rsidR="00E038DF" w:rsidRPr="3E5D023F">
          <w:rPr>
            <w:rFonts w:ascii="Arial" w:hAnsi="Arial" w:cs="Arial"/>
            <w:b/>
            <w:bCs/>
            <w:sz w:val="22"/>
            <w:szCs w:val="22"/>
          </w:rPr>
          <w:t>Capacity</w:t>
        </w:r>
        <w:r w:rsidR="00E038DF" w:rsidRPr="3E5D023F">
          <w:rPr>
            <w:rFonts w:ascii="Arial" w:hAnsi="Arial" w:cs="Arial"/>
            <w:sz w:val="22"/>
            <w:szCs w:val="22"/>
          </w:rPr>
          <w:t xml:space="preserve"> </w:t>
        </w:r>
      </w:ins>
      <w:r w:rsidR="00E458B1" w:rsidRPr="3E5D023F">
        <w:rPr>
          <w:rFonts w:ascii="Arial" w:hAnsi="Arial" w:cs="Arial"/>
          <w:b/>
          <w:bCs/>
          <w:sz w:val="22"/>
          <w:szCs w:val="22"/>
        </w:rPr>
        <w:t xml:space="preserve"> </w:t>
      </w:r>
      <w:r w:rsidRPr="3E5D023F">
        <w:rPr>
          <w:rFonts w:ascii="Arial" w:hAnsi="Arial" w:cs="Arial"/>
          <w:sz w:val="22"/>
          <w:szCs w:val="22"/>
        </w:rPr>
        <w:t>is</w:t>
      </w:r>
      <w:proofErr w:type="gramEnd"/>
      <w:r w:rsidRPr="3E5D023F">
        <w:rPr>
          <w:rFonts w:ascii="Arial" w:hAnsi="Arial" w:cs="Arial"/>
          <w:sz w:val="22"/>
          <w:szCs w:val="22"/>
        </w:rPr>
        <w:t xml:space="preserve"> reduced </w:t>
      </w:r>
      <w:r w:rsidR="00DC2962" w:rsidRPr="3E5D023F">
        <w:rPr>
          <w:rFonts w:ascii="Arial" w:hAnsi="Arial" w:cs="Arial"/>
          <w:sz w:val="22"/>
          <w:szCs w:val="22"/>
        </w:rPr>
        <w:t xml:space="preserve">before </w:t>
      </w:r>
      <w:r w:rsidRPr="3E5D023F">
        <w:rPr>
          <w:rFonts w:ascii="Arial" w:hAnsi="Arial" w:cs="Arial"/>
          <w:sz w:val="22"/>
          <w:szCs w:val="22"/>
        </w:rPr>
        <w:t xml:space="preserve">the </w:t>
      </w:r>
      <w:r w:rsidRPr="3E5D023F">
        <w:rPr>
          <w:rFonts w:ascii="Arial" w:hAnsi="Arial" w:cs="Arial"/>
          <w:b/>
          <w:bCs/>
          <w:sz w:val="22"/>
          <w:szCs w:val="22"/>
        </w:rPr>
        <w:t>Trigger Date</w:t>
      </w:r>
      <w:r w:rsidRPr="3E5D023F">
        <w:rPr>
          <w:rFonts w:ascii="Arial" w:hAnsi="Arial" w:cs="Arial"/>
          <w:sz w:val="22"/>
          <w:szCs w:val="22"/>
        </w:rPr>
        <w:t xml:space="preserve"> </w:t>
      </w:r>
      <w:r w:rsidR="00794EB3" w:rsidRPr="3E5D023F">
        <w:rPr>
          <w:rFonts w:ascii="Arial" w:hAnsi="Arial" w:cs="Arial"/>
          <w:sz w:val="22"/>
          <w:szCs w:val="22"/>
        </w:rPr>
        <w:t>(the “</w:t>
      </w:r>
      <w:r w:rsidR="0050625D" w:rsidRPr="3E5D023F">
        <w:rPr>
          <w:rFonts w:ascii="Arial" w:hAnsi="Arial" w:cs="Arial"/>
          <w:b/>
          <w:bCs/>
          <w:sz w:val="22"/>
          <w:szCs w:val="22"/>
        </w:rPr>
        <w:t>Pre Trigger</w:t>
      </w:r>
      <w:r w:rsidR="00794EB3" w:rsidRPr="3E5D023F">
        <w:rPr>
          <w:rFonts w:ascii="Arial" w:hAnsi="Arial" w:cs="Arial"/>
          <w:b/>
          <w:bCs/>
          <w:sz w:val="22"/>
          <w:szCs w:val="22"/>
        </w:rPr>
        <w:t xml:space="preserve"> Amount</w:t>
      </w:r>
      <w:r w:rsidR="00794EB3" w:rsidRPr="3E5D023F">
        <w:rPr>
          <w:rFonts w:ascii="Arial" w:hAnsi="Arial" w:cs="Arial"/>
          <w:sz w:val="22"/>
          <w:szCs w:val="22"/>
        </w:rPr>
        <w:t>”</w:t>
      </w:r>
      <w:r w:rsidR="001603D7" w:rsidRPr="3E5D023F">
        <w:rPr>
          <w:rFonts w:ascii="Arial" w:hAnsi="Arial" w:cs="Arial"/>
          <w:sz w:val="22"/>
          <w:szCs w:val="22"/>
        </w:rPr>
        <w:t xml:space="preserve"> or “</w:t>
      </w:r>
      <w:r w:rsidR="001603D7" w:rsidRPr="3E5D023F">
        <w:rPr>
          <w:rFonts w:ascii="Arial" w:hAnsi="Arial" w:cs="Arial"/>
          <w:b/>
          <w:bCs/>
          <w:sz w:val="22"/>
          <w:szCs w:val="22"/>
        </w:rPr>
        <w:t>Actual Attributable Works Cancellation Charge</w:t>
      </w:r>
      <w:bookmarkEnd w:id="186"/>
      <w:bookmarkEnd w:id="187"/>
      <w:r w:rsidR="001603D7" w:rsidRPr="3E5D023F">
        <w:rPr>
          <w:rFonts w:ascii="Arial" w:hAnsi="Arial" w:cs="Arial"/>
          <w:sz w:val="22"/>
          <w:szCs w:val="22"/>
        </w:rPr>
        <w:t>”</w:t>
      </w:r>
      <w:r w:rsidR="00794EB3" w:rsidRPr="3E5D023F">
        <w:rPr>
          <w:rFonts w:ascii="Arial" w:hAnsi="Arial" w:cs="Arial"/>
          <w:sz w:val="22"/>
          <w:szCs w:val="22"/>
        </w:rPr>
        <w:t xml:space="preserve">) </w:t>
      </w:r>
      <w:r w:rsidR="00DC2962" w:rsidRPr="3E5D023F">
        <w:rPr>
          <w:rFonts w:ascii="Arial" w:hAnsi="Arial" w:cs="Arial"/>
          <w:sz w:val="22"/>
          <w:szCs w:val="22"/>
        </w:rPr>
        <w:t>(</w:t>
      </w:r>
      <w:r w:rsidR="009F3FF0" w:rsidRPr="3E5D023F">
        <w:rPr>
          <w:rFonts w:ascii="Arial" w:hAnsi="Arial" w:cs="Arial"/>
          <w:sz w:val="22"/>
          <w:szCs w:val="22"/>
        </w:rPr>
        <w:t>Paragraph</w:t>
      </w:r>
      <w:r w:rsidR="00105EEE" w:rsidRPr="3E5D023F">
        <w:rPr>
          <w:rFonts w:ascii="Arial" w:hAnsi="Arial" w:cs="Arial"/>
          <w:sz w:val="22"/>
          <w:szCs w:val="22"/>
        </w:rPr>
        <w:t>s 3.6.1 and 3.7</w:t>
      </w:r>
      <w:proofErr w:type="gramStart"/>
      <w:r w:rsidR="009F3FF0" w:rsidRPr="3E5D023F">
        <w:rPr>
          <w:rFonts w:ascii="Arial" w:hAnsi="Arial" w:cs="Arial"/>
          <w:sz w:val="22"/>
          <w:szCs w:val="22"/>
        </w:rPr>
        <w:t>)</w:t>
      </w:r>
      <w:r w:rsidRPr="3E5D023F">
        <w:rPr>
          <w:rFonts w:ascii="Arial" w:hAnsi="Arial" w:cs="Arial"/>
          <w:sz w:val="22"/>
          <w:szCs w:val="22"/>
        </w:rPr>
        <w:t>;</w:t>
      </w:r>
      <w:proofErr w:type="gramEnd"/>
    </w:p>
    <w:p w14:paraId="11B05643" w14:textId="77777777" w:rsidR="00D054C9" w:rsidRPr="00030187" w:rsidRDefault="00D054C9" w:rsidP="00D054C9">
      <w:pPr>
        <w:spacing w:line="360" w:lineRule="auto"/>
        <w:ind w:left="720"/>
        <w:jc w:val="both"/>
        <w:rPr>
          <w:rFonts w:ascii="Arial" w:hAnsi="Arial" w:cs="Arial"/>
          <w:sz w:val="22"/>
          <w:szCs w:val="22"/>
        </w:rPr>
      </w:pPr>
    </w:p>
    <w:p w14:paraId="34EA0735" w14:textId="7BFA3714" w:rsidR="00E9693B" w:rsidRDefault="00E9693B" w:rsidP="00E9693B">
      <w:pPr>
        <w:numPr>
          <w:ilvl w:val="0"/>
          <w:numId w:val="7"/>
        </w:numPr>
        <w:spacing w:line="360" w:lineRule="auto"/>
        <w:jc w:val="both"/>
        <w:rPr>
          <w:rFonts w:ascii="Arial" w:hAnsi="Arial" w:cs="Arial"/>
          <w:sz w:val="22"/>
          <w:szCs w:val="22"/>
        </w:rPr>
      </w:pPr>
      <w:r w:rsidRPr="3E5D023F">
        <w:rPr>
          <w:rFonts w:ascii="Arial" w:hAnsi="Arial" w:cs="Arial"/>
          <w:sz w:val="22"/>
          <w:szCs w:val="22"/>
        </w:rPr>
        <w:t>whe</w:t>
      </w:r>
      <w:r w:rsidR="004C67E3" w:rsidRPr="3E5D023F">
        <w:rPr>
          <w:rFonts w:ascii="Arial" w:hAnsi="Arial" w:cs="Arial"/>
          <w:sz w:val="22"/>
          <w:szCs w:val="22"/>
        </w:rPr>
        <w:t xml:space="preserve">re </w:t>
      </w:r>
      <w:r w:rsidRPr="3E5D023F">
        <w:rPr>
          <w:rFonts w:ascii="Arial" w:hAnsi="Arial" w:cs="Arial"/>
          <w:sz w:val="22"/>
          <w:szCs w:val="22"/>
        </w:rPr>
        <w:t xml:space="preserve">the </w:t>
      </w:r>
      <w:r w:rsidRPr="3E5D023F">
        <w:rPr>
          <w:rFonts w:ascii="Arial" w:hAnsi="Arial" w:cs="Arial"/>
          <w:b/>
          <w:bCs/>
          <w:sz w:val="22"/>
          <w:szCs w:val="22"/>
        </w:rPr>
        <w:t>Construction Agreement</w:t>
      </w:r>
      <w:r w:rsidRPr="3E5D023F">
        <w:rPr>
          <w:rFonts w:ascii="Arial" w:hAnsi="Arial" w:cs="Arial"/>
          <w:sz w:val="22"/>
          <w:szCs w:val="22"/>
        </w:rPr>
        <w:t xml:space="preserve"> is terminated or </w:t>
      </w:r>
      <w:r w:rsidRPr="3E5D023F">
        <w:rPr>
          <w:rFonts w:ascii="Arial" w:hAnsi="Arial" w:cs="Arial"/>
          <w:b/>
          <w:bCs/>
          <w:sz w:val="22"/>
          <w:szCs w:val="22"/>
        </w:rPr>
        <w:t>Transmission Entry Capacity</w:t>
      </w:r>
      <w:r w:rsidR="004C67E3" w:rsidRPr="3E5D023F">
        <w:rPr>
          <w:rFonts w:ascii="Arial" w:hAnsi="Arial" w:cs="Arial"/>
          <w:sz w:val="22"/>
          <w:szCs w:val="22"/>
        </w:rPr>
        <w:t xml:space="preserve"> or </w:t>
      </w:r>
      <w:r w:rsidR="004C67E3" w:rsidRPr="3E5D023F">
        <w:rPr>
          <w:rFonts w:ascii="Arial" w:hAnsi="Arial" w:cs="Arial"/>
          <w:b/>
          <w:bCs/>
          <w:sz w:val="22"/>
          <w:szCs w:val="22"/>
        </w:rPr>
        <w:t>Developer Capacity</w:t>
      </w:r>
      <w:r w:rsidR="004C67E3" w:rsidRPr="3E5D023F">
        <w:rPr>
          <w:rFonts w:ascii="Arial" w:hAnsi="Arial" w:cs="Arial"/>
          <w:sz w:val="22"/>
          <w:szCs w:val="22"/>
        </w:rPr>
        <w:t xml:space="preserve"> </w:t>
      </w:r>
      <w:del w:id="200" w:author="Martin Cahill" w:date="2026-01-14T15:53:00Z" w16du:dateUtc="2026-01-14T15:53:00Z">
        <w:r w:rsidR="00E458B1" w:rsidRPr="3E5D023F" w:rsidDel="00E038DF">
          <w:rPr>
            <w:rFonts w:ascii="Arial" w:hAnsi="Arial" w:cs="Arial"/>
            <w:sz w:val="22"/>
            <w:szCs w:val="22"/>
          </w:rPr>
          <w:delText>or</w:delText>
        </w:r>
      </w:del>
      <w:ins w:id="201" w:author="Martin Cahill [NESO]" w:date="2025-09-08T18:19:00Z">
        <w:del w:id="202" w:author="Martin Cahill" w:date="2026-01-14T15:53:00Z" w16du:dateUtc="2026-01-14T15:53:00Z">
          <w:r w:rsidR="00E27BA5" w:rsidRPr="3E5D023F" w:rsidDel="00E038DF">
            <w:rPr>
              <w:rFonts w:ascii="Arial" w:hAnsi="Arial" w:cs="Arial"/>
              <w:sz w:val="22"/>
              <w:szCs w:val="22"/>
            </w:rPr>
            <w:delText xml:space="preserve"> </w:delText>
          </w:r>
        </w:del>
      </w:ins>
      <w:ins w:id="203" w:author="Martin Cahill [NESO]" w:date="2025-10-17T16:54:00Z">
        <w:del w:id="204" w:author="Martin Cahill" w:date="2026-01-14T15:53:00Z" w16du:dateUtc="2026-01-14T15:53:00Z">
          <w:r w:rsidR="001D5FFD" w:rsidRPr="3E5D023F" w:rsidDel="00E038DF">
            <w:rPr>
              <w:rFonts w:ascii="Arial" w:hAnsi="Arial" w:cs="Arial"/>
              <w:b/>
              <w:bCs/>
              <w:sz w:val="22"/>
              <w:szCs w:val="22"/>
            </w:rPr>
            <w:delText>Demand Capacity</w:delText>
          </w:r>
          <w:r w:rsidR="001D5FFD" w:rsidRPr="3E5D023F" w:rsidDel="00E038DF">
            <w:rPr>
              <w:rFonts w:ascii="Arial" w:hAnsi="Arial" w:cs="Arial"/>
              <w:sz w:val="22"/>
              <w:szCs w:val="22"/>
            </w:rPr>
            <w:delText xml:space="preserve"> </w:delText>
          </w:r>
        </w:del>
      </w:ins>
      <w:ins w:id="205" w:author="Martin Cahill [NESO]" w:date="2025-09-08T18:19:00Z">
        <w:r w:rsidR="00E27BA5" w:rsidRPr="3E5D023F">
          <w:rPr>
            <w:rFonts w:ascii="Arial" w:hAnsi="Arial" w:cs="Arial"/>
            <w:sz w:val="22"/>
            <w:szCs w:val="22"/>
          </w:rPr>
          <w:t>or</w:t>
        </w:r>
      </w:ins>
      <w:r w:rsidR="00E458B1" w:rsidRPr="3E5D023F">
        <w:rPr>
          <w:rFonts w:ascii="Arial" w:hAnsi="Arial" w:cs="Arial"/>
          <w:sz w:val="22"/>
          <w:szCs w:val="22"/>
        </w:rPr>
        <w:t xml:space="preserve"> </w:t>
      </w:r>
      <w:r w:rsidR="00E458B1" w:rsidRPr="3E5D023F">
        <w:rPr>
          <w:rFonts w:ascii="Arial" w:hAnsi="Arial" w:cs="Arial"/>
          <w:b/>
          <w:bCs/>
          <w:sz w:val="22"/>
          <w:szCs w:val="22"/>
        </w:rPr>
        <w:t>Interconnector User Commitment Capacity</w:t>
      </w:r>
      <w:ins w:id="206" w:author="Martin Cahill" w:date="2026-01-14T15:53:00Z" w16du:dateUtc="2026-01-14T15:53:00Z">
        <w:r w:rsidR="00E038DF">
          <w:rPr>
            <w:rFonts w:ascii="Arial" w:hAnsi="Arial" w:cs="Arial"/>
            <w:b/>
            <w:bCs/>
            <w:sz w:val="22"/>
            <w:szCs w:val="22"/>
          </w:rPr>
          <w:t xml:space="preserve"> </w:t>
        </w:r>
        <w:r w:rsidR="00E038DF" w:rsidRPr="3E5D023F">
          <w:rPr>
            <w:rFonts w:ascii="Arial" w:hAnsi="Arial" w:cs="Arial"/>
            <w:sz w:val="22"/>
            <w:szCs w:val="22"/>
          </w:rPr>
          <w:t xml:space="preserve">or </w:t>
        </w:r>
        <w:r w:rsidR="00E038DF" w:rsidRPr="3E5D023F">
          <w:rPr>
            <w:rFonts w:ascii="Arial" w:hAnsi="Arial" w:cs="Arial"/>
            <w:b/>
            <w:bCs/>
            <w:sz w:val="22"/>
            <w:szCs w:val="22"/>
          </w:rPr>
          <w:t>Demand Capacity</w:t>
        </w:r>
        <w:r w:rsidR="00E038DF" w:rsidRPr="3E5D023F">
          <w:rPr>
            <w:rFonts w:ascii="Arial" w:hAnsi="Arial" w:cs="Arial"/>
            <w:sz w:val="22"/>
            <w:szCs w:val="22"/>
          </w:rPr>
          <w:t xml:space="preserve"> </w:t>
        </w:r>
      </w:ins>
      <w:r w:rsidR="00E458B1" w:rsidRPr="3E5D023F">
        <w:rPr>
          <w:rFonts w:ascii="Arial" w:hAnsi="Arial" w:cs="Arial"/>
          <w:b/>
          <w:bCs/>
          <w:sz w:val="22"/>
          <w:szCs w:val="22"/>
        </w:rPr>
        <w:t xml:space="preserve"> </w:t>
      </w:r>
      <w:r w:rsidR="004C67E3" w:rsidRPr="3E5D023F">
        <w:rPr>
          <w:rFonts w:ascii="Arial" w:hAnsi="Arial" w:cs="Arial"/>
          <w:sz w:val="22"/>
          <w:szCs w:val="22"/>
        </w:rPr>
        <w:t>i</w:t>
      </w:r>
      <w:r w:rsidRPr="3E5D023F">
        <w:rPr>
          <w:rFonts w:ascii="Arial" w:hAnsi="Arial" w:cs="Arial"/>
          <w:sz w:val="22"/>
          <w:szCs w:val="22"/>
        </w:rPr>
        <w:t xml:space="preserve">s reduced </w:t>
      </w:r>
      <w:r w:rsidR="00706F19" w:rsidRPr="3E5D023F">
        <w:rPr>
          <w:rFonts w:ascii="Arial" w:hAnsi="Arial" w:cs="Arial"/>
          <w:sz w:val="22"/>
          <w:szCs w:val="22"/>
        </w:rPr>
        <w:t xml:space="preserve">on or </w:t>
      </w:r>
      <w:r w:rsidR="00DC2962" w:rsidRPr="3E5D023F">
        <w:rPr>
          <w:rFonts w:ascii="Arial" w:hAnsi="Arial" w:cs="Arial"/>
          <w:sz w:val="22"/>
          <w:szCs w:val="22"/>
        </w:rPr>
        <w:t xml:space="preserve">after the </w:t>
      </w:r>
      <w:r w:rsidR="00DC2962" w:rsidRPr="3E5D023F">
        <w:rPr>
          <w:rFonts w:ascii="Arial" w:hAnsi="Arial" w:cs="Arial"/>
          <w:b/>
          <w:bCs/>
          <w:sz w:val="22"/>
          <w:szCs w:val="22"/>
        </w:rPr>
        <w:t>Trigger Date</w:t>
      </w:r>
      <w:r w:rsidRPr="3E5D023F">
        <w:rPr>
          <w:rFonts w:ascii="Arial" w:hAnsi="Arial" w:cs="Arial"/>
          <w:b/>
          <w:bCs/>
          <w:sz w:val="22"/>
          <w:szCs w:val="22"/>
        </w:rPr>
        <w:t xml:space="preserve"> </w:t>
      </w:r>
      <w:r w:rsidRPr="3E5D023F">
        <w:rPr>
          <w:rFonts w:ascii="Arial" w:hAnsi="Arial" w:cs="Arial"/>
          <w:sz w:val="22"/>
          <w:szCs w:val="22"/>
        </w:rPr>
        <w:t xml:space="preserve">but </w:t>
      </w:r>
      <w:r w:rsidR="006C5024" w:rsidRPr="3E5D023F">
        <w:rPr>
          <w:rFonts w:ascii="Arial" w:hAnsi="Arial" w:cs="Arial"/>
          <w:sz w:val="22"/>
          <w:szCs w:val="22"/>
        </w:rPr>
        <w:t>prior to</w:t>
      </w:r>
      <w:r w:rsidRPr="3E5D023F">
        <w:rPr>
          <w:rFonts w:ascii="Arial" w:hAnsi="Arial" w:cs="Arial"/>
          <w:sz w:val="22"/>
          <w:szCs w:val="22"/>
        </w:rPr>
        <w:t xml:space="preserve"> the</w:t>
      </w:r>
      <w:r w:rsidRPr="3E5D023F">
        <w:rPr>
          <w:rFonts w:ascii="Arial" w:hAnsi="Arial" w:cs="Arial"/>
          <w:b/>
          <w:bCs/>
          <w:sz w:val="22"/>
          <w:szCs w:val="22"/>
        </w:rPr>
        <w:t xml:space="preserve"> Charging Date </w:t>
      </w:r>
      <w:r w:rsidR="00794EB3" w:rsidRPr="3E5D023F">
        <w:rPr>
          <w:rFonts w:ascii="Arial" w:hAnsi="Arial" w:cs="Arial"/>
          <w:sz w:val="22"/>
          <w:szCs w:val="22"/>
        </w:rPr>
        <w:t>(the “</w:t>
      </w:r>
      <w:r w:rsidR="001603D7" w:rsidRPr="3E5D023F">
        <w:rPr>
          <w:rFonts w:ascii="Arial" w:hAnsi="Arial" w:cs="Arial"/>
          <w:b/>
          <w:bCs/>
          <w:sz w:val="22"/>
          <w:szCs w:val="22"/>
        </w:rPr>
        <w:t xml:space="preserve">Fixed </w:t>
      </w:r>
      <w:r w:rsidR="0050625D" w:rsidRPr="3E5D023F">
        <w:rPr>
          <w:rFonts w:ascii="Arial" w:hAnsi="Arial" w:cs="Arial"/>
          <w:b/>
          <w:bCs/>
          <w:sz w:val="22"/>
          <w:szCs w:val="22"/>
        </w:rPr>
        <w:t xml:space="preserve">Attributable Works </w:t>
      </w:r>
      <w:r w:rsidR="00794EB3" w:rsidRPr="3E5D023F">
        <w:rPr>
          <w:rFonts w:ascii="Arial" w:hAnsi="Arial" w:cs="Arial"/>
          <w:b/>
          <w:bCs/>
          <w:sz w:val="22"/>
          <w:szCs w:val="22"/>
        </w:rPr>
        <w:t xml:space="preserve">Cancellation </w:t>
      </w:r>
      <w:r w:rsidR="00135384" w:rsidRPr="3E5D023F">
        <w:rPr>
          <w:rFonts w:ascii="Arial" w:hAnsi="Arial" w:cs="Arial"/>
          <w:b/>
          <w:bCs/>
          <w:sz w:val="22"/>
          <w:szCs w:val="22"/>
        </w:rPr>
        <w:t>Charge</w:t>
      </w:r>
      <w:r w:rsidR="00794EB3" w:rsidRPr="3E5D023F">
        <w:rPr>
          <w:rFonts w:ascii="Arial" w:hAnsi="Arial" w:cs="Arial"/>
          <w:sz w:val="22"/>
          <w:szCs w:val="22"/>
        </w:rPr>
        <w:t>”</w:t>
      </w:r>
      <w:r w:rsidR="001603D7" w:rsidRPr="3E5D023F">
        <w:rPr>
          <w:rFonts w:ascii="Arial" w:hAnsi="Arial" w:cs="Arial"/>
          <w:b/>
          <w:bCs/>
          <w:sz w:val="22"/>
          <w:szCs w:val="22"/>
        </w:rPr>
        <w:t xml:space="preserve"> </w:t>
      </w:r>
      <w:r w:rsidR="001603D7" w:rsidRPr="3E5D023F">
        <w:rPr>
          <w:rFonts w:ascii="Arial" w:hAnsi="Arial" w:cs="Arial"/>
          <w:sz w:val="22"/>
          <w:szCs w:val="22"/>
        </w:rPr>
        <w:t>or “</w:t>
      </w:r>
      <w:r w:rsidR="001603D7" w:rsidRPr="3E5D023F">
        <w:rPr>
          <w:rFonts w:ascii="Arial" w:hAnsi="Arial" w:cs="Arial"/>
          <w:b/>
          <w:bCs/>
          <w:sz w:val="22"/>
          <w:szCs w:val="22"/>
        </w:rPr>
        <w:t>Actual Attributable Works Cancellation Charge</w:t>
      </w:r>
      <w:r w:rsidR="001603D7" w:rsidRPr="3E5D023F">
        <w:rPr>
          <w:rFonts w:ascii="Arial" w:hAnsi="Arial" w:cs="Arial"/>
          <w:sz w:val="22"/>
          <w:szCs w:val="22"/>
        </w:rPr>
        <w:t>”</w:t>
      </w:r>
      <w:r w:rsidR="00794EB3" w:rsidRPr="3E5D023F">
        <w:rPr>
          <w:rFonts w:ascii="Arial" w:hAnsi="Arial" w:cs="Arial"/>
          <w:b/>
          <w:bCs/>
          <w:sz w:val="22"/>
          <w:szCs w:val="22"/>
        </w:rPr>
        <w:t xml:space="preserve"> </w:t>
      </w:r>
      <w:r w:rsidR="00794EB3" w:rsidRPr="3E5D023F">
        <w:rPr>
          <w:rFonts w:ascii="Arial" w:hAnsi="Arial" w:cs="Arial"/>
          <w:sz w:val="22"/>
          <w:szCs w:val="22"/>
        </w:rPr>
        <w:t>and</w:t>
      </w:r>
      <w:r w:rsidR="001603D7" w:rsidRPr="3E5D023F">
        <w:rPr>
          <w:rFonts w:ascii="Arial" w:hAnsi="Arial" w:cs="Arial"/>
          <w:sz w:val="22"/>
          <w:szCs w:val="22"/>
        </w:rPr>
        <w:t xml:space="preserve"> the</w:t>
      </w:r>
      <w:r w:rsidR="00794EB3" w:rsidRPr="3E5D023F">
        <w:rPr>
          <w:rFonts w:ascii="Arial" w:hAnsi="Arial" w:cs="Arial"/>
          <w:sz w:val="22"/>
          <w:szCs w:val="22"/>
        </w:rPr>
        <w:t xml:space="preserve"> “</w:t>
      </w:r>
      <w:r w:rsidR="00794EB3" w:rsidRPr="3E5D023F">
        <w:rPr>
          <w:rFonts w:ascii="Arial" w:hAnsi="Arial" w:cs="Arial"/>
          <w:b/>
          <w:bCs/>
          <w:sz w:val="22"/>
          <w:szCs w:val="22"/>
        </w:rPr>
        <w:t xml:space="preserve">Wider Cancellation </w:t>
      </w:r>
      <w:r w:rsidR="00135384" w:rsidRPr="3E5D023F">
        <w:rPr>
          <w:rFonts w:ascii="Arial" w:hAnsi="Arial" w:cs="Arial"/>
          <w:b/>
          <w:bCs/>
          <w:sz w:val="22"/>
          <w:szCs w:val="22"/>
        </w:rPr>
        <w:t>Charge</w:t>
      </w:r>
      <w:r w:rsidR="00794EB3" w:rsidRPr="3E5D023F">
        <w:rPr>
          <w:rFonts w:ascii="Arial" w:hAnsi="Arial" w:cs="Arial"/>
          <w:sz w:val="22"/>
          <w:szCs w:val="22"/>
        </w:rPr>
        <w:t>”)</w:t>
      </w:r>
      <w:r w:rsidR="00794EB3" w:rsidRPr="3E5D023F">
        <w:rPr>
          <w:rFonts w:ascii="Arial" w:hAnsi="Arial" w:cs="Arial"/>
          <w:b/>
          <w:bCs/>
          <w:sz w:val="22"/>
          <w:szCs w:val="22"/>
        </w:rPr>
        <w:t xml:space="preserve"> </w:t>
      </w:r>
      <w:r w:rsidR="009F3FF0" w:rsidRPr="3E5D023F">
        <w:rPr>
          <w:rFonts w:ascii="Arial" w:hAnsi="Arial" w:cs="Arial"/>
          <w:sz w:val="22"/>
          <w:szCs w:val="22"/>
        </w:rPr>
        <w:t>(</w:t>
      </w:r>
      <w:r w:rsidR="00892EF0" w:rsidRPr="3E5D023F">
        <w:rPr>
          <w:rFonts w:ascii="Arial" w:hAnsi="Arial" w:cs="Arial"/>
          <w:sz w:val="22"/>
          <w:szCs w:val="22"/>
        </w:rPr>
        <w:t>Paragraph</w:t>
      </w:r>
      <w:r w:rsidR="004C67E3" w:rsidRPr="3E5D023F">
        <w:rPr>
          <w:rFonts w:ascii="Arial" w:hAnsi="Arial" w:cs="Arial"/>
          <w:sz w:val="22"/>
          <w:szCs w:val="22"/>
        </w:rPr>
        <w:t>s</w:t>
      </w:r>
      <w:r w:rsidR="00892EF0" w:rsidRPr="3E5D023F">
        <w:rPr>
          <w:rFonts w:ascii="Arial" w:hAnsi="Arial" w:cs="Arial"/>
          <w:sz w:val="22"/>
          <w:szCs w:val="22"/>
        </w:rPr>
        <w:t xml:space="preserve"> 3.</w:t>
      </w:r>
      <w:r w:rsidR="00105EEE" w:rsidRPr="3E5D023F">
        <w:rPr>
          <w:rFonts w:ascii="Arial" w:hAnsi="Arial" w:cs="Arial"/>
          <w:sz w:val="22"/>
          <w:szCs w:val="22"/>
        </w:rPr>
        <w:t>5</w:t>
      </w:r>
      <w:r w:rsidR="00892EF0" w:rsidRPr="3E5D023F">
        <w:rPr>
          <w:rFonts w:ascii="Arial" w:hAnsi="Arial" w:cs="Arial"/>
          <w:sz w:val="22"/>
          <w:szCs w:val="22"/>
        </w:rPr>
        <w:t xml:space="preserve"> </w:t>
      </w:r>
      <w:r w:rsidR="00105EEE" w:rsidRPr="3E5D023F">
        <w:rPr>
          <w:rFonts w:ascii="Arial" w:hAnsi="Arial" w:cs="Arial"/>
          <w:sz w:val="22"/>
          <w:szCs w:val="22"/>
        </w:rPr>
        <w:t xml:space="preserve">to </w:t>
      </w:r>
      <w:r w:rsidR="00892EF0" w:rsidRPr="3E5D023F">
        <w:rPr>
          <w:rFonts w:ascii="Arial" w:hAnsi="Arial" w:cs="Arial"/>
          <w:sz w:val="22"/>
          <w:szCs w:val="22"/>
        </w:rPr>
        <w:t>3.</w:t>
      </w:r>
      <w:r w:rsidR="00105EEE" w:rsidRPr="3E5D023F">
        <w:rPr>
          <w:rFonts w:ascii="Arial" w:hAnsi="Arial" w:cs="Arial"/>
          <w:sz w:val="22"/>
          <w:szCs w:val="22"/>
        </w:rPr>
        <w:t>8</w:t>
      </w:r>
      <w:r w:rsidR="00892EF0" w:rsidRPr="3E5D023F">
        <w:rPr>
          <w:rFonts w:ascii="Arial" w:hAnsi="Arial" w:cs="Arial"/>
          <w:sz w:val="22"/>
          <w:szCs w:val="22"/>
        </w:rPr>
        <w:t>)</w:t>
      </w:r>
      <w:r w:rsidR="004C67E3" w:rsidRPr="3E5D023F">
        <w:rPr>
          <w:rFonts w:ascii="Arial" w:hAnsi="Arial" w:cs="Arial"/>
          <w:sz w:val="22"/>
          <w:szCs w:val="22"/>
        </w:rPr>
        <w:t>;</w:t>
      </w:r>
      <w:r w:rsidR="009F3FF0" w:rsidRPr="3E5D023F">
        <w:rPr>
          <w:rFonts w:ascii="Arial" w:hAnsi="Arial" w:cs="Arial"/>
          <w:sz w:val="22"/>
          <w:szCs w:val="22"/>
        </w:rPr>
        <w:t xml:space="preserve"> </w:t>
      </w:r>
    </w:p>
    <w:p w14:paraId="11233EF1" w14:textId="77777777" w:rsidR="002B3B64" w:rsidRDefault="002B3B64" w:rsidP="002B3B64">
      <w:pPr>
        <w:spacing w:line="360" w:lineRule="auto"/>
        <w:jc w:val="both"/>
        <w:rPr>
          <w:rFonts w:ascii="Arial" w:hAnsi="Arial" w:cs="Arial"/>
          <w:sz w:val="22"/>
          <w:szCs w:val="22"/>
        </w:rPr>
      </w:pPr>
    </w:p>
    <w:p w14:paraId="1032705B" w14:textId="77777777" w:rsidR="000A2CA9" w:rsidRDefault="000A2CA9" w:rsidP="000A2CA9">
      <w:pPr>
        <w:numPr>
          <w:ilvl w:val="0"/>
          <w:numId w:val="7"/>
        </w:numPr>
        <w:spacing w:line="360" w:lineRule="auto"/>
        <w:jc w:val="both"/>
        <w:rPr>
          <w:rFonts w:ascii="Arial" w:hAnsi="Arial" w:cs="Arial"/>
          <w:sz w:val="22"/>
          <w:szCs w:val="22"/>
        </w:rPr>
      </w:pPr>
      <w:r>
        <w:rPr>
          <w:rFonts w:ascii="Arial" w:hAnsi="Arial" w:cs="Arial"/>
          <w:sz w:val="22"/>
          <w:szCs w:val="22"/>
        </w:rPr>
        <w:t xml:space="preserve">depending whether </w:t>
      </w:r>
      <w:r w:rsidR="001603D7">
        <w:rPr>
          <w:rFonts w:ascii="Arial" w:hAnsi="Arial" w:cs="Arial"/>
          <w:sz w:val="22"/>
          <w:szCs w:val="22"/>
        </w:rPr>
        <w:t xml:space="preserve">the </w:t>
      </w:r>
      <w:r w:rsidR="001603D7" w:rsidRPr="001603D7">
        <w:rPr>
          <w:rFonts w:ascii="Arial" w:hAnsi="Arial" w:cs="Arial"/>
          <w:b/>
          <w:sz w:val="22"/>
          <w:szCs w:val="22"/>
        </w:rPr>
        <w:t>Attributable Works Cancellation Charge</w:t>
      </w:r>
      <w:r>
        <w:rPr>
          <w:rFonts w:ascii="Arial" w:hAnsi="Arial" w:cs="Arial"/>
          <w:sz w:val="22"/>
          <w:szCs w:val="22"/>
        </w:rPr>
        <w:t xml:space="preserve"> is </w:t>
      </w:r>
      <w:r w:rsidR="00284888">
        <w:rPr>
          <w:rFonts w:ascii="Arial" w:hAnsi="Arial" w:cs="Arial"/>
          <w:sz w:val="22"/>
          <w:szCs w:val="22"/>
        </w:rPr>
        <w:t xml:space="preserve">a </w:t>
      </w:r>
      <w:r w:rsidRPr="00BF77EE">
        <w:rPr>
          <w:rFonts w:ascii="Arial" w:hAnsi="Arial" w:cs="Arial"/>
          <w:b/>
          <w:sz w:val="22"/>
          <w:szCs w:val="22"/>
          <w:lang w:val="cy-GB"/>
        </w:rPr>
        <w:t xml:space="preserve">Fixed Cancellation Charge </w:t>
      </w:r>
      <w:r>
        <w:rPr>
          <w:rFonts w:ascii="Arial" w:hAnsi="Arial" w:cs="Arial"/>
          <w:sz w:val="22"/>
          <w:szCs w:val="22"/>
        </w:rPr>
        <w:t xml:space="preserve">or </w:t>
      </w:r>
      <w:r w:rsidR="0050625D">
        <w:rPr>
          <w:rFonts w:ascii="Arial" w:hAnsi="Arial" w:cs="Arial"/>
          <w:b/>
          <w:sz w:val="22"/>
          <w:szCs w:val="22"/>
          <w:lang w:val="cy-GB"/>
        </w:rPr>
        <w:t>Actual Attributable Works</w:t>
      </w:r>
      <w:r w:rsidRPr="00BF77EE">
        <w:rPr>
          <w:rFonts w:ascii="Arial" w:hAnsi="Arial" w:cs="Arial"/>
          <w:b/>
          <w:sz w:val="22"/>
          <w:szCs w:val="22"/>
          <w:lang w:val="cy-GB"/>
        </w:rPr>
        <w:t xml:space="preserve"> Cancellation Charge </w:t>
      </w:r>
      <w:r>
        <w:rPr>
          <w:rFonts w:ascii="Arial" w:hAnsi="Arial" w:cs="Arial"/>
          <w:sz w:val="22"/>
          <w:szCs w:val="22"/>
          <w:lang w:val="cy-GB"/>
        </w:rPr>
        <w:t>(Parag</w:t>
      </w:r>
      <w:r w:rsidR="00C92299">
        <w:rPr>
          <w:rFonts w:ascii="Arial" w:hAnsi="Arial" w:cs="Arial"/>
          <w:sz w:val="22"/>
          <w:szCs w:val="22"/>
          <w:lang w:val="cy-GB"/>
        </w:rPr>
        <w:t>raph</w:t>
      </w:r>
      <w:r w:rsidR="00105EEE">
        <w:rPr>
          <w:rFonts w:ascii="Arial" w:hAnsi="Arial" w:cs="Arial"/>
          <w:sz w:val="22"/>
          <w:szCs w:val="22"/>
          <w:lang w:val="cy-GB"/>
        </w:rPr>
        <w:t>s</w:t>
      </w:r>
      <w:r>
        <w:rPr>
          <w:rFonts w:ascii="Arial" w:hAnsi="Arial" w:cs="Arial"/>
          <w:sz w:val="22"/>
          <w:szCs w:val="22"/>
          <w:lang w:val="cy-GB"/>
        </w:rPr>
        <w:t xml:space="preserve"> </w:t>
      </w:r>
      <w:r w:rsidRPr="00105EEE">
        <w:rPr>
          <w:rFonts w:ascii="Arial" w:hAnsi="Arial" w:cs="Arial"/>
          <w:sz w:val="22"/>
          <w:szCs w:val="22"/>
          <w:lang w:val="cy-GB"/>
        </w:rPr>
        <w:t>3.</w:t>
      </w:r>
      <w:r w:rsidR="001F60F4" w:rsidRPr="00105EEE">
        <w:rPr>
          <w:rFonts w:ascii="Arial" w:hAnsi="Arial" w:cs="Arial"/>
          <w:sz w:val="22"/>
          <w:szCs w:val="22"/>
          <w:lang w:val="cy-GB"/>
        </w:rPr>
        <w:t>5</w:t>
      </w:r>
      <w:r w:rsidR="00105EEE">
        <w:rPr>
          <w:rFonts w:ascii="Arial" w:hAnsi="Arial" w:cs="Arial"/>
          <w:sz w:val="22"/>
          <w:szCs w:val="22"/>
          <w:lang w:val="cy-GB"/>
        </w:rPr>
        <w:t xml:space="preserve"> to 3.7</w:t>
      </w:r>
      <w:r>
        <w:rPr>
          <w:rFonts w:ascii="Arial" w:hAnsi="Arial" w:cs="Arial"/>
          <w:sz w:val="22"/>
          <w:szCs w:val="22"/>
          <w:lang w:val="cy-GB"/>
        </w:rPr>
        <w:t>)</w:t>
      </w:r>
      <w:r w:rsidR="00AD23B5">
        <w:rPr>
          <w:rFonts w:ascii="Arial" w:hAnsi="Arial" w:cs="Arial"/>
          <w:sz w:val="22"/>
          <w:szCs w:val="22"/>
        </w:rPr>
        <w:t>;</w:t>
      </w:r>
    </w:p>
    <w:p w14:paraId="7A0D0D80" w14:textId="77777777" w:rsidR="002B3B64" w:rsidRPr="00030187" w:rsidRDefault="002B3B64" w:rsidP="002B3B64">
      <w:pPr>
        <w:spacing w:line="360" w:lineRule="auto"/>
        <w:jc w:val="both"/>
        <w:rPr>
          <w:rFonts w:ascii="Arial" w:hAnsi="Arial" w:cs="Arial"/>
          <w:sz w:val="22"/>
          <w:szCs w:val="22"/>
        </w:rPr>
      </w:pPr>
    </w:p>
    <w:p w14:paraId="61CBDB6A" w14:textId="1572F331" w:rsidR="00DC2962" w:rsidRDefault="00E9693B" w:rsidP="00E9693B">
      <w:pPr>
        <w:numPr>
          <w:ilvl w:val="0"/>
          <w:numId w:val="7"/>
        </w:numPr>
        <w:spacing w:line="360" w:lineRule="auto"/>
        <w:jc w:val="both"/>
        <w:rPr>
          <w:rFonts w:ascii="Arial" w:hAnsi="Arial" w:cs="Arial"/>
          <w:sz w:val="22"/>
          <w:szCs w:val="22"/>
        </w:rPr>
      </w:pPr>
      <w:r w:rsidRPr="3E5D023F">
        <w:rPr>
          <w:rFonts w:ascii="Arial" w:hAnsi="Arial" w:cs="Arial"/>
          <w:sz w:val="22"/>
          <w:szCs w:val="22"/>
        </w:rPr>
        <w:t>whe</w:t>
      </w:r>
      <w:r w:rsidR="0091776A" w:rsidRPr="3E5D023F">
        <w:rPr>
          <w:rFonts w:ascii="Arial" w:hAnsi="Arial" w:cs="Arial"/>
          <w:sz w:val="22"/>
          <w:szCs w:val="22"/>
        </w:rPr>
        <w:t>re</w:t>
      </w:r>
      <w:r w:rsidRPr="3E5D023F">
        <w:rPr>
          <w:rFonts w:ascii="Arial" w:hAnsi="Arial" w:cs="Arial"/>
          <w:sz w:val="22"/>
          <w:szCs w:val="22"/>
        </w:rPr>
        <w:t xml:space="preserve"> the </w:t>
      </w:r>
      <w:r w:rsidRPr="3E5D023F">
        <w:rPr>
          <w:rFonts w:ascii="Arial" w:hAnsi="Arial" w:cs="Arial"/>
          <w:b/>
          <w:bCs/>
          <w:sz w:val="22"/>
          <w:szCs w:val="22"/>
        </w:rPr>
        <w:t>Transmission Entry Capacity</w:t>
      </w:r>
      <w:del w:id="207" w:author="Martin Cahill" w:date="2026-01-14T15:54:00Z" w16du:dateUtc="2026-01-14T15:54:00Z">
        <w:r w:rsidR="00F942EA" w:rsidRPr="3E5D023F" w:rsidDel="008E4ADE">
          <w:rPr>
            <w:rFonts w:ascii="Arial" w:hAnsi="Arial" w:cs="Arial"/>
            <w:sz w:val="22"/>
            <w:szCs w:val="22"/>
          </w:rPr>
          <w:delText xml:space="preserve"> or</w:delText>
        </w:r>
      </w:del>
      <w:ins w:id="208" w:author="Martin Cahill [NESO]" w:date="2025-09-08T18:21:00Z">
        <w:del w:id="209" w:author="Martin Cahill" w:date="2026-01-14T15:54:00Z" w16du:dateUtc="2026-01-14T15:54:00Z">
          <w:r w:rsidR="00987158" w:rsidRPr="3E5D023F" w:rsidDel="008E4ADE">
            <w:rPr>
              <w:rFonts w:ascii="Arial" w:hAnsi="Arial" w:cs="Arial"/>
              <w:sz w:val="22"/>
              <w:szCs w:val="22"/>
            </w:rPr>
            <w:delText xml:space="preserve"> </w:delText>
          </w:r>
        </w:del>
      </w:ins>
      <w:ins w:id="210" w:author="Martin Cahill [NESO]" w:date="2025-10-17T16:54:00Z">
        <w:del w:id="211" w:author="Martin Cahill" w:date="2026-01-14T15:54:00Z" w16du:dateUtc="2026-01-14T15:54:00Z">
          <w:r w:rsidR="001D5FFD" w:rsidRPr="3E5D023F" w:rsidDel="008E4ADE">
            <w:rPr>
              <w:rFonts w:ascii="Arial" w:hAnsi="Arial" w:cs="Arial"/>
              <w:b/>
              <w:bCs/>
              <w:sz w:val="22"/>
              <w:szCs w:val="22"/>
            </w:rPr>
            <w:delText>Demand Capacity</w:delText>
          </w:r>
        </w:del>
      </w:ins>
      <w:ins w:id="212" w:author="Martin Cahill [NESO]" w:date="2025-10-02T19:50:00Z">
        <w:r w:rsidR="00F879EE" w:rsidRPr="3E5D023F">
          <w:rPr>
            <w:rFonts w:ascii="Arial" w:hAnsi="Arial" w:cs="Arial"/>
            <w:sz w:val="22"/>
            <w:szCs w:val="22"/>
          </w:rPr>
          <w:t xml:space="preserve">  </w:t>
        </w:r>
      </w:ins>
      <w:proofErr w:type="spellStart"/>
      <w:ins w:id="213" w:author="Martin Cahill [NESO]" w:date="2025-10-02T19:51:00Z">
        <w:r w:rsidR="00BD6092" w:rsidRPr="3E5D023F">
          <w:rPr>
            <w:rFonts w:ascii="Arial" w:hAnsi="Arial" w:cs="Arial"/>
            <w:sz w:val="22"/>
            <w:szCs w:val="22"/>
          </w:rPr>
          <w:t>or</w:t>
        </w:r>
      </w:ins>
      <w:del w:id="214" w:author="Martin Cahill [NESO]" w:date="2025-10-02T19:50:00Z">
        <w:r w:rsidRPr="3E5D023F" w:rsidDel="00F942EA">
          <w:rPr>
            <w:rFonts w:ascii="Arial" w:hAnsi="Arial" w:cs="Arial"/>
            <w:sz w:val="22"/>
            <w:szCs w:val="22"/>
          </w:rPr>
          <w:delText xml:space="preserve"> </w:delText>
        </w:r>
      </w:del>
      <w:r w:rsidR="00F942EA" w:rsidRPr="3E5D023F">
        <w:rPr>
          <w:rFonts w:ascii="Arial" w:hAnsi="Arial" w:cs="Arial"/>
          <w:b/>
          <w:bCs/>
          <w:sz w:val="22"/>
          <w:szCs w:val="22"/>
        </w:rPr>
        <w:t>Interconnector</w:t>
      </w:r>
      <w:proofErr w:type="spellEnd"/>
      <w:r w:rsidR="00F942EA" w:rsidRPr="3E5D023F">
        <w:rPr>
          <w:rFonts w:ascii="Arial" w:hAnsi="Arial" w:cs="Arial"/>
          <w:b/>
          <w:bCs/>
          <w:sz w:val="22"/>
          <w:szCs w:val="22"/>
        </w:rPr>
        <w:t xml:space="preserve"> User Commitment Capacity</w:t>
      </w:r>
      <w:ins w:id="215" w:author="Martin Cahill" w:date="2026-01-14T15:54:00Z" w16du:dateUtc="2026-01-14T15:54:00Z">
        <w:r w:rsidR="008E4ADE">
          <w:rPr>
            <w:rFonts w:ascii="Arial" w:hAnsi="Arial" w:cs="Arial"/>
            <w:b/>
            <w:bCs/>
            <w:sz w:val="22"/>
            <w:szCs w:val="22"/>
          </w:rPr>
          <w:t xml:space="preserve"> </w:t>
        </w:r>
      </w:ins>
      <w:ins w:id="216" w:author="Martin Cahill" w:date="2026-01-14T15:55:00Z" w16du:dateUtc="2026-01-14T15:55:00Z">
        <w:r w:rsidR="008E4ADE" w:rsidRPr="3E5D023F">
          <w:rPr>
            <w:rFonts w:ascii="Arial" w:hAnsi="Arial" w:cs="Arial"/>
            <w:sz w:val="22"/>
            <w:szCs w:val="22"/>
          </w:rPr>
          <w:t xml:space="preserve">or </w:t>
        </w:r>
        <w:r w:rsidR="008E4ADE" w:rsidRPr="3E5D023F">
          <w:rPr>
            <w:rFonts w:ascii="Arial" w:hAnsi="Arial" w:cs="Arial"/>
            <w:b/>
            <w:bCs/>
            <w:sz w:val="22"/>
            <w:szCs w:val="22"/>
          </w:rPr>
          <w:t>Demand Capacity</w:t>
        </w:r>
      </w:ins>
      <w:r w:rsidRPr="3E5D023F">
        <w:rPr>
          <w:rFonts w:ascii="Arial" w:hAnsi="Arial" w:cs="Arial"/>
          <w:sz w:val="22"/>
          <w:szCs w:val="22"/>
        </w:rPr>
        <w:t xml:space="preserve"> </w:t>
      </w:r>
      <w:r w:rsidR="00A86A2A" w:rsidRPr="3E5D023F">
        <w:rPr>
          <w:rFonts w:ascii="Arial" w:hAnsi="Arial" w:cs="Arial"/>
          <w:sz w:val="22"/>
          <w:szCs w:val="22"/>
        </w:rPr>
        <w:t xml:space="preserve">is </w:t>
      </w:r>
      <w:proofErr w:type="gramStart"/>
      <w:r w:rsidR="00A86A2A" w:rsidRPr="3E5D023F">
        <w:rPr>
          <w:rFonts w:ascii="Arial" w:hAnsi="Arial" w:cs="Arial"/>
          <w:sz w:val="22"/>
          <w:szCs w:val="22"/>
        </w:rPr>
        <w:t>reduced</w:t>
      </w:r>
      <w:proofErr w:type="gramEnd"/>
      <w:r w:rsidR="00A86A2A" w:rsidRPr="3E5D023F">
        <w:rPr>
          <w:rFonts w:ascii="Arial" w:hAnsi="Arial" w:cs="Arial"/>
          <w:sz w:val="22"/>
          <w:szCs w:val="22"/>
        </w:rPr>
        <w:t xml:space="preserve"> </w:t>
      </w:r>
      <w:r w:rsidR="00232AF8" w:rsidRPr="3E5D023F">
        <w:rPr>
          <w:rFonts w:ascii="Arial" w:hAnsi="Arial" w:cs="Arial"/>
          <w:sz w:val="22"/>
          <w:szCs w:val="22"/>
        </w:rPr>
        <w:t xml:space="preserve">or </w:t>
      </w:r>
      <w:r w:rsidR="00232AF8" w:rsidRPr="3E5D023F">
        <w:rPr>
          <w:rFonts w:ascii="Arial" w:hAnsi="Arial" w:cs="Arial"/>
          <w:b/>
          <w:bCs/>
          <w:sz w:val="22"/>
          <w:szCs w:val="22"/>
        </w:rPr>
        <w:t>Disconnection</w:t>
      </w:r>
      <w:r w:rsidR="00232AF8" w:rsidRPr="3E5D023F">
        <w:rPr>
          <w:rFonts w:ascii="Arial" w:hAnsi="Arial" w:cs="Arial"/>
          <w:sz w:val="22"/>
          <w:szCs w:val="22"/>
        </w:rPr>
        <w:t xml:space="preserve"> occurs </w:t>
      </w:r>
      <w:r w:rsidR="006C5024" w:rsidRPr="3E5D023F">
        <w:rPr>
          <w:rFonts w:ascii="Arial" w:hAnsi="Arial" w:cs="Arial"/>
          <w:sz w:val="22"/>
          <w:szCs w:val="22"/>
        </w:rPr>
        <w:t xml:space="preserve">on or </w:t>
      </w:r>
      <w:r w:rsidRPr="3E5D023F">
        <w:rPr>
          <w:rFonts w:ascii="Arial" w:hAnsi="Arial" w:cs="Arial"/>
          <w:sz w:val="22"/>
          <w:szCs w:val="22"/>
        </w:rPr>
        <w:t>after the</w:t>
      </w:r>
      <w:r w:rsidRPr="3E5D023F">
        <w:rPr>
          <w:rFonts w:ascii="Arial" w:hAnsi="Arial" w:cs="Arial"/>
          <w:b/>
          <w:bCs/>
          <w:sz w:val="22"/>
          <w:szCs w:val="22"/>
        </w:rPr>
        <w:t xml:space="preserve"> Charging Date</w:t>
      </w:r>
      <w:r w:rsidR="004C67E3" w:rsidRPr="3E5D023F">
        <w:rPr>
          <w:rFonts w:ascii="Arial" w:hAnsi="Arial" w:cs="Arial"/>
          <w:b/>
          <w:bCs/>
          <w:sz w:val="22"/>
          <w:szCs w:val="22"/>
        </w:rPr>
        <w:t xml:space="preserve"> </w:t>
      </w:r>
      <w:r w:rsidR="00794EB3" w:rsidRPr="3E5D023F">
        <w:rPr>
          <w:rFonts w:ascii="Arial" w:hAnsi="Arial" w:cs="Arial"/>
          <w:sz w:val="22"/>
          <w:szCs w:val="22"/>
        </w:rPr>
        <w:t>(the “</w:t>
      </w:r>
      <w:r w:rsidR="00794EB3" w:rsidRPr="3E5D023F">
        <w:rPr>
          <w:rFonts w:ascii="Arial" w:hAnsi="Arial" w:cs="Arial"/>
          <w:b/>
          <w:bCs/>
          <w:sz w:val="22"/>
          <w:szCs w:val="22"/>
        </w:rPr>
        <w:t xml:space="preserve">Wider Cancellation </w:t>
      </w:r>
      <w:r w:rsidR="00135384" w:rsidRPr="3E5D023F">
        <w:rPr>
          <w:rFonts w:ascii="Arial" w:hAnsi="Arial" w:cs="Arial"/>
          <w:b/>
          <w:bCs/>
          <w:sz w:val="22"/>
          <w:szCs w:val="22"/>
        </w:rPr>
        <w:t>Charge</w:t>
      </w:r>
      <w:r w:rsidR="00794EB3" w:rsidRPr="3E5D023F">
        <w:rPr>
          <w:rFonts w:ascii="Arial" w:hAnsi="Arial" w:cs="Arial"/>
          <w:sz w:val="22"/>
          <w:szCs w:val="22"/>
        </w:rPr>
        <w:t>”)</w:t>
      </w:r>
      <w:r w:rsidR="00794EB3" w:rsidRPr="3E5D023F">
        <w:rPr>
          <w:rFonts w:ascii="Arial" w:hAnsi="Arial" w:cs="Arial"/>
          <w:b/>
          <w:bCs/>
          <w:sz w:val="22"/>
          <w:szCs w:val="22"/>
        </w:rPr>
        <w:t xml:space="preserve"> </w:t>
      </w:r>
      <w:r w:rsidR="004C67E3" w:rsidRPr="3E5D023F">
        <w:rPr>
          <w:rFonts w:ascii="Arial" w:hAnsi="Arial" w:cs="Arial"/>
          <w:sz w:val="22"/>
          <w:szCs w:val="22"/>
        </w:rPr>
        <w:t xml:space="preserve">(Paragraph </w:t>
      </w:r>
      <w:r w:rsidR="00C92299" w:rsidRPr="3E5D023F">
        <w:rPr>
          <w:rFonts w:ascii="Arial" w:hAnsi="Arial" w:cs="Arial"/>
          <w:sz w:val="22"/>
          <w:szCs w:val="22"/>
        </w:rPr>
        <w:t>3.</w:t>
      </w:r>
      <w:r w:rsidR="00105EEE" w:rsidRPr="3E5D023F">
        <w:rPr>
          <w:rFonts w:ascii="Arial" w:hAnsi="Arial" w:cs="Arial"/>
          <w:sz w:val="22"/>
          <w:szCs w:val="22"/>
        </w:rPr>
        <w:t>8</w:t>
      </w:r>
      <w:r w:rsidR="004C67E3" w:rsidRPr="3E5D023F">
        <w:rPr>
          <w:rFonts w:ascii="Arial" w:hAnsi="Arial" w:cs="Arial"/>
          <w:sz w:val="22"/>
          <w:szCs w:val="22"/>
        </w:rPr>
        <w:t>)</w:t>
      </w:r>
      <w:r w:rsidR="00DC2962" w:rsidRPr="3E5D023F">
        <w:rPr>
          <w:rFonts w:ascii="Arial" w:hAnsi="Arial" w:cs="Arial"/>
          <w:sz w:val="22"/>
          <w:szCs w:val="22"/>
        </w:rPr>
        <w:t>.</w:t>
      </w:r>
    </w:p>
    <w:p w14:paraId="64AD4B58" w14:textId="77777777" w:rsidR="009B33DC" w:rsidRDefault="009B33DC" w:rsidP="0088661B">
      <w:pPr>
        <w:spacing w:line="360" w:lineRule="auto"/>
        <w:jc w:val="both"/>
        <w:rPr>
          <w:rFonts w:ascii="Arial" w:hAnsi="Arial" w:cs="Arial"/>
          <w:sz w:val="22"/>
          <w:szCs w:val="22"/>
        </w:rPr>
      </w:pPr>
    </w:p>
    <w:p w14:paraId="67306700" w14:textId="6D271963" w:rsidR="0088661B" w:rsidRPr="001603D7" w:rsidRDefault="009B33DC" w:rsidP="3E5D023F">
      <w:pPr>
        <w:spacing w:line="360" w:lineRule="auto"/>
        <w:ind w:left="720" w:hanging="720"/>
        <w:jc w:val="both"/>
        <w:rPr>
          <w:rFonts w:ascii="Arial" w:hAnsi="Arial" w:cs="Arial"/>
          <w:i/>
          <w:iCs/>
          <w:sz w:val="22"/>
          <w:szCs w:val="22"/>
          <w:lang w:val="sv-SE"/>
        </w:rPr>
      </w:pPr>
      <w:r w:rsidRPr="3E5D023F">
        <w:rPr>
          <w:rFonts w:ascii="Arial" w:hAnsi="Arial" w:cs="Arial"/>
          <w:b/>
          <w:bCs/>
          <w:sz w:val="22"/>
          <w:szCs w:val="22"/>
        </w:rPr>
        <w:t>3.3</w:t>
      </w:r>
      <w:r>
        <w:tab/>
      </w:r>
      <w:r w:rsidR="0088661B" w:rsidRPr="3E5D023F">
        <w:rPr>
          <w:rFonts w:ascii="Arial" w:hAnsi="Arial" w:cs="Arial"/>
          <w:b/>
          <w:bCs/>
          <w:sz w:val="22"/>
          <w:szCs w:val="22"/>
        </w:rPr>
        <w:t xml:space="preserve">Where the Construction Agreement is terminated or Transmission Entry Capacity </w:t>
      </w:r>
      <w:del w:id="217" w:author="Martin Cahill" w:date="2026-01-14T15:56:00Z" w16du:dateUtc="2026-01-14T15:56:00Z">
        <w:r w:rsidR="0088661B" w:rsidRPr="3E5D023F" w:rsidDel="00356C60">
          <w:rPr>
            <w:rFonts w:ascii="Arial" w:hAnsi="Arial" w:cs="Arial"/>
            <w:b/>
            <w:bCs/>
            <w:sz w:val="22"/>
            <w:szCs w:val="22"/>
          </w:rPr>
          <w:delText>or</w:delText>
        </w:r>
      </w:del>
      <w:ins w:id="218" w:author="Martin Cahill [NESO]" w:date="2025-10-31T16:40:00Z">
        <w:del w:id="219" w:author="Martin Cahill" w:date="2026-01-14T15:56:00Z" w16du:dateUtc="2026-01-14T15:56:00Z">
          <w:r w:rsidR="00745680" w:rsidRPr="3E5D023F" w:rsidDel="00356C60">
            <w:rPr>
              <w:rFonts w:ascii="Arial" w:hAnsi="Arial" w:cs="Arial"/>
              <w:b/>
              <w:bCs/>
              <w:sz w:val="22"/>
              <w:szCs w:val="22"/>
            </w:rPr>
            <w:delText xml:space="preserve"> Demand Capacity </w:delText>
          </w:r>
        </w:del>
        <w:r w:rsidR="00745680" w:rsidRPr="3E5D023F">
          <w:rPr>
            <w:rFonts w:ascii="Arial" w:hAnsi="Arial" w:cs="Arial"/>
            <w:b/>
            <w:bCs/>
            <w:sz w:val="22"/>
            <w:szCs w:val="22"/>
          </w:rPr>
          <w:t>or</w:t>
        </w:r>
      </w:ins>
      <w:r w:rsidR="0088661B" w:rsidRPr="3E5D023F">
        <w:rPr>
          <w:rFonts w:ascii="Arial" w:hAnsi="Arial" w:cs="Arial"/>
          <w:b/>
          <w:bCs/>
          <w:sz w:val="22"/>
          <w:szCs w:val="22"/>
        </w:rPr>
        <w:t xml:space="preserve"> Developer Capacity</w:t>
      </w:r>
      <w:r w:rsidR="00F942EA" w:rsidRPr="3E5D023F">
        <w:rPr>
          <w:rFonts w:ascii="Arial" w:hAnsi="Arial" w:cs="Arial"/>
          <w:b/>
          <w:bCs/>
          <w:sz w:val="22"/>
          <w:szCs w:val="22"/>
        </w:rPr>
        <w:t xml:space="preserve"> or</w:t>
      </w:r>
      <w:r w:rsidR="00F942EA" w:rsidRPr="3E5D023F">
        <w:rPr>
          <w:rFonts w:ascii="Arial" w:hAnsi="Arial" w:cs="Arial"/>
          <w:sz w:val="22"/>
          <w:szCs w:val="22"/>
        </w:rPr>
        <w:t xml:space="preserve"> </w:t>
      </w:r>
      <w:r w:rsidR="00F942EA" w:rsidRPr="3E5D023F">
        <w:rPr>
          <w:rFonts w:ascii="Arial" w:hAnsi="Arial" w:cs="Arial"/>
          <w:b/>
          <w:bCs/>
          <w:sz w:val="22"/>
          <w:szCs w:val="22"/>
        </w:rPr>
        <w:t>Interconnector User Commitment Capacity</w:t>
      </w:r>
      <w:ins w:id="220" w:author="Martin Cahill" w:date="2026-01-14T15:56:00Z" w16du:dateUtc="2026-01-14T15:56:00Z">
        <w:r w:rsidR="00617B8B">
          <w:rPr>
            <w:rFonts w:ascii="Arial" w:hAnsi="Arial" w:cs="Arial"/>
            <w:b/>
            <w:bCs/>
            <w:sz w:val="22"/>
            <w:szCs w:val="22"/>
          </w:rPr>
          <w:t xml:space="preserve"> </w:t>
        </w:r>
        <w:r w:rsidR="00617B8B" w:rsidRPr="3E5D023F">
          <w:rPr>
            <w:rFonts w:ascii="Arial" w:hAnsi="Arial" w:cs="Arial"/>
            <w:b/>
            <w:bCs/>
            <w:sz w:val="22"/>
            <w:szCs w:val="22"/>
          </w:rPr>
          <w:t xml:space="preserve">or Demand </w:t>
        </w:r>
        <w:proofErr w:type="gramStart"/>
        <w:r w:rsidR="00617B8B" w:rsidRPr="3E5D023F">
          <w:rPr>
            <w:rFonts w:ascii="Arial" w:hAnsi="Arial" w:cs="Arial"/>
            <w:b/>
            <w:bCs/>
            <w:sz w:val="22"/>
            <w:szCs w:val="22"/>
          </w:rPr>
          <w:t xml:space="preserve">Capacity </w:t>
        </w:r>
      </w:ins>
      <w:r w:rsidR="0088661B" w:rsidRPr="3E5D023F">
        <w:rPr>
          <w:rFonts w:ascii="Arial" w:hAnsi="Arial" w:cs="Arial"/>
          <w:b/>
          <w:bCs/>
          <w:sz w:val="22"/>
          <w:szCs w:val="22"/>
        </w:rPr>
        <w:t xml:space="preserve"> is</w:t>
      </w:r>
      <w:proofErr w:type="gramEnd"/>
      <w:r w:rsidR="0088661B" w:rsidRPr="3E5D023F">
        <w:rPr>
          <w:rFonts w:ascii="Arial" w:hAnsi="Arial" w:cs="Arial"/>
          <w:b/>
          <w:bCs/>
          <w:sz w:val="22"/>
          <w:szCs w:val="22"/>
        </w:rPr>
        <w:t xml:space="preserve"> reduced </w:t>
      </w:r>
      <w:r w:rsidR="00AC4F7F" w:rsidRPr="3E5D023F">
        <w:rPr>
          <w:rFonts w:ascii="Arial" w:hAnsi="Arial" w:cs="Arial"/>
          <w:b/>
          <w:bCs/>
          <w:sz w:val="22"/>
          <w:szCs w:val="22"/>
        </w:rPr>
        <w:t>before</w:t>
      </w:r>
      <w:r w:rsidR="0088661B" w:rsidRPr="3E5D023F">
        <w:rPr>
          <w:rFonts w:ascii="Arial" w:hAnsi="Arial" w:cs="Arial"/>
          <w:b/>
          <w:bCs/>
          <w:sz w:val="22"/>
          <w:szCs w:val="22"/>
        </w:rPr>
        <w:t xml:space="preserve"> the </w:t>
      </w:r>
      <w:r w:rsidR="00717B76" w:rsidRPr="3E5D023F">
        <w:rPr>
          <w:rFonts w:ascii="Arial" w:hAnsi="Arial" w:cs="Arial"/>
          <w:b/>
          <w:bCs/>
          <w:sz w:val="22"/>
          <w:szCs w:val="22"/>
        </w:rPr>
        <w:t xml:space="preserve">Trigger </w:t>
      </w:r>
      <w:r w:rsidR="0088661B" w:rsidRPr="3E5D023F">
        <w:rPr>
          <w:rFonts w:ascii="Arial" w:hAnsi="Arial" w:cs="Arial"/>
          <w:b/>
          <w:bCs/>
          <w:sz w:val="22"/>
          <w:szCs w:val="22"/>
        </w:rPr>
        <w:t>Date</w:t>
      </w:r>
    </w:p>
    <w:p w14:paraId="46EC6AC1" w14:textId="77777777" w:rsidR="0088661B" w:rsidRDefault="0088661B" w:rsidP="0088661B">
      <w:pPr>
        <w:spacing w:line="360" w:lineRule="auto"/>
        <w:ind w:left="720"/>
        <w:jc w:val="both"/>
        <w:rPr>
          <w:rFonts w:ascii="Arial" w:hAnsi="Arial" w:cs="Arial"/>
          <w:sz w:val="22"/>
          <w:szCs w:val="22"/>
        </w:rPr>
      </w:pPr>
    </w:p>
    <w:p w14:paraId="76C83C56" w14:textId="5441A68D" w:rsidR="00F77E25" w:rsidRPr="00030187" w:rsidRDefault="00CF3952" w:rsidP="0088661B">
      <w:pPr>
        <w:spacing w:line="360" w:lineRule="auto"/>
        <w:ind w:left="720"/>
        <w:jc w:val="both"/>
        <w:rPr>
          <w:rFonts w:ascii="Arial" w:hAnsi="Arial" w:cs="Arial"/>
          <w:sz w:val="22"/>
          <w:szCs w:val="22"/>
        </w:rPr>
      </w:pPr>
      <w:r w:rsidRPr="3E5D023F">
        <w:rPr>
          <w:rFonts w:ascii="Arial" w:hAnsi="Arial" w:cs="Arial"/>
          <w:sz w:val="22"/>
          <w:szCs w:val="22"/>
        </w:rPr>
        <w:t>Where</w:t>
      </w:r>
      <w:r w:rsidR="00140F97" w:rsidRPr="3E5D023F">
        <w:rPr>
          <w:rFonts w:ascii="Arial" w:hAnsi="Arial" w:cs="Arial"/>
          <w:sz w:val="22"/>
          <w:szCs w:val="22"/>
        </w:rPr>
        <w:t xml:space="preserve"> a </w:t>
      </w:r>
      <w:r w:rsidR="00140F97" w:rsidRPr="3E5D023F">
        <w:rPr>
          <w:rFonts w:ascii="Arial" w:hAnsi="Arial" w:cs="Arial"/>
          <w:b/>
          <w:bCs/>
          <w:sz w:val="22"/>
          <w:szCs w:val="22"/>
        </w:rPr>
        <w:t>Construction Agreement</w:t>
      </w:r>
      <w:r w:rsidR="00F21AE4" w:rsidRPr="3E5D023F">
        <w:rPr>
          <w:rFonts w:ascii="Arial" w:hAnsi="Arial" w:cs="Arial"/>
          <w:sz w:val="22"/>
          <w:szCs w:val="22"/>
        </w:rPr>
        <w:t xml:space="preserve"> </w:t>
      </w:r>
      <w:r w:rsidRPr="3E5D023F">
        <w:rPr>
          <w:rFonts w:ascii="Arial" w:hAnsi="Arial" w:cs="Arial"/>
          <w:sz w:val="22"/>
          <w:szCs w:val="22"/>
        </w:rPr>
        <w:t>is</w:t>
      </w:r>
      <w:r w:rsidR="00F21AE4" w:rsidRPr="3E5D023F">
        <w:rPr>
          <w:rFonts w:ascii="Arial" w:hAnsi="Arial" w:cs="Arial"/>
          <w:sz w:val="22"/>
          <w:szCs w:val="22"/>
        </w:rPr>
        <w:t xml:space="preserve"> terminated </w:t>
      </w:r>
      <w:r w:rsidR="00E939F3" w:rsidRPr="3E5D023F">
        <w:rPr>
          <w:rFonts w:ascii="Arial" w:hAnsi="Arial" w:cs="Arial"/>
          <w:sz w:val="22"/>
          <w:szCs w:val="22"/>
        </w:rPr>
        <w:t xml:space="preserve">or </w:t>
      </w:r>
      <w:r w:rsidR="00E939F3" w:rsidRPr="3E5D023F">
        <w:rPr>
          <w:rFonts w:ascii="Arial" w:hAnsi="Arial" w:cs="Arial"/>
          <w:b/>
          <w:bCs/>
          <w:sz w:val="22"/>
          <w:szCs w:val="22"/>
        </w:rPr>
        <w:t>Transmission Entry Capacity</w:t>
      </w:r>
      <w:r w:rsidR="00E939F3" w:rsidRPr="3E5D023F">
        <w:rPr>
          <w:rFonts w:ascii="Arial" w:hAnsi="Arial" w:cs="Arial"/>
          <w:sz w:val="22"/>
          <w:szCs w:val="22"/>
        </w:rPr>
        <w:t xml:space="preserve"> </w:t>
      </w:r>
      <w:r w:rsidRPr="3E5D023F">
        <w:rPr>
          <w:rFonts w:ascii="Arial" w:hAnsi="Arial" w:cs="Arial"/>
          <w:sz w:val="22"/>
          <w:szCs w:val="22"/>
        </w:rPr>
        <w:t xml:space="preserve">is </w:t>
      </w:r>
      <w:r w:rsidR="00E939F3" w:rsidRPr="3E5D023F">
        <w:rPr>
          <w:rFonts w:ascii="Arial" w:hAnsi="Arial" w:cs="Arial"/>
          <w:sz w:val="22"/>
          <w:szCs w:val="22"/>
        </w:rPr>
        <w:t xml:space="preserve">reduced </w:t>
      </w:r>
      <w:del w:id="221" w:author="Martin Cahill" w:date="2026-01-14T15:56:00Z" w16du:dateUtc="2026-01-14T15:56:00Z">
        <w:r w:rsidR="00512253" w:rsidRPr="3E5D023F" w:rsidDel="00617B8B">
          <w:rPr>
            <w:rFonts w:ascii="Arial" w:hAnsi="Arial" w:cs="Arial"/>
            <w:sz w:val="22"/>
            <w:szCs w:val="22"/>
          </w:rPr>
          <w:delText>or</w:delText>
        </w:r>
      </w:del>
      <w:ins w:id="222" w:author="Martin Cahill [NESO]" w:date="2025-09-08T18:22:00Z">
        <w:del w:id="223" w:author="Martin Cahill" w:date="2026-01-14T15:56:00Z" w16du:dateUtc="2026-01-14T15:56:00Z">
          <w:r w:rsidR="00F70C83" w:rsidRPr="3E5D023F" w:rsidDel="00617B8B">
            <w:rPr>
              <w:rFonts w:ascii="Arial" w:hAnsi="Arial" w:cs="Arial"/>
              <w:sz w:val="22"/>
              <w:szCs w:val="22"/>
            </w:rPr>
            <w:delText xml:space="preserve"> </w:delText>
          </w:r>
        </w:del>
      </w:ins>
      <w:ins w:id="224" w:author="Martin Cahill [NESO]" w:date="2025-10-17T16:54:00Z">
        <w:del w:id="225" w:author="Martin Cahill" w:date="2026-01-14T15:56:00Z" w16du:dateUtc="2026-01-14T15:56:00Z">
          <w:r w:rsidR="001D5FFD" w:rsidRPr="3E5D023F" w:rsidDel="00617B8B">
            <w:rPr>
              <w:rFonts w:ascii="Arial" w:hAnsi="Arial" w:cs="Arial"/>
              <w:b/>
              <w:bCs/>
              <w:sz w:val="22"/>
              <w:szCs w:val="22"/>
            </w:rPr>
            <w:delText>Demand Capacity</w:delText>
          </w:r>
        </w:del>
      </w:ins>
      <w:ins w:id="226" w:author="Martin Cahill [NESO]" w:date="2025-09-08T18:22:00Z">
        <w:del w:id="227" w:author="Martin Cahill" w:date="2026-01-14T15:56:00Z" w16du:dateUtc="2026-01-14T15:56:00Z">
          <w:r w:rsidR="00F70C83" w:rsidRPr="3E5D023F" w:rsidDel="00617B8B">
            <w:rPr>
              <w:rFonts w:ascii="Arial" w:hAnsi="Arial" w:cs="Arial"/>
              <w:sz w:val="22"/>
              <w:szCs w:val="22"/>
            </w:rPr>
            <w:delText xml:space="preserve"> </w:delText>
          </w:r>
        </w:del>
        <w:r w:rsidR="00F70C83" w:rsidRPr="3E5D023F">
          <w:rPr>
            <w:rFonts w:ascii="Arial" w:hAnsi="Arial" w:cs="Arial"/>
            <w:sz w:val="22"/>
            <w:szCs w:val="22"/>
          </w:rPr>
          <w:t>or</w:t>
        </w:r>
      </w:ins>
      <w:r w:rsidR="00512253" w:rsidRPr="3E5D023F">
        <w:rPr>
          <w:rFonts w:ascii="Arial" w:hAnsi="Arial" w:cs="Arial"/>
          <w:sz w:val="22"/>
          <w:szCs w:val="22"/>
        </w:rPr>
        <w:t xml:space="preserve"> </w:t>
      </w:r>
      <w:r w:rsidR="00512253" w:rsidRPr="3E5D023F">
        <w:rPr>
          <w:rFonts w:ascii="Arial" w:hAnsi="Arial" w:cs="Arial"/>
          <w:b/>
          <w:bCs/>
          <w:sz w:val="22"/>
          <w:szCs w:val="22"/>
        </w:rPr>
        <w:t>Developer Capacity</w:t>
      </w:r>
      <w:ins w:id="228" w:author="Martin Cahill" w:date="2026-01-14T15:56:00Z" w16du:dateUtc="2026-01-14T15:56:00Z">
        <w:r w:rsidR="00617B8B">
          <w:rPr>
            <w:rFonts w:ascii="Arial" w:hAnsi="Arial" w:cs="Arial"/>
            <w:b/>
            <w:bCs/>
            <w:sz w:val="22"/>
            <w:szCs w:val="22"/>
          </w:rPr>
          <w:t xml:space="preserve"> </w:t>
        </w:r>
        <w:r w:rsidR="00617B8B" w:rsidRPr="3E5D023F">
          <w:rPr>
            <w:rFonts w:ascii="Arial" w:hAnsi="Arial" w:cs="Arial"/>
            <w:sz w:val="22"/>
            <w:szCs w:val="22"/>
          </w:rPr>
          <w:t xml:space="preserve">or </w:t>
        </w:r>
        <w:r w:rsidR="00617B8B" w:rsidRPr="3E5D023F">
          <w:rPr>
            <w:rFonts w:ascii="Arial" w:hAnsi="Arial" w:cs="Arial"/>
            <w:b/>
            <w:bCs/>
            <w:sz w:val="22"/>
            <w:szCs w:val="22"/>
          </w:rPr>
          <w:t>Demand Capacity</w:t>
        </w:r>
      </w:ins>
      <w:r w:rsidR="00512253" w:rsidRPr="3E5D023F">
        <w:rPr>
          <w:rFonts w:ascii="Arial" w:hAnsi="Arial" w:cs="Arial"/>
          <w:b/>
          <w:bCs/>
          <w:sz w:val="22"/>
          <w:szCs w:val="22"/>
        </w:rPr>
        <w:t xml:space="preserve"> </w:t>
      </w:r>
      <w:r w:rsidRPr="3E5D023F">
        <w:rPr>
          <w:rFonts w:ascii="Arial" w:hAnsi="Arial" w:cs="Arial"/>
          <w:sz w:val="22"/>
          <w:szCs w:val="22"/>
        </w:rPr>
        <w:t>is</w:t>
      </w:r>
      <w:r w:rsidRPr="3E5D023F">
        <w:rPr>
          <w:rFonts w:ascii="Arial" w:hAnsi="Arial" w:cs="Arial"/>
          <w:b/>
          <w:bCs/>
          <w:sz w:val="22"/>
          <w:szCs w:val="22"/>
        </w:rPr>
        <w:t xml:space="preserve"> </w:t>
      </w:r>
      <w:proofErr w:type="gramStart"/>
      <w:r w:rsidR="004C67E3" w:rsidRPr="3E5D023F">
        <w:rPr>
          <w:rFonts w:ascii="Arial" w:hAnsi="Arial" w:cs="Arial"/>
          <w:sz w:val="22"/>
          <w:szCs w:val="22"/>
        </w:rPr>
        <w:t>reduced</w:t>
      </w:r>
      <w:proofErr w:type="gramEnd"/>
      <w:r w:rsidR="004C67E3" w:rsidRPr="3E5D023F">
        <w:rPr>
          <w:rFonts w:ascii="Arial" w:hAnsi="Arial" w:cs="Arial"/>
          <w:sz w:val="22"/>
          <w:szCs w:val="22"/>
        </w:rPr>
        <w:t xml:space="preserve"> </w:t>
      </w:r>
      <w:r w:rsidR="00F942EA" w:rsidRPr="3E5D023F">
        <w:rPr>
          <w:rFonts w:ascii="Arial" w:hAnsi="Arial" w:cs="Arial"/>
          <w:sz w:val="22"/>
          <w:szCs w:val="22"/>
        </w:rPr>
        <w:t xml:space="preserve">or </w:t>
      </w:r>
      <w:r w:rsidR="00F942EA" w:rsidRPr="3E5D023F">
        <w:rPr>
          <w:rFonts w:ascii="Arial" w:hAnsi="Arial" w:cs="Arial"/>
          <w:b/>
          <w:bCs/>
          <w:sz w:val="22"/>
          <w:szCs w:val="22"/>
        </w:rPr>
        <w:t xml:space="preserve">Interconnector User Commitment Capacity </w:t>
      </w:r>
      <w:r w:rsidR="00F942EA" w:rsidRPr="3E5D023F">
        <w:rPr>
          <w:rFonts w:ascii="Arial" w:hAnsi="Arial" w:cs="Arial"/>
          <w:sz w:val="22"/>
          <w:szCs w:val="22"/>
        </w:rPr>
        <w:t xml:space="preserve">is reduced </w:t>
      </w:r>
      <w:r w:rsidR="00AC4F7F" w:rsidRPr="3E5D023F">
        <w:rPr>
          <w:rFonts w:ascii="Arial" w:hAnsi="Arial" w:cs="Arial"/>
          <w:sz w:val="22"/>
          <w:szCs w:val="22"/>
        </w:rPr>
        <w:t>before</w:t>
      </w:r>
      <w:r w:rsidR="00140F97" w:rsidRPr="3E5D023F">
        <w:rPr>
          <w:rFonts w:ascii="Arial" w:hAnsi="Arial" w:cs="Arial"/>
          <w:sz w:val="22"/>
          <w:szCs w:val="22"/>
        </w:rPr>
        <w:t xml:space="preserve"> the </w:t>
      </w:r>
      <w:r w:rsidR="00717B76" w:rsidRPr="3E5D023F">
        <w:rPr>
          <w:rFonts w:ascii="Arial" w:hAnsi="Arial" w:cs="Arial"/>
          <w:b/>
          <w:bCs/>
          <w:sz w:val="22"/>
          <w:szCs w:val="22"/>
        </w:rPr>
        <w:t xml:space="preserve">Trigger </w:t>
      </w:r>
      <w:r w:rsidR="00140F97" w:rsidRPr="3E5D023F">
        <w:rPr>
          <w:rFonts w:ascii="Arial" w:hAnsi="Arial" w:cs="Arial"/>
          <w:b/>
          <w:bCs/>
          <w:sz w:val="22"/>
          <w:szCs w:val="22"/>
        </w:rPr>
        <w:t>Date</w:t>
      </w:r>
      <w:r w:rsidR="00A86A2A" w:rsidRPr="3E5D023F">
        <w:rPr>
          <w:rFonts w:ascii="Arial" w:hAnsi="Arial" w:cs="Arial"/>
          <w:b/>
          <w:bCs/>
          <w:sz w:val="22"/>
          <w:szCs w:val="22"/>
        </w:rPr>
        <w:t xml:space="preserve"> </w:t>
      </w:r>
      <w:r w:rsidR="0021515E" w:rsidRPr="3E5D023F">
        <w:rPr>
          <w:rFonts w:ascii="Arial" w:hAnsi="Arial" w:cs="Arial"/>
          <w:sz w:val="22"/>
          <w:szCs w:val="22"/>
        </w:rPr>
        <w:t>the</w:t>
      </w:r>
      <w:r w:rsidR="00140F97" w:rsidRPr="3E5D023F">
        <w:rPr>
          <w:rFonts w:ascii="Arial" w:hAnsi="Arial" w:cs="Arial"/>
          <w:sz w:val="22"/>
          <w:szCs w:val="22"/>
        </w:rPr>
        <w:t xml:space="preserve"> </w:t>
      </w:r>
      <w:r w:rsidR="00140F97" w:rsidRPr="3E5D023F">
        <w:rPr>
          <w:rFonts w:ascii="Arial" w:hAnsi="Arial" w:cs="Arial"/>
          <w:b/>
          <w:bCs/>
          <w:sz w:val="22"/>
          <w:szCs w:val="22"/>
        </w:rPr>
        <w:t xml:space="preserve">Cancellation </w:t>
      </w:r>
      <w:r w:rsidR="009F3FF0" w:rsidRPr="3E5D023F">
        <w:rPr>
          <w:rFonts w:ascii="Arial" w:hAnsi="Arial" w:cs="Arial"/>
          <w:b/>
          <w:bCs/>
          <w:sz w:val="22"/>
          <w:szCs w:val="22"/>
        </w:rPr>
        <w:t xml:space="preserve">Charge </w:t>
      </w:r>
      <w:r w:rsidR="00284888" w:rsidRPr="3E5D023F">
        <w:rPr>
          <w:rFonts w:ascii="Arial" w:hAnsi="Arial" w:cs="Arial"/>
          <w:sz w:val="22"/>
          <w:szCs w:val="22"/>
        </w:rPr>
        <w:t xml:space="preserve">shall be </w:t>
      </w:r>
      <w:r w:rsidR="009F3FF0" w:rsidRPr="3E5D023F">
        <w:rPr>
          <w:rFonts w:ascii="Arial" w:hAnsi="Arial" w:cs="Arial"/>
          <w:sz w:val="22"/>
          <w:szCs w:val="22"/>
        </w:rPr>
        <w:t>calculated as follows</w:t>
      </w:r>
      <w:r w:rsidR="00C67A7E" w:rsidRPr="3E5D023F">
        <w:rPr>
          <w:rFonts w:ascii="Arial" w:hAnsi="Arial" w:cs="Arial"/>
          <w:sz w:val="22"/>
          <w:szCs w:val="22"/>
        </w:rPr>
        <w:t>:</w:t>
      </w:r>
      <w:r w:rsidR="00F77E25" w:rsidRPr="3E5D023F">
        <w:rPr>
          <w:rFonts w:ascii="Arial" w:hAnsi="Arial" w:cs="Arial"/>
          <w:sz w:val="22"/>
          <w:szCs w:val="22"/>
        </w:rPr>
        <w:t xml:space="preserve"> </w:t>
      </w:r>
    </w:p>
    <w:p w14:paraId="7ABFA15B" w14:textId="77777777" w:rsidR="00512253" w:rsidRPr="00030187" w:rsidRDefault="00512253" w:rsidP="006C15A5">
      <w:pPr>
        <w:spacing w:line="360" w:lineRule="auto"/>
        <w:ind w:left="720" w:hanging="720"/>
        <w:jc w:val="both"/>
        <w:rPr>
          <w:rFonts w:ascii="Arial" w:hAnsi="Arial" w:cs="Arial"/>
          <w:sz w:val="22"/>
          <w:szCs w:val="22"/>
        </w:rPr>
      </w:pPr>
    </w:p>
    <w:p w14:paraId="249E127A" w14:textId="77777777" w:rsidR="00717B76" w:rsidRDefault="00F277E3" w:rsidP="00512253">
      <w:pPr>
        <w:spacing w:line="360" w:lineRule="auto"/>
        <w:ind w:left="720"/>
        <w:jc w:val="both"/>
        <w:rPr>
          <w:rFonts w:ascii="Arial" w:hAnsi="Arial" w:cs="Arial"/>
          <w:i/>
          <w:sz w:val="22"/>
          <w:szCs w:val="22"/>
        </w:rPr>
      </w:pPr>
      <w:r w:rsidRPr="00F277E3">
        <w:rPr>
          <w:rFonts w:ascii="Arial" w:hAnsi="Arial" w:cs="Arial"/>
          <w:b/>
          <w:i/>
          <w:sz w:val="22"/>
          <w:szCs w:val="22"/>
        </w:rPr>
        <w:t xml:space="preserve">Cancellation Charge = </w:t>
      </w:r>
      <w:r w:rsidR="00B94A93" w:rsidRPr="00F277E3">
        <w:rPr>
          <w:rFonts w:ascii="Arial" w:hAnsi="Arial" w:cs="Arial"/>
          <w:b/>
          <w:i/>
          <w:sz w:val="22"/>
          <w:szCs w:val="22"/>
        </w:rPr>
        <w:t xml:space="preserve">Attributable Works </w:t>
      </w:r>
      <w:r w:rsidR="009B7F85" w:rsidRPr="00F277E3">
        <w:rPr>
          <w:rFonts w:ascii="Arial" w:hAnsi="Arial" w:cs="Arial"/>
          <w:b/>
          <w:i/>
          <w:sz w:val="22"/>
          <w:szCs w:val="22"/>
        </w:rPr>
        <w:t xml:space="preserve">Cancellation </w:t>
      </w:r>
      <w:r w:rsidR="00054A3B" w:rsidRPr="00F277E3">
        <w:rPr>
          <w:rFonts w:ascii="Arial" w:hAnsi="Arial" w:cs="Arial"/>
          <w:b/>
          <w:i/>
          <w:sz w:val="22"/>
          <w:szCs w:val="22"/>
        </w:rPr>
        <w:t>Charge</w:t>
      </w:r>
      <w:r w:rsidR="00E9308F" w:rsidRPr="00F277E3">
        <w:rPr>
          <w:rFonts w:ascii="Arial" w:hAnsi="Arial" w:cs="Arial"/>
          <w:i/>
          <w:sz w:val="22"/>
          <w:szCs w:val="22"/>
        </w:rPr>
        <w:t xml:space="preserve"> </w:t>
      </w:r>
    </w:p>
    <w:p w14:paraId="5F3793E2" w14:textId="77777777" w:rsidR="00717B76" w:rsidRDefault="00717B76" w:rsidP="00717B76">
      <w:pPr>
        <w:spacing w:line="360" w:lineRule="auto"/>
        <w:jc w:val="both"/>
        <w:rPr>
          <w:rFonts w:ascii="Arial" w:hAnsi="Arial" w:cs="Arial"/>
          <w:i/>
          <w:sz w:val="22"/>
          <w:szCs w:val="22"/>
        </w:rPr>
      </w:pPr>
    </w:p>
    <w:p w14:paraId="72311C77" w14:textId="1FAFCC16" w:rsidR="00717B76" w:rsidRDefault="00717B76" w:rsidP="3E5D023F">
      <w:pPr>
        <w:spacing w:line="360" w:lineRule="auto"/>
        <w:ind w:left="720" w:hanging="720"/>
        <w:jc w:val="both"/>
        <w:rPr>
          <w:rFonts w:ascii="Arial" w:hAnsi="Arial" w:cs="Arial"/>
          <w:b/>
          <w:bCs/>
          <w:sz w:val="22"/>
          <w:szCs w:val="22"/>
        </w:rPr>
      </w:pPr>
      <w:r w:rsidRPr="3E5D023F">
        <w:rPr>
          <w:rFonts w:ascii="Arial" w:hAnsi="Arial" w:cs="Arial"/>
          <w:b/>
          <w:bCs/>
          <w:sz w:val="22"/>
          <w:szCs w:val="22"/>
        </w:rPr>
        <w:t>3.4</w:t>
      </w:r>
      <w:r>
        <w:tab/>
      </w:r>
      <w:r w:rsidRPr="3E5D023F">
        <w:rPr>
          <w:rFonts w:ascii="Arial" w:hAnsi="Arial" w:cs="Arial"/>
          <w:b/>
          <w:bCs/>
          <w:sz w:val="22"/>
          <w:szCs w:val="22"/>
        </w:rPr>
        <w:t xml:space="preserve">Where the Construction Agreement is terminated or Transmission Entry Capacity </w:t>
      </w:r>
      <w:del w:id="229" w:author="Martin Cahill" w:date="2026-01-14T15:56:00Z" w16du:dateUtc="2026-01-14T15:56:00Z">
        <w:r w:rsidRPr="3E5D023F" w:rsidDel="00617B8B">
          <w:rPr>
            <w:rFonts w:ascii="Arial" w:hAnsi="Arial" w:cs="Arial"/>
            <w:b/>
            <w:bCs/>
            <w:sz w:val="22"/>
            <w:szCs w:val="22"/>
          </w:rPr>
          <w:delText xml:space="preserve">or </w:delText>
        </w:r>
      </w:del>
      <w:ins w:id="230" w:author="Martin Cahill [NESO]" w:date="2025-10-17T16:54:00Z">
        <w:del w:id="231" w:author="Martin Cahill" w:date="2026-01-14T15:56:00Z" w16du:dateUtc="2026-01-14T15:56:00Z">
          <w:r w:rsidR="001D5FFD" w:rsidRPr="3E5D023F" w:rsidDel="00617B8B">
            <w:rPr>
              <w:rFonts w:ascii="Arial" w:hAnsi="Arial" w:cs="Arial"/>
              <w:b/>
              <w:bCs/>
              <w:sz w:val="22"/>
              <w:szCs w:val="22"/>
            </w:rPr>
            <w:delText>Demand Capacity</w:delText>
          </w:r>
        </w:del>
      </w:ins>
      <w:ins w:id="232" w:author="Martin Cahill [NESO]" w:date="2025-10-02T19:51:00Z">
        <w:del w:id="233" w:author="Martin Cahill" w:date="2026-01-14T15:56:00Z" w16du:dateUtc="2026-01-14T15:56:00Z">
          <w:r w:rsidR="00BD6092" w:rsidRPr="3E5D023F" w:rsidDel="00617B8B">
            <w:rPr>
              <w:rFonts w:ascii="Arial" w:hAnsi="Arial" w:cs="Arial"/>
              <w:sz w:val="22"/>
              <w:szCs w:val="22"/>
            </w:rPr>
            <w:delText xml:space="preserve"> </w:delText>
          </w:r>
        </w:del>
      </w:ins>
      <w:ins w:id="234" w:author="Martin Cahill [NESO]" w:date="2025-09-08T18:22:00Z">
        <w:r w:rsidR="00FC62A2" w:rsidRPr="3E5D023F">
          <w:rPr>
            <w:rFonts w:ascii="Arial" w:hAnsi="Arial" w:cs="Arial"/>
            <w:sz w:val="22"/>
            <w:szCs w:val="22"/>
            <w:rPrChange w:id="235" w:author="Martin Cahill [NESO]" w:date="2025-10-17T16:54:00Z">
              <w:rPr>
                <w:rFonts w:ascii="Arial" w:hAnsi="Arial" w:cs="Arial"/>
                <w:b/>
                <w:bCs/>
                <w:sz w:val="22"/>
                <w:szCs w:val="22"/>
              </w:rPr>
            </w:rPrChange>
          </w:rPr>
          <w:t>or</w:t>
        </w:r>
        <w:r w:rsidR="00FC62A2" w:rsidRPr="3E5D023F">
          <w:rPr>
            <w:rFonts w:ascii="Arial" w:hAnsi="Arial" w:cs="Arial"/>
            <w:b/>
            <w:bCs/>
            <w:sz w:val="22"/>
            <w:szCs w:val="22"/>
          </w:rPr>
          <w:t xml:space="preserve"> </w:t>
        </w:r>
      </w:ins>
      <w:r w:rsidRPr="3E5D023F">
        <w:rPr>
          <w:rFonts w:ascii="Arial" w:hAnsi="Arial" w:cs="Arial"/>
          <w:b/>
          <w:bCs/>
          <w:sz w:val="22"/>
          <w:szCs w:val="22"/>
        </w:rPr>
        <w:t xml:space="preserve">Developer Capacity </w:t>
      </w:r>
      <w:r w:rsidR="00F942EA" w:rsidRPr="3E5D023F">
        <w:rPr>
          <w:rFonts w:ascii="Arial" w:hAnsi="Arial" w:cs="Arial"/>
          <w:b/>
          <w:bCs/>
          <w:sz w:val="22"/>
          <w:szCs w:val="22"/>
        </w:rPr>
        <w:t>or</w:t>
      </w:r>
      <w:r w:rsidR="00F942EA" w:rsidRPr="3E5D023F">
        <w:rPr>
          <w:rFonts w:ascii="Arial" w:hAnsi="Arial" w:cs="Arial"/>
          <w:sz w:val="22"/>
          <w:szCs w:val="22"/>
        </w:rPr>
        <w:t xml:space="preserve"> </w:t>
      </w:r>
      <w:r w:rsidR="00F942EA" w:rsidRPr="3E5D023F">
        <w:rPr>
          <w:rFonts w:ascii="Arial" w:hAnsi="Arial" w:cs="Arial"/>
          <w:b/>
          <w:bCs/>
          <w:sz w:val="22"/>
          <w:szCs w:val="22"/>
        </w:rPr>
        <w:t>Interconnector User Commitment Capacity</w:t>
      </w:r>
      <w:ins w:id="236" w:author="Martin Cahill" w:date="2026-01-14T15:56:00Z" w16du:dateUtc="2026-01-14T15:56:00Z">
        <w:r w:rsidR="00617B8B">
          <w:rPr>
            <w:rFonts w:ascii="Arial" w:hAnsi="Arial" w:cs="Arial"/>
            <w:b/>
            <w:bCs/>
            <w:sz w:val="22"/>
            <w:szCs w:val="22"/>
          </w:rPr>
          <w:t xml:space="preserve"> </w:t>
        </w:r>
        <w:r w:rsidR="00617B8B" w:rsidRPr="3E5D023F">
          <w:rPr>
            <w:rFonts w:ascii="Arial" w:hAnsi="Arial" w:cs="Arial"/>
            <w:b/>
            <w:bCs/>
            <w:sz w:val="22"/>
            <w:szCs w:val="22"/>
          </w:rPr>
          <w:t>or Demand Capacity</w:t>
        </w:r>
      </w:ins>
      <w:r w:rsidR="00F942EA" w:rsidRPr="3E5D023F">
        <w:rPr>
          <w:rFonts w:ascii="Arial" w:hAnsi="Arial" w:cs="Arial"/>
          <w:b/>
          <w:bCs/>
          <w:sz w:val="22"/>
          <w:szCs w:val="22"/>
        </w:rPr>
        <w:t xml:space="preserve"> </w:t>
      </w:r>
      <w:r w:rsidRPr="3E5D023F">
        <w:rPr>
          <w:rFonts w:ascii="Arial" w:hAnsi="Arial" w:cs="Arial"/>
          <w:b/>
          <w:bCs/>
          <w:sz w:val="22"/>
          <w:szCs w:val="22"/>
        </w:rPr>
        <w:t xml:space="preserve">is reduced </w:t>
      </w:r>
      <w:r w:rsidR="000A25BF" w:rsidRPr="3E5D023F">
        <w:rPr>
          <w:rFonts w:ascii="Arial" w:hAnsi="Arial" w:cs="Arial"/>
          <w:b/>
          <w:bCs/>
          <w:sz w:val="22"/>
          <w:szCs w:val="22"/>
        </w:rPr>
        <w:t xml:space="preserve">on or after the Trigger date but </w:t>
      </w:r>
      <w:r w:rsidR="00AC4F7F" w:rsidRPr="3E5D023F">
        <w:rPr>
          <w:rFonts w:ascii="Arial" w:hAnsi="Arial" w:cs="Arial"/>
          <w:b/>
          <w:bCs/>
          <w:sz w:val="22"/>
          <w:szCs w:val="22"/>
        </w:rPr>
        <w:t>prior to the Charging Date</w:t>
      </w:r>
    </w:p>
    <w:p w14:paraId="611DF97D" w14:textId="77777777" w:rsidR="00AC4F7F" w:rsidRDefault="00AC4F7F" w:rsidP="00AC4F7F">
      <w:pPr>
        <w:spacing w:line="360" w:lineRule="auto"/>
        <w:ind w:left="720" w:hanging="720"/>
        <w:jc w:val="both"/>
        <w:rPr>
          <w:rFonts w:ascii="Arial" w:hAnsi="Arial" w:cs="Arial"/>
          <w:sz w:val="22"/>
          <w:szCs w:val="22"/>
        </w:rPr>
      </w:pPr>
    </w:p>
    <w:p w14:paraId="55F91EC7" w14:textId="5300131E" w:rsidR="00717B76" w:rsidRPr="00030187" w:rsidRDefault="00717B76" w:rsidP="00717B76">
      <w:pPr>
        <w:spacing w:line="360" w:lineRule="auto"/>
        <w:ind w:left="720"/>
        <w:jc w:val="both"/>
        <w:rPr>
          <w:rFonts w:ascii="Arial" w:hAnsi="Arial" w:cs="Arial"/>
          <w:sz w:val="22"/>
          <w:szCs w:val="22"/>
        </w:rPr>
      </w:pPr>
      <w:r w:rsidRPr="3E5D023F">
        <w:rPr>
          <w:rFonts w:ascii="Arial" w:hAnsi="Arial" w:cs="Arial"/>
          <w:sz w:val="22"/>
          <w:szCs w:val="22"/>
        </w:rPr>
        <w:t xml:space="preserve">Where a </w:t>
      </w:r>
      <w:r w:rsidRPr="3E5D023F">
        <w:rPr>
          <w:rFonts w:ascii="Arial" w:hAnsi="Arial" w:cs="Arial"/>
          <w:b/>
          <w:bCs/>
          <w:sz w:val="22"/>
          <w:szCs w:val="22"/>
        </w:rPr>
        <w:t>Construction Agreement</w:t>
      </w:r>
      <w:r w:rsidRPr="3E5D023F">
        <w:rPr>
          <w:rFonts w:ascii="Arial" w:hAnsi="Arial" w:cs="Arial"/>
          <w:sz w:val="22"/>
          <w:szCs w:val="22"/>
        </w:rPr>
        <w:t xml:space="preserve"> is terminated or </w:t>
      </w:r>
      <w:r w:rsidRPr="3E5D023F">
        <w:rPr>
          <w:rFonts w:ascii="Arial" w:hAnsi="Arial" w:cs="Arial"/>
          <w:b/>
          <w:bCs/>
          <w:sz w:val="22"/>
          <w:szCs w:val="22"/>
        </w:rPr>
        <w:t>Transmission Entry Capacity</w:t>
      </w:r>
      <w:r w:rsidRPr="3E5D023F">
        <w:rPr>
          <w:rFonts w:ascii="Arial" w:hAnsi="Arial" w:cs="Arial"/>
          <w:sz w:val="22"/>
          <w:szCs w:val="22"/>
        </w:rPr>
        <w:t xml:space="preserve"> is </w:t>
      </w:r>
      <w:proofErr w:type="gramStart"/>
      <w:r w:rsidRPr="3E5D023F">
        <w:rPr>
          <w:rFonts w:ascii="Arial" w:hAnsi="Arial" w:cs="Arial"/>
          <w:sz w:val="22"/>
          <w:szCs w:val="22"/>
        </w:rPr>
        <w:t>reduced</w:t>
      </w:r>
      <w:proofErr w:type="gramEnd"/>
      <w:r w:rsidRPr="3E5D023F">
        <w:rPr>
          <w:rFonts w:ascii="Arial" w:hAnsi="Arial" w:cs="Arial"/>
          <w:sz w:val="22"/>
          <w:szCs w:val="22"/>
        </w:rPr>
        <w:t xml:space="preserve"> or </w:t>
      </w:r>
      <w:r w:rsidRPr="3E5D023F">
        <w:rPr>
          <w:rFonts w:ascii="Arial" w:hAnsi="Arial" w:cs="Arial"/>
          <w:b/>
          <w:bCs/>
          <w:sz w:val="22"/>
          <w:szCs w:val="22"/>
        </w:rPr>
        <w:t xml:space="preserve">Developer Capacity </w:t>
      </w:r>
      <w:r w:rsidRPr="3E5D023F">
        <w:rPr>
          <w:rFonts w:ascii="Arial" w:hAnsi="Arial" w:cs="Arial"/>
          <w:sz w:val="22"/>
          <w:szCs w:val="22"/>
        </w:rPr>
        <w:t>is</w:t>
      </w:r>
      <w:r w:rsidRPr="3E5D023F">
        <w:rPr>
          <w:rFonts w:ascii="Arial" w:hAnsi="Arial" w:cs="Arial"/>
          <w:b/>
          <w:bCs/>
          <w:sz w:val="22"/>
          <w:szCs w:val="22"/>
        </w:rPr>
        <w:t xml:space="preserve"> </w:t>
      </w:r>
      <w:r w:rsidRPr="3E5D023F">
        <w:rPr>
          <w:rFonts w:ascii="Arial" w:hAnsi="Arial" w:cs="Arial"/>
          <w:sz w:val="22"/>
          <w:szCs w:val="22"/>
        </w:rPr>
        <w:t xml:space="preserve">reduced </w:t>
      </w:r>
      <w:del w:id="237" w:author="Martin Cahill" w:date="2026-01-14T15:57:00Z" w16du:dateUtc="2026-01-14T15:57:00Z">
        <w:r w:rsidR="00F942EA" w:rsidRPr="3E5D023F" w:rsidDel="00617B8B">
          <w:rPr>
            <w:rFonts w:ascii="Arial" w:hAnsi="Arial" w:cs="Arial"/>
            <w:sz w:val="22"/>
            <w:szCs w:val="22"/>
          </w:rPr>
          <w:delText>or</w:delText>
        </w:r>
      </w:del>
      <w:ins w:id="238" w:author="Martin Cahill [NESO]" w:date="2025-09-08T18:23:00Z">
        <w:del w:id="239" w:author="Martin Cahill" w:date="2026-01-14T15:57:00Z" w16du:dateUtc="2026-01-14T15:57:00Z">
          <w:r w:rsidR="00FC62A2" w:rsidRPr="3E5D023F" w:rsidDel="00617B8B">
            <w:rPr>
              <w:rFonts w:ascii="Arial" w:hAnsi="Arial" w:cs="Arial"/>
              <w:sz w:val="22"/>
              <w:szCs w:val="22"/>
            </w:rPr>
            <w:delText xml:space="preserve"> </w:delText>
          </w:r>
        </w:del>
      </w:ins>
      <w:ins w:id="240" w:author="Martin Cahill [NESO]" w:date="2025-10-17T16:54:00Z">
        <w:del w:id="241" w:author="Martin Cahill" w:date="2026-01-14T15:57:00Z" w16du:dateUtc="2026-01-14T15:57:00Z">
          <w:r w:rsidR="001D5FFD" w:rsidRPr="3E5D023F" w:rsidDel="00617B8B">
            <w:rPr>
              <w:rFonts w:ascii="Arial" w:hAnsi="Arial" w:cs="Arial"/>
              <w:b/>
              <w:bCs/>
              <w:sz w:val="22"/>
              <w:szCs w:val="22"/>
            </w:rPr>
            <w:delText>Demand Capacity</w:delText>
          </w:r>
        </w:del>
      </w:ins>
      <w:ins w:id="242" w:author="Martin Cahill [NESO]" w:date="2025-09-08T18:23:00Z">
        <w:del w:id="243" w:author="Martin Cahill" w:date="2026-01-14T15:57:00Z" w16du:dateUtc="2026-01-14T15:57:00Z">
          <w:r w:rsidR="00FC62A2" w:rsidRPr="3E5D023F" w:rsidDel="00617B8B">
            <w:rPr>
              <w:rFonts w:ascii="Arial" w:hAnsi="Arial" w:cs="Arial"/>
              <w:sz w:val="22"/>
              <w:szCs w:val="22"/>
            </w:rPr>
            <w:delText xml:space="preserve"> </w:delText>
          </w:r>
        </w:del>
        <w:r w:rsidR="00FC62A2" w:rsidRPr="3E5D023F">
          <w:rPr>
            <w:rFonts w:ascii="Arial" w:hAnsi="Arial" w:cs="Arial"/>
            <w:sz w:val="22"/>
            <w:szCs w:val="22"/>
          </w:rPr>
          <w:t>or</w:t>
        </w:r>
      </w:ins>
      <w:r w:rsidR="00F942EA" w:rsidRPr="3E5D023F">
        <w:rPr>
          <w:rFonts w:ascii="Arial" w:hAnsi="Arial" w:cs="Arial"/>
          <w:sz w:val="22"/>
          <w:szCs w:val="22"/>
        </w:rPr>
        <w:t xml:space="preserve"> </w:t>
      </w:r>
      <w:r w:rsidR="00F942EA" w:rsidRPr="3E5D023F">
        <w:rPr>
          <w:rFonts w:ascii="Arial" w:hAnsi="Arial" w:cs="Arial"/>
          <w:b/>
          <w:bCs/>
          <w:sz w:val="22"/>
          <w:szCs w:val="22"/>
        </w:rPr>
        <w:t>Interconnector User Commitment Capacity</w:t>
      </w:r>
      <w:ins w:id="244" w:author="Martin Cahill" w:date="2026-01-14T15:57:00Z" w16du:dateUtc="2026-01-14T15:57:00Z">
        <w:r w:rsidR="00617B8B">
          <w:rPr>
            <w:rFonts w:ascii="Arial" w:hAnsi="Arial" w:cs="Arial"/>
            <w:b/>
            <w:bCs/>
            <w:sz w:val="22"/>
            <w:szCs w:val="22"/>
          </w:rPr>
          <w:t xml:space="preserve"> </w:t>
        </w:r>
        <w:r w:rsidR="00617B8B" w:rsidRPr="3E5D023F">
          <w:rPr>
            <w:rFonts w:ascii="Arial" w:hAnsi="Arial" w:cs="Arial"/>
            <w:sz w:val="22"/>
            <w:szCs w:val="22"/>
          </w:rPr>
          <w:t xml:space="preserve">or </w:t>
        </w:r>
        <w:r w:rsidR="00617B8B" w:rsidRPr="3E5D023F">
          <w:rPr>
            <w:rFonts w:ascii="Arial" w:hAnsi="Arial" w:cs="Arial"/>
            <w:b/>
            <w:bCs/>
            <w:sz w:val="22"/>
            <w:szCs w:val="22"/>
          </w:rPr>
          <w:t>Demand Capacity</w:t>
        </w:r>
      </w:ins>
      <w:r w:rsidR="00F942EA" w:rsidRPr="3E5D023F">
        <w:rPr>
          <w:rFonts w:ascii="Arial" w:hAnsi="Arial" w:cs="Arial"/>
          <w:b/>
          <w:bCs/>
          <w:sz w:val="22"/>
          <w:szCs w:val="22"/>
        </w:rPr>
        <w:t xml:space="preserve"> </w:t>
      </w:r>
      <w:r w:rsidR="00F942EA" w:rsidRPr="3E5D023F">
        <w:rPr>
          <w:rFonts w:ascii="Arial" w:hAnsi="Arial" w:cs="Arial"/>
          <w:sz w:val="22"/>
          <w:szCs w:val="22"/>
        </w:rPr>
        <w:t xml:space="preserve">is reduced </w:t>
      </w:r>
      <w:r w:rsidR="000A25BF" w:rsidRPr="3E5D023F">
        <w:rPr>
          <w:rFonts w:ascii="Arial" w:hAnsi="Arial" w:cs="Arial"/>
          <w:sz w:val="22"/>
          <w:szCs w:val="22"/>
        </w:rPr>
        <w:t xml:space="preserve">on or after the Trigger date but </w:t>
      </w:r>
      <w:r w:rsidRPr="3E5D023F">
        <w:rPr>
          <w:rFonts w:ascii="Arial" w:hAnsi="Arial" w:cs="Arial"/>
          <w:sz w:val="22"/>
          <w:szCs w:val="22"/>
        </w:rPr>
        <w:t xml:space="preserve">prior to the </w:t>
      </w:r>
      <w:r w:rsidRPr="3E5D023F">
        <w:rPr>
          <w:rFonts w:ascii="Arial" w:hAnsi="Arial" w:cs="Arial"/>
          <w:b/>
          <w:bCs/>
          <w:sz w:val="22"/>
          <w:szCs w:val="22"/>
        </w:rPr>
        <w:t xml:space="preserve">Charging Date </w:t>
      </w:r>
      <w:r w:rsidRPr="3E5D023F">
        <w:rPr>
          <w:rFonts w:ascii="Arial" w:hAnsi="Arial" w:cs="Arial"/>
          <w:sz w:val="22"/>
          <w:szCs w:val="22"/>
        </w:rPr>
        <w:t xml:space="preserve">the </w:t>
      </w:r>
      <w:r w:rsidRPr="3E5D023F">
        <w:rPr>
          <w:rFonts w:ascii="Arial" w:hAnsi="Arial" w:cs="Arial"/>
          <w:b/>
          <w:bCs/>
          <w:sz w:val="22"/>
          <w:szCs w:val="22"/>
        </w:rPr>
        <w:t xml:space="preserve">Cancellation Charge </w:t>
      </w:r>
      <w:r w:rsidRPr="3E5D023F">
        <w:rPr>
          <w:rFonts w:ascii="Arial" w:hAnsi="Arial" w:cs="Arial"/>
          <w:sz w:val="22"/>
          <w:szCs w:val="22"/>
        </w:rPr>
        <w:t>shall be calculated as follows</w:t>
      </w:r>
      <w:r w:rsidR="00C67A7E" w:rsidRPr="3E5D023F">
        <w:rPr>
          <w:rFonts w:ascii="Arial" w:hAnsi="Arial" w:cs="Arial"/>
          <w:sz w:val="22"/>
          <w:szCs w:val="22"/>
        </w:rPr>
        <w:t>:</w:t>
      </w:r>
    </w:p>
    <w:p w14:paraId="511EA77C" w14:textId="77777777" w:rsidR="00717B76" w:rsidRPr="00030187" w:rsidRDefault="00717B76" w:rsidP="00717B76">
      <w:pPr>
        <w:spacing w:line="360" w:lineRule="auto"/>
        <w:ind w:left="720" w:hanging="720"/>
        <w:jc w:val="both"/>
        <w:rPr>
          <w:rFonts w:ascii="Arial" w:hAnsi="Arial" w:cs="Arial"/>
          <w:sz w:val="22"/>
          <w:szCs w:val="22"/>
        </w:rPr>
      </w:pPr>
    </w:p>
    <w:p w14:paraId="200C2F2B" w14:textId="77777777" w:rsidR="00717B76" w:rsidRDefault="00717B76" w:rsidP="00717B76">
      <w:pPr>
        <w:spacing w:line="360" w:lineRule="auto"/>
        <w:ind w:left="720"/>
        <w:jc w:val="both"/>
        <w:rPr>
          <w:rFonts w:ascii="Arial" w:hAnsi="Arial" w:cs="Arial"/>
          <w:b/>
          <w:i/>
          <w:sz w:val="22"/>
          <w:szCs w:val="22"/>
        </w:rPr>
      </w:pPr>
      <w:r w:rsidRPr="00F277E3">
        <w:rPr>
          <w:rFonts w:ascii="Arial" w:hAnsi="Arial" w:cs="Arial"/>
          <w:b/>
          <w:i/>
          <w:sz w:val="22"/>
          <w:szCs w:val="22"/>
        </w:rPr>
        <w:t>Cancellation Charge = Attributable Works Cancellation Charge</w:t>
      </w:r>
      <w:r w:rsidRPr="00F277E3">
        <w:rPr>
          <w:rFonts w:ascii="Arial" w:hAnsi="Arial" w:cs="Arial"/>
          <w:i/>
          <w:sz w:val="22"/>
          <w:szCs w:val="22"/>
        </w:rPr>
        <w:t xml:space="preserve"> </w:t>
      </w:r>
      <w:r w:rsidR="000A25BF">
        <w:rPr>
          <w:rFonts w:ascii="Arial" w:hAnsi="Arial" w:cs="Arial"/>
          <w:i/>
          <w:sz w:val="22"/>
          <w:szCs w:val="22"/>
        </w:rPr>
        <w:t xml:space="preserve">plus </w:t>
      </w:r>
      <w:r w:rsidRPr="00F277E3">
        <w:rPr>
          <w:rFonts w:ascii="Arial" w:hAnsi="Arial" w:cs="Arial"/>
          <w:b/>
          <w:i/>
          <w:sz w:val="22"/>
          <w:szCs w:val="22"/>
        </w:rPr>
        <w:t>Wider Cancellation Charge</w:t>
      </w:r>
    </w:p>
    <w:p w14:paraId="0E7A4669" w14:textId="77777777" w:rsidR="008A142C" w:rsidRDefault="008A142C" w:rsidP="008A142C">
      <w:pPr>
        <w:spacing w:line="360" w:lineRule="auto"/>
        <w:jc w:val="both"/>
        <w:rPr>
          <w:rFonts w:ascii="Arial" w:hAnsi="Arial" w:cs="Arial"/>
          <w:sz w:val="22"/>
          <w:szCs w:val="22"/>
        </w:rPr>
      </w:pPr>
    </w:p>
    <w:p w14:paraId="03EBF00E" w14:textId="77777777" w:rsidR="00512253" w:rsidRDefault="008A142C" w:rsidP="00417A7A">
      <w:pPr>
        <w:spacing w:line="360" w:lineRule="auto"/>
        <w:jc w:val="both"/>
        <w:rPr>
          <w:rFonts w:ascii="Arial" w:hAnsi="Arial" w:cs="Arial"/>
          <w:sz w:val="22"/>
          <w:szCs w:val="22"/>
        </w:rPr>
      </w:pPr>
      <w:r>
        <w:rPr>
          <w:rFonts w:ascii="Arial" w:hAnsi="Arial" w:cs="Arial"/>
          <w:sz w:val="22"/>
          <w:szCs w:val="22"/>
        </w:rPr>
        <w:t xml:space="preserve">The following Paragraphs set out in detail the </w:t>
      </w:r>
      <w:r w:rsidRPr="00EB25AA">
        <w:rPr>
          <w:rFonts w:ascii="Arial" w:hAnsi="Arial" w:cs="Arial"/>
          <w:b/>
          <w:sz w:val="22"/>
          <w:szCs w:val="22"/>
        </w:rPr>
        <w:t>Attributable Works Cancellation Charge</w:t>
      </w:r>
      <w:r>
        <w:rPr>
          <w:rFonts w:ascii="Arial" w:hAnsi="Arial" w:cs="Arial"/>
          <w:sz w:val="22"/>
          <w:szCs w:val="22"/>
        </w:rPr>
        <w:t xml:space="preserve"> and </w:t>
      </w:r>
      <w:r w:rsidRPr="00EB25AA">
        <w:rPr>
          <w:rFonts w:ascii="Arial" w:hAnsi="Arial" w:cs="Arial"/>
          <w:b/>
          <w:sz w:val="22"/>
          <w:szCs w:val="22"/>
        </w:rPr>
        <w:t>Wider Cancellation Charge</w:t>
      </w:r>
      <w:r>
        <w:rPr>
          <w:rFonts w:ascii="Arial" w:hAnsi="Arial" w:cs="Arial"/>
          <w:sz w:val="22"/>
          <w:szCs w:val="22"/>
        </w:rPr>
        <w:t xml:space="preserve"> and Paragraph 3.7 sets out the above calculation by formula.</w:t>
      </w:r>
    </w:p>
    <w:p w14:paraId="0D650E9F" w14:textId="77777777" w:rsidR="00417A7A" w:rsidRPr="00030187" w:rsidRDefault="00417A7A" w:rsidP="00417A7A">
      <w:pPr>
        <w:spacing w:line="360" w:lineRule="auto"/>
        <w:jc w:val="both"/>
        <w:rPr>
          <w:rFonts w:ascii="Arial" w:hAnsi="Arial" w:cs="Arial"/>
          <w:sz w:val="22"/>
          <w:szCs w:val="22"/>
        </w:rPr>
      </w:pPr>
    </w:p>
    <w:p w14:paraId="78EEB2D0" w14:textId="77777777" w:rsidR="00E248F0" w:rsidRPr="00E248F0" w:rsidRDefault="001603D7" w:rsidP="001603D7">
      <w:pPr>
        <w:spacing w:line="360" w:lineRule="auto"/>
        <w:ind w:left="720" w:hanging="720"/>
        <w:jc w:val="both"/>
        <w:rPr>
          <w:rFonts w:ascii="Arial" w:hAnsi="Arial" w:cs="Arial"/>
          <w:b/>
          <w:sz w:val="22"/>
          <w:szCs w:val="22"/>
        </w:rPr>
      </w:pPr>
      <w:r>
        <w:rPr>
          <w:rFonts w:ascii="Arial" w:hAnsi="Arial" w:cs="Arial"/>
          <w:b/>
          <w:sz w:val="22"/>
          <w:szCs w:val="22"/>
        </w:rPr>
        <w:t>3.</w:t>
      </w:r>
      <w:r w:rsidR="00717B76">
        <w:rPr>
          <w:rFonts w:ascii="Arial" w:hAnsi="Arial" w:cs="Arial"/>
          <w:b/>
          <w:sz w:val="22"/>
          <w:szCs w:val="22"/>
        </w:rPr>
        <w:t>5</w:t>
      </w:r>
      <w:r>
        <w:rPr>
          <w:rFonts w:ascii="Arial" w:hAnsi="Arial" w:cs="Arial"/>
          <w:b/>
          <w:sz w:val="22"/>
          <w:szCs w:val="22"/>
        </w:rPr>
        <w:tab/>
      </w:r>
      <w:r w:rsidR="00C44589">
        <w:rPr>
          <w:rFonts w:ascii="Arial" w:hAnsi="Arial" w:cs="Arial"/>
          <w:b/>
          <w:sz w:val="22"/>
          <w:szCs w:val="22"/>
        </w:rPr>
        <w:t>Attributable Works Cancellation Charge</w:t>
      </w:r>
    </w:p>
    <w:p w14:paraId="784ED995" w14:textId="77777777" w:rsidR="00E248F0" w:rsidRDefault="00E248F0" w:rsidP="00E248F0">
      <w:pPr>
        <w:spacing w:line="360" w:lineRule="auto"/>
        <w:jc w:val="both"/>
        <w:rPr>
          <w:rFonts w:ascii="Arial" w:hAnsi="Arial" w:cs="Arial"/>
          <w:sz w:val="22"/>
          <w:szCs w:val="22"/>
        </w:rPr>
      </w:pPr>
    </w:p>
    <w:p w14:paraId="03FE2B6F" w14:textId="77777777" w:rsidR="002B0F84" w:rsidRDefault="00E248F0" w:rsidP="00E248F0">
      <w:pPr>
        <w:spacing w:line="360" w:lineRule="auto"/>
        <w:ind w:left="720"/>
        <w:jc w:val="both"/>
        <w:rPr>
          <w:rFonts w:ascii="Arial" w:hAnsi="Arial" w:cs="Arial"/>
          <w:sz w:val="22"/>
          <w:szCs w:val="22"/>
        </w:rPr>
      </w:pPr>
      <w:r>
        <w:rPr>
          <w:rFonts w:ascii="Arial" w:hAnsi="Arial" w:cs="Arial"/>
          <w:sz w:val="22"/>
          <w:szCs w:val="22"/>
        </w:rPr>
        <w:t>The</w:t>
      </w:r>
      <w:r w:rsidR="000278E7" w:rsidRPr="00030187">
        <w:rPr>
          <w:rFonts w:ascii="Arial" w:hAnsi="Arial" w:cs="Arial"/>
          <w:sz w:val="22"/>
          <w:szCs w:val="22"/>
        </w:rPr>
        <w:t xml:space="preserve"> </w:t>
      </w:r>
      <w:r w:rsidR="00B94A93">
        <w:rPr>
          <w:rFonts w:ascii="Arial" w:hAnsi="Arial" w:cs="Arial"/>
          <w:b/>
          <w:sz w:val="22"/>
          <w:szCs w:val="22"/>
        </w:rPr>
        <w:t xml:space="preserve">Attributable Works </w:t>
      </w:r>
      <w:r w:rsidR="000278E7" w:rsidRPr="00030187">
        <w:rPr>
          <w:rFonts w:ascii="Arial" w:hAnsi="Arial" w:cs="Arial"/>
          <w:b/>
          <w:sz w:val="22"/>
          <w:szCs w:val="22"/>
        </w:rPr>
        <w:t xml:space="preserve">Cancellation </w:t>
      </w:r>
      <w:r>
        <w:rPr>
          <w:rFonts w:ascii="Arial" w:hAnsi="Arial" w:cs="Arial"/>
          <w:b/>
          <w:sz w:val="22"/>
          <w:szCs w:val="22"/>
        </w:rPr>
        <w:t>Charge</w:t>
      </w:r>
      <w:r w:rsidR="000278E7" w:rsidRPr="00030187">
        <w:rPr>
          <w:rFonts w:ascii="Arial" w:hAnsi="Arial" w:cs="Arial"/>
          <w:sz w:val="22"/>
          <w:szCs w:val="22"/>
        </w:rPr>
        <w:t xml:space="preserve"> </w:t>
      </w:r>
      <w:r w:rsidR="00B94A93">
        <w:rPr>
          <w:rFonts w:ascii="Arial" w:hAnsi="Arial" w:cs="Arial"/>
          <w:sz w:val="22"/>
          <w:szCs w:val="22"/>
        </w:rPr>
        <w:t>can</w:t>
      </w:r>
      <w:r w:rsidR="000278E7" w:rsidRPr="00030187">
        <w:rPr>
          <w:rFonts w:ascii="Arial" w:hAnsi="Arial" w:cs="Arial"/>
          <w:sz w:val="22"/>
          <w:szCs w:val="22"/>
        </w:rPr>
        <w:t xml:space="preserve"> be </w:t>
      </w:r>
      <w:r w:rsidR="002B0F84">
        <w:rPr>
          <w:rFonts w:ascii="Arial" w:hAnsi="Arial" w:cs="Arial"/>
          <w:sz w:val="22"/>
          <w:szCs w:val="22"/>
        </w:rPr>
        <w:t xml:space="preserve">either </w:t>
      </w:r>
      <w:r w:rsidR="000278E7" w:rsidRPr="00030187">
        <w:rPr>
          <w:rFonts w:ascii="Arial" w:hAnsi="Arial" w:cs="Arial"/>
          <w:sz w:val="22"/>
          <w:szCs w:val="22"/>
        </w:rPr>
        <w:t xml:space="preserve">the </w:t>
      </w:r>
      <w:r w:rsidR="000278E7" w:rsidRPr="00030187">
        <w:rPr>
          <w:rFonts w:ascii="Arial" w:hAnsi="Arial" w:cs="Arial"/>
          <w:b/>
          <w:sz w:val="22"/>
          <w:szCs w:val="22"/>
        </w:rPr>
        <w:t xml:space="preserve">Fixed Cancellation </w:t>
      </w:r>
      <w:r>
        <w:rPr>
          <w:rFonts w:ascii="Arial" w:hAnsi="Arial" w:cs="Arial"/>
          <w:b/>
          <w:sz w:val="22"/>
          <w:szCs w:val="22"/>
        </w:rPr>
        <w:t>Charge</w:t>
      </w:r>
      <w:r w:rsidR="00284888">
        <w:rPr>
          <w:rFonts w:ascii="Arial" w:hAnsi="Arial" w:cs="Arial"/>
          <w:b/>
          <w:sz w:val="22"/>
          <w:szCs w:val="22"/>
        </w:rPr>
        <w:t xml:space="preserve"> </w:t>
      </w:r>
      <w:r w:rsidR="000278E7" w:rsidRPr="00030187">
        <w:rPr>
          <w:rFonts w:ascii="Arial" w:hAnsi="Arial" w:cs="Arial"/>
          <w:sz w:val="22"/>
          <w:szCs w:val="22"/>
        </w:rPr>
        <w:t xml:space="preserve">or </w:t>
      </w:r>
      <w:r w:rsidR="002B0F84">
        <w:rPr>
          <w:rFonts w:ascii="Arial" w:hAnsi="Arial" w:cs="Arial"/>
          <w:b/>
          <w:sz w:val="22"/>
          <w:szCs w:val="22"/>
        </w:rPr>
        <w:t>Actual Attributable</w:t>
      </w:r>
      <w:r w:rsidR="00D23C75">
        <w:rPr>
          <w:rFonts w:ascii="Arial" w:hAnsi="Arial" w:cs="Arial"/>
          <w:b/>
          <w:sz w:val="22"/>
          <w:szCs w:val="22"/>
        </w:rPr>
        <w:t xml:space="preserve"> </w:t>
      </w:r>
      <w:r w:rsidR="002B0F84">
        <w:rPr>
          <w:rFonts w:ascii="Arial" w:hAnsi="Arial" w:cs="Arial"/>
          <w:b/>
          <w:sz w:val="22"/>
          <w:szCs w:val="22"/>
        </w:rPr>
        <w:t xml:space="preserve">Works </w:t>
      </w:r>
      <w:r w:rsidR="00D23C75">
        <w:rPr>
          <w:rFonts w:ascii="Arial" w:hAnsi="Arial" w:cs="Arial"/>
          <w:b/>
          <w:sz w:val="22"/>
          <w:szCs w:val="22"/>
        </w:rPr>
        <w:t xml:space="preserve">Cancellation </w:t>
      </w:r>
      <w:r>
        <w:rPr>
          <w:rFonts w:ascii="Arial" w:hAnsi="Arial" w:cs="Arial"/>
          <w:b/>
          <w:sz w:val="22"/>
          <w:szCs w:val="22"/>
        </w:rPr>
        <w:t>Charge</w:t>
      </w:r>
      <w:r w:rsidR="002B0F84">
        <w:rPr>
          <w:rFonts w:ascii="Arial" w:hAnsi="Arial" w:cs="Arial"/>
          <w:sz w:val="22"/>
          <w:szCs w:val="22"/>
        </w:rPr>
        <w:t>.</w:t>
      </w:r>
    </w:p>
    <w:p w14:paraId="48D4F001" w14:textId="77777777" w:rsidR="000278E7" w:rsidRDefault="000278E7" w:rsidP="000278E7">
      <w:pPr>
        <w:spacing w:line="360" w:lineRule="auto"/>
        <w:jc w:val="both"/>
        <w:rPr>
          <w:rFonts w:ascii="Arial" w:hAnsi="Arial" w:cs="Arial"/>
          <w:sz w:val="22"/>
          <w:szCs w:val="22"/>
        </w:rPr>
      </w:pPr>
    </w:p>
    <w:p w14:paraId="2C08366C" w14:textId="77777777" w:rsidR="004E3889" w:rsidRDefault="00DD6161" w:rsidP="00DD6161">
      <w:pPr>
        <w:spacing w:line="360" w:lineRule="auto"/>
        <w:jc w:val="both"/>
        <w:rPr>
          <w:rFonts w:ascii="Arial" w:hAnsi="Arial" w:cs="Arial"/>
          <w:sz w:val="22"/>
          <w:szCs w:val="22"/>
        </w:rPr>
      </w:pPr>
      <w:r>
        <w:rPr>
          <w:rFonts w:ascii="Arial" w:hAnsi="Arial" w:cs="Arial"/>
          <w:b/>
          <w:sz w:val="22"/>
          <w:szCs w:val="22"/>
        </w:rPr>
        <w:t>3.</w:t>
      </w:r>
      <w:r w:rsidR="00717B76">
        <w:rPr>
          <w:rFonts w:ascii="Arial" w:hAnsi="Arial" w:cs="Arial"/>
          <w:b/>
          <w:sz w:val="22"/>
          <w:szCs w:val="22"/>
        </w:rPr>
        <w:t>6</w:t>
      </w:r>
      <w:r>
        <w:rPr>
          <w:rFonts w:ascii="Arial" w:hAnsi="Arial" w:cs="Arial"/>
          <w:b/>
          <w:sz w:val="22"/>
          <w:szCs w:val="22"/>
        </w:rPr>
        <w:tab/>
      </w:r>
      <w:r w:rsidR="004E3889" w:rsidRPr="004E3889">
        <w:rPr>
          <w:rFonts w:ascii="Arial" w:hAnsi="Arial" w:cs="Arial"/>
          <w:b/>
          <w:sz w:val="22"/>
          <w:szCs w:val="22"/>
        </w:rPr>
        <w:t xml:space="preserve">Fixed Cancellation Charge </w:t>
      </w:r>
    </w:p>
    <w:p w14:paraId="521CA1D4" w14:textId="77777777" w:rsidR="004E3889" w:rsidRDefault="004E3889" w:rsidP="004E3889">
      <w:pPr>
        <w:spacing w:line="360" w:lineRule="auto"/>
        <w:ind w:left="720" w:hanging="720"/>
        <w:jc w:val="both"/>
        <w:rPr>
          <w:rFonts w:ascii="Arial" w:hAnsi="Arial" w:cs="Arial"/>
          <w:sz w:val="22"/>
          <w:szCs w:val="22"/>
        </w:rPr>
      </w:pPr>
    </w:p>
    <w:p w14:paraId="2F791EA1" w14:textId="3E0D7356" w:rsidR="00DD6161" w:rsidRDefault="00DD6161" w:rsidP="00DD6161">
      <w:pPr>
        <w:spacing w:line="360" w:lineRule="auto"/>
        <w:ind w:left="720"/>
        <w:jc w:val="both"/>
        <w:rPr>
          <w:rFonts w:ascii="Arial" w:hAnsi="Arial" w:cs="Arial"/>
          <w:sz w:val="22"/>
          <w:szCs w:val="22"/>
        </w:rPr>
      </w:pPr>
      <w:r w:rsidRPr="3E5D023F">
        <w:rPr>
          <w:rFonts w:ascii="Arial" w:hAnsi="Arial" w:cs="Arial"/>
          <w:sz w:val="22"/>
          <w:szCs w:val="22"/>
        </w:rPr>
        <w:t>The</w:t>
      </w:r>
      <w:r w:rsidRPr="3E5D023F">
        <w:rPr>
          <w:rFonts w:ascii="Arial" w:hAnsi="Arial" w:cs="Arial"/>
          <w:b/>
          <w:bCs/>
          <w:sz w:val="22"/>
          <w:szCs w:val="22"/>
        </w:rPr>
        <w:t xml:space="preserve"> </w:t>
      </w:r>
      <w:r w:rsidRPr="3E5D023F">
        <w:rPr>
          <w:rFonts w:ascii="Arial" w:hAnsi="Arial" w:cs="Arial"/>
          <w:sz w:val="22"/>
          <w:szCs w:val="22"/>
        </w:rPr>
        <w:t xml:space="preserve">calculation of the </w:t>
      </w:r>
      <w:r w:rsidRPr="3E5D023F">
        <w:rPr>
          <w:rFonts w:ascii="Arial" w:hAnsi="Arial" w:cs="Arial"/>
          <w:b/>
          <w:bCs/>
          <w:sz w:val="22"/>
          <w:szCs w:val="22"/>
        </w:rPr>
        <w:t xml:space="preserve">Fixed Cancellation Charge </w:t>
      </w:r>
      <w:r w:rsidRPr="3E5D023F">
        <w:rPr>
          <w:rFonts w:ascii="Arial" w:hAnsi="Arial" w:cs="Arial"/>
          <w:sz w:val="22"/>
          <w:szCs w:val="22"/>
        </w:rPr>
        <w:t>is different</w:t>
      </w:r>
      <w:r w:rsidRPr="3E5D023F">
        <w:rPr>
          <w:rFonts w:ascii="Arial" w:hAnsi="Arial" w:cs="Arial"/>
          <w:b/>
          <w:bCs/>
          <w:sz w:val="22"/>
          <w:szCs w:val="22"/>
        </w:rPr>
        <w:t xml:space="preserve"> </w:t>
      </w:r>
      <w:r w:rsidRPr="3E5D023F">
        <w:rPr>
          <w:rFonts w:ascii="Arial" w:hAnsi="Arial" w:cs="Arial"/>
          <w:sz w:val="22"/>
          <w:szCs w:val="22"/>
        </w:rPr>
        <w:t xml:space="preserve">where the </w:t>
      </w:r>
      <w:r w:rsidRPr="3E5D023F">
        <w:rPr>
          <w:rFonts w:ascii="Arial" w:hAnsi="Arial" w:cs="Arial"/>
          <w:b/>
          <w:bCs/>
          <w:sz w:val="22"/>
          <w:szCs w:val="22"/>
        </w:rPr>
        <w:t>Construction Agreement</w:t>
      </w:r>
      <w:r w:rsidRPr="3E5D023F">
        <w:rPr>
          <w:rFonts w:ascii="Arial" w:hAnsi="Arial" w:cs="Arial"/>
          <w:sz w:val="22"/>
          <w:szCs w:val="22"/>
        </w:rPr>
        <w:t xml:space="preserve"> is terminated or </w:t>
      </w:r>
      <w:r w:rsidRPr="3E5D023F">
        <w:rPr>
          <w:rFonts w:ascii="Arial" w:hAnsi="Arial" w:cs="Arial"/>
          <w:b/>
          <w:bCs/>
          <w:sz w:val="22"/>
          <w:szCs w:val="22"/>
        </w:rPr>
        <w:t>Transmission Entry Capacity</w:t>
      </w:r>
      <w:r w:rsidRPr="3E5D023F">
        <w:rPr>
          <w:rFonts w:ascii="Arial" w:hAnsi="Arial" w:cs="Arial"/>
          <w:sz w:val="22"/>
          <w:szCs w:val="22"/>
        </w:rPr>
        <w:t xml:space="preserve"> </w:t>
      </w:r>
      <w:del w:id="245" w:author="Martin Cahill" w:date="2026-01-14T15:57:00Z" w16du:dateUtc="2026-01-14T15:57:00Z">
        <w:r w:rsidRPr="3E5D023F" w:rsidDel="00617B8B">
          <w:rPr>
            <w:rFonts w:ascii="Arial" w:hAnsi="Arial" w:cs="Arial"/>
            <w:sz w:val="22"/>
            <w:szCs w:val="22"/>
          </w:rPr>
          <w:delText>or</w:delText>
        </w:r>
      </w:del>
      <w:ins w:id="246" w:author="Martin Cahill [NESO]" w:date="2025-09-08T18:23:00Z">
        <w:del w:id="247" w:author="Martin Cahill" w:date="2026-01-14T15:57:00Z" w16du:dateUtc="2026-01-14T15:57:00Z">
          <w:r w:rsidR="00C434EB" w:rsidRPr="3E5D023F" w:rsidDel="00617B8B">
            <w:rPr>
              <w:rFonts w:ascii="Arial" w:hAnsi="Arial" w:cs="Arial"/>
              <w:sz w:val="22"/>
              <w:szCs w:val="22"/>
            </w:rPr>
            <w:delText xml:space="preserve"> </w:delText>
          </w:r>
        </w:del>
      </w:ins>
      <w:ins w:id="248" w:author="Martin Cahill [NESO]" w:date="2025-10-17T16:55:00Z">
        <w:del w:id="249" w:author="Martin Cahill" w:date="2026-01-14T15:57:00Z" w16du:dateUtc="2026-01-14T15:57:00Z">
          <w:r w:rsidR="001D5FFD" w:rsidRPr="3E5D023F" w:rsidDel="00617B8B">
            <w:rPr>
              <w:rFonts w:ascii="Arial" w:hAnsi="Arial" w:cs="Arial"/>
              <w:b/>
              <w:bCs/>
              <w:sz w:val="22"/>
              <w:szCs w:val="22"/>
            </w:rPr>
            <w:delText>Demand Capacity</w:delText>
          </w:r>
          <w:r w:rsidR="001D5FFD" w:rsidRPr="3E5D023F" w:rsidDel="00617B8B">
            <w:rPr>
              <w:rFonts w:ascii="Arial" w:hAnsi="Arial" w:cs="Arial"/>
              <w:sz w:val="22"/>
              <w:szCs w:val="22"/>
            </w:rPr>
            <w:delText xml:space="preserve"> </w:delText>
          </w:r>
        </w:del>
      </w:ins>
      <w:ins w:id="250" w:author="Martin Cahill [NESO]" w:date="2025-09-08T18:23:00Z">
        <w:r w:rsidR="00C434EB" w:rsidRPr="3E5D023F">
          <w:rPr>
            <w:rFonts w:ascii="Arial" w:hAnsi="Arial" w:cs="Arial"/>
            <w:sz w:val="22"/>
            <w:szCs w:val="22"/>
          </w:rPr>
          <w:t>or</w:t>
        </w:r>
      </w:ins>
      <w:r w:rsidRPr="3E5D023F">
        <w:rPr>
          <w:rFonts w:ascii="Arial" w:hAnsi="Arial" w:cs="Arial"/>
          <w:sz w:val="22"/>
          <w:szCs w:val="22"/>
        </w:rPr>
        <w:t xml:space="preserve"> </w:t>
      </w:r>
      <w:r w:rsidRPr="3E5D023F">
        <w:rPr>
          <w:rFonts w:ascii="Arial" w:hAnsi="Arial" w:cs="Arial"/>
          <w:b/>
          <w:bCs/>
          <w:sz w:val="22"/>
          <w:szCs w:val="22"/>
        </w:rPr>
        <w:t>Developer Capacity</w:t>
      </w:r>
      <w:r w:rsidRPr="3E5D023F">
        <w:rPr>
          <w:rFonts w:ascii="Arial" w:hAnsi="Arial" w:cs="Arial"/>
          <w:sz w:val="22"/>
          <w:szCs w:val="22"/>
        </w:rPr>
        <w:t xml:space="preserve"> </w:t>
      </w:r>
      <w:r w:rsidR="00F942EA" w:rsidRPr="3E5D023F">
        <w:rPr>
          <w:rFonts w:ascii="Arial" w:hAnsi="Arial" w:cs="Arial"/>
          <w:sz w:val="22"/>
          <w:szCs w:val="22"/>
        </w:rPr>
        <w:t xml:space="preserve">or </w:t>
      </w:r>
      <w:r w:rsidR="00F942EA" w:rsidRPr="3E5D023F">
        <w:rPr>
          <w:rFonts w:ascii="Arial" w:hAnsi="Arial" w:cs="Arial"/>
          <w:b/>
          <w:bCs/>
          <w:sz w:val="22"/>
          <w:szCs w:val="22"/>
        </w:rPr>
        <w:t>Interconnector User Commitment Capacity</w:t>
      </w:r>
      <w:ins w:id="251" w:author="Martin Cahill" w:date="2026-01-14T15:57:00Z" w16du:dateUtc="2026-01-14T15:57:00Z">
        <w:r w:rsidR="00617B8B">
          <w:rPr>
            <w:rFonts w:ascii="Arial" w:hAnsi="Arial" w:cs="Arial"/>
            <w:b/>
            <w:bCs/>
            <w:sz w:val="22"/>
            <w:szCs w:val="22"/>
          </w:rPr>
          <w:t xml:space="preserve"> </w:t>
        </w:r>
        <w:r w:rsidR="00617B8B" w:rsidRPr="3E5D023F">
          <w:rPr>
            <w:rFonts w:ascii="Arial" w:hAnsi="Arial" w:cs="Arial"/>
            <w:sz w:val="22"/>
            <w:szCs w:val="22"/>
          </w:rPr>
          <w:t xml:space="preserve">or </w:t>
        </w:r>
        <w:r w:rsidR="00617B8B" w:rsidRPr="3E5D023F">
          <w:rPr>
            <w:rFonts w:ascii="Arial" w:hAnsi="Arial" w:cs="Arial"/>
            <w:b/>
            <w:bCs/>
            <w:sz w:val="22"/>
            <w:szCs w:val="22"/>
          </w:rPr>
          <w:t>Demand Capacity</w:t>
        </w:r>
      </w:ins>
      <w:r w:rsidR="00F942EA" w:rsidRPr="3E5D023F">
        <w:rPr>
          <w:rFonts w:ascii="Arial" w:hAnsi="Arial" w:cs="Arial"/>
          <w:b/>
          <w:bCs/>
          <w:sz w:val="22"/>
          <w:szCs w:val="22"/>
        </w:rPr>
        <w:t xml:space="preserve"> </w:t>
      </w:r>
      <w:r w:rsidRPr="3E5D023F">
        <w:rPr>
          <w:rFonts w:ascii="Arial" w:hAnsi="Arial" w:cs="Arial"/>
          <w:sz w:val="22"/>
          <w:szCs w:val="22"/>
        </w:rPr>
        <w:t>is reduced before (“</w:t>
      </w:r>
      <w:r w:rsidRPr="3E5D023F">
        <w:rPr>
          <w:rFonts w:ascii="Arial" w:hAnsi="Arial" w:cs="Arial"/>
          <w:b/>
          <w:bCs/>
          <w:sz w:val="22"/>
          <w:szCs w:val="22"/>
        </w:rPr>
        <w:t>Pre Trigger Amount</w:t>
      </w:r>
      <w:r w:rsidRPr="3E5D023F">
        <w:rPr>
          <w:rFonts w:ascii="Arial" w:hAnsi="Arial" w:cs="Arial"/>
          <w:sz w:val="22"/>
          <w:szCs w:val="22"/>
        </w:rPr>
        <w:t xml:space="preserve">”) or on or after the </w:t>
      </w:r>
      <w:r w:rsidRPr="3E5D023F">
        <w:rPr>
          <w:rFonts w:ascii="Arial" w:hAnsi="Arial" w:cs="Arial"/>
          <w:b/>
          <w:bCs/>
          <w:sz w:val="22"/>
          <w:szCs w:val="22"/>
        </w:rPr>
        <w:t>Trigger Date</w:t>
      </w:r>
      <w:r w:rsidRPr="3E5D023F">
        <w:rPr>
          <w:rFonts w:ascii="Arial" w:hAnsi="Arial" w:cs="Arial"/>
          <w:sz w:val="22"/>
          <w:szCs w:val="22"/>
        </w:rPr>
        <w:t xml:space="preserve"> (“</w:t>
      </w:r>
      <w:r w:rsidRPr="3E5D023F">
        <w:rPr>
          <w:rFonts w:ascii="Arial" w:hAnsi="Arial" w:cs="Arial"/>
          <w:b/>
          <w:bCs/>
          <w:sz w:val="22"/>
          <w:szCs w:val="22"/>
        </w:rPr>
        <w:t>Fixed Attributable Works Cancellation Charge</w:t>
      </w:r>
      <w:r w:rsidRPr="3E5D023F">
        <w:rPr>
          <w:rFonts w:ascii="Arial" w:hAnsi="Arial" w:cs="Arial"/>
          <w:sz w:val="22"/>
          <w:szCs w:val="22"/>
        </w:rPr>
        <w:t>”).</w:t>
      </w:r>
    </w:p>
    <w:p w14:paraId="5498CD72" w14:textId="77777777" w:rsidR="006B2E85" w:rsidRDefault="006B2E85" w:rsidP="006B2E85">
      <w:pPr>
        <w:spacing w:line="360" w:lineRule="auto"/>
        <w:ind w:left="1440" w:hanging="720"/>
        <w:jc w:val="both"/>
        <w:rPr>
          <w:rFonts w:ascii="Arial" w:hAnsi="Arial" w:cs="Arial"/>
          <w:b/>
          <w:sz w:val="22"/>
          <w:szCs w:val="22"/>
        </w:rPr>
      </w:pPr>
    </w:p>
    <w:p w14:paraId="050E68C8" w14:textId="77777777" w:rsidR="006B2E85" w:rsidRPr="006B2E85" w:rsidRDefault="006B2E85" w:rsidP="00AC4F7F">
      <w:pPr>
        <w:numPr>
          <w:ilvl w:val="2"/>
          <w:numId w:val="27"/>
        </w:numPr>
        <w:spacing w:line="360" w:lineRule="auto"/>
        <w:jc w:val="both"/>
        <w:rPr>
          <w:rFonts w:ascii="Arial" w:hAnsi="Arial" w:cs="Arial"/>
          <w:b/>
          <w:sz w:val="22"/>
          <w:szCs w:val="22"/>
        </w:rPr>
      </w:pPr>
      <w:r w:rsidRPr="006B2E85">
        <w:rPr>
          <w:rFonts w:ascii="Arial" w:hAnsi="Arial" w:cs="Arial"/>
          <w:b/>
          <w:sz w:val="22"/>
          <w:szCs w:val="22"/>
        </w:rPr>
        <w:t>Pre Trigger Amount</w:t>
      </w:r>
    </w:p>
    <w:p w14:paraId="14D67662" w14:textId="77777777" w:rsidR="006B2E85" w:rsidRDefault="006B2E85" w:rsidP="006B2E85">
      <w:pPr>
        <w:spacing w:line="360" w:lineRule="auto"/>
        <w:ind w:left="720"/>
        <w:jc w:val="both"/>
        <w:rPr>
          <w:rFonts w:ascii="Arial" w:hAnsi="Arial" w:cs="Arial"/>
          <w:sz w:val="22"/>
          <w:szCs w:val="22"/>
        </w:rPr>
      </w:pPr>
    </w:p>
    <w:p w14:paraId="02884A26" w14:textId="59FB60B2" w:rsidR="001603D7" w:rsidRPr="00030187" w:rsidRDefault="001603D7" w:rsidP="00AC4F7F">
      <w:pPr>
        <w:spacing w:line="360" w:lineRule="auto"/>
        <w:ind w:left="720"/>
        <w:jc w:val="both"/>
        <w:rPr>
          <w:rFonts w:ascii="Arial" w:hAnsi="Arial" w:cs="Arial"/>
          <w:sz w:val="22"/>
          <w:szCs w:val="22"/>
        </w:rPr>
      </w:pPr>
      <w:r w:rsidRPr="3E5D023F">
        <w:rPr>
          <w:rFonts w:ascii="Arial" w:hAnsi="Arial" w:cs="Arial"/>
          <w:sz w:val="22"/>
          <w:szCs w:val="22"/>
        </w:rPr>
        <w:t xml:space="preserve">Should a </w:t>
      </w:r>
      <w:r w:rsidRPr="3E5D023F">
        <w:rPr>
          <w:rFonts w:ascii="Arial" w:hAnsi="Arial" w:cs="Arial"/>
          <w:b/>
          <w:bCs/>
          <w:sz w:val="22"/>
          <w:szCs w:val="22"/>
        </w:rPr>
        <w:t>Construction Agreement</w:t>
      </w:r>
      <w:r w:rsidRPr="3E5D023F">
        <w:rPr>
          <w:rFonts w:ascii="Arial" w:hAnsi="Arial" w:cs="Arial"/>
          <w:sz w:val="22"/>
          <w:szCs w:val="22"/>
        </w:rPr>
        <w:t xml:space="preserve"> be terminated, or </w:t>
      </w:r>
      <w:r w:rsidRPr="3E5D023F">
        <w:rPr>
          <w:rFonts w:ascii="Arial" w:hAnsi="Arial" w:cs="Arial"/>
          <w:b/>
          <w:bCs/>
          <w:sz w:val="22"/>
          <w:szCs w:val="22"/>
        </w:rPr>
        <w:t>Transmission Entry Capacity</w:t>
      </w:r>
      <w:r w:rsidRPr="3E5D023F">
        <w:rPr>
          <w:rFonts w:ascii="Arial" w:hAnsi="Arial" w:cs="Arial"/>
          <w:sz w:val="22"/>
          <w:szCs w:val="22"/>
        </w:rPr>
        <w:t xml:space="preserve"> be reduced </w:t>
      </w:r>
      <w:ins w:id="252" w:author="Martin Cahill [NESO]" w:date="2025-10-17T16:55:00Z">
        <w:del w:id="253" w:author="Martin Cahill" w:date="2026-01-14T15:57:00Z" w16du:dateUtc="2026-01-14T15:57:00Z">
          <w:r w:rsidR="001D5FFD" w:rsidRPr="3E5D023F" w:rsidDel="00617B8B">
            <w:rPr>
              <w:rFonts w:ascii="Arial" w:hAnsi="Arial" w:cs="Arial"/>
              <w:b/>
              <w:bCs/>
              <w:sz w:val="22"/>
              <w:szCs w:val="22"/>
            </w:rPr>
            <w:delText>Demand Capacity</w:delText>
          </w:r>
          <w:r w:rsidR="001D5FFD" w:rsidRPr="3E5D023F" w:rsidDel="00617B8B">
            <w:rPr>
              <w:rFonts w:ascii="Arial" w:hAnsi="Arial" w:cs="Arial"/>
              <w:sz w:val="22"/>
              <w:szCs w:val="22"/>
            </w:rPr>
            <w:delText xml:space="preserve"> </w:delText>
          </w:r>
        </w:del>
      </w:ins>
      <w:ins w:id="254" w:author="Martin Cahill [NESO]" w:date="2025-09-08T18:24:00Z">
        <w:del w:id="255" w:author="Martin Cahill" w:date="2026-01-14T15:57:00Z" w16du:dateUtc="2026-01-14T15:57:00Z">
          <w:r w:rsidR="00C3026E" w:rsidRPr="3E5D023F" w:rsidDel="00617B8B">
            <w:rPr>
              <w:rFonts w:ascii="Arial" w:hAnsi="Arial" w:cs="Arial"/>
              <w:sz w:val="22"/>
              <w:szCs w:val="22"/>
            </w:rPr>
            <w:delText>or</w:delText>
          </w:r>
        </w:del>
      </w:ins>
      <w:del w:id="256" w:author="Martin Cahill" w:date="2026-01-14T15:57:00Z" w16du:dateUtc="2026-01-14T15:57:00Z">
        <w:r w:rsidRPr="3E5D023F" w:rsidDel="00617B8B">
          <w:rPr>
            <w:rFonts w:ascii="Arial" w:hAnsi="Arial" w:cs="Arial"/>
            <w:sz w:val="22"/>
            <w:szCs w:val="22"/>
          </w:rPr>
          <w:delText xml:space="preserve"> </w:delText>
        </w:r>
      </w:del>
      <w:r w:rsidRPr="3E5D023F">
        <w:rPr>
          <w:rFonts w:ascii="Arial" w:hAnsi="Arial" w:cs="Arial"/>
          <w:b/>
          <w:bCs/>
          <w:sz w:val="22"/>
          <w:szCs w:val="22"/>
        </w:rPr>
        <w:t>Developer Capacity</w:t>
      </w:r>
      <w:r w:rsidRPr="3E5D023F">
        <w:rPr>
          <w:rFonts w:ascii="Arial" w:hAnsi="Arial" w:cs="Arial"/>
          <w:sz w:val="22"/>
          <w:szCs w:val="22"/>
        </w:rPr>
        <w:t xml:space="preserve"> be reduced </w:t>
      </w:r>
      <w:r w:rsidR="00F942EA" w:rsidRPr="3E5D023F">
        <w:rPr>
          <w:rFonts w:ascii="Arial" w:hAnsi="Arial" w:cs="Arial"/>
          <w:sz w:val="22"/>
          <w:szCs w:val="22"/>
        </w:rPr>
        <w:t xml:space="preserve">or </w:t>
      </w:r>
      <w:r w:rsidR="00F942EA" w:rsidRPr="3E5D023F">
        <w:rPr>
          <w:rFonts w:ascii="Arial" w:hAnsi="Arial" w:cs="Arial"/>
          <w:b/>
          <w:bCs/>
          <w:sz w:val="22"/>
          <w:szCs w:val="22"/>
        </w:rPr>
        <w:t>Interconnector User Commitment Capacity</w:t>
      </w:r>
      <w:ins w:id="257" w:author="Martin Cahill" w:date="2026-01-14T15:58:00Z" w16du:dateUtc="2026-01-14T15:58:00Z">
        <w:r w:rsidR="00617B8B">
          <w:rPr>
            <w:rFonts w:ascii="Arial" w:hAnsi="Arial" w:cs="Arial"/>
            <w:b/>
            <w:bCs/>
            <w:sz w:val="22"/>
            <w:szCs w:val="22"/>
          </w:rPr>
          <w:t xml:space="preserve"> or </w:t>
        </w:r>
        <w:r w:rsidR="00617B8B" w:rsidRPr="3E5D023F">
          <w:rPr>
            <w:rFonts w:ascii="Arial" w:hAnsi="Arial" w:cs="Arial"/>
            <w:b/>
            <w:bCs/>
            <w:sz w:val="22"/>
            <w:szCs w:val="22"/>
          </w:rPr>
          <w:t>Demand Capacity</w:t>
        </w:r>
      </w:ins>
      <w:r w:rsidR="00F942EA" w:rsidRPr="3E5D023F">
        <w:rPr>
          <w:rFonts w:ascii="Arial" w:hAnsi="Arial" w:cs="Arial"/>
          <w:b/>
          <w:bCs/>
          <w:sz w:val="22"/>
          <w:szCs w:val="22"/>
        </w:rPr>
        <w:t xml:space="preserve"> </w:t>
      </w:r>
      <w:r w:rsidR="00F942EA" w:rsidRPr="3E5D023F">
        <w:rPr>
          <w:rFonts w:ascii="Arial" w:hAnsi="Arial" w:cs="Arial"/>
          <w:sz w:val="22"/>
          <w:szCs w:val="22"/>
        </w:rPr>
        <w:t xml:space="preserve">be reduced </w:t>
      </w:r>
      <w:r w:rsidRPr="3E5D023F">
        <w:rPr>
          <w:rFonts w:ascii="Arial" w:hAnsi="Arial" w:cs="Arial"/>
          <w:sz w:val="22"/>
          <w:szCs w:val="22"/>
        </w:rPr>
        <w:t xml:space="preserve">before the </w:t>
      </w:r>
      <w:r w:rsidRPr="3E5D023F">
        <w:rPr>
          <w:rFonts w:ascii="Arial" w:hAnsi="Arial" w:cs="Arial"/>
          <w:b/>
          <w:bCs/>
          <w:sz w:val="22"/>
          <w:szCs w:val="22"/>
        </w:rPr>
        <w:t>Trigger Date</w:t>
      </w:r>
      <w:r w:rsidRPr="3E5D023F">
        <w:rPr>
          <w:rFonts w:ascii="Arial" w:hAnsi="Arial" w:cs="Arial"/>
          <w:sz w:val="22"/>
          <w:szCs w:val="22"/>
        </w:rPr>
        <w:t xml:space="preserve"> the </w:t>
      </w:r>
      <w:r w:rsidR="006B2E85" w:rsidRPr="3E5D023F">
        <w:rPr>
          <w:rFonts w:ascii="Arial" w:hAnsi="Arial" w:cs="Arial"/>
          <w:b/>
          <w:bCs/>
          <w:sz w:val="22"/>
          <w:szCs w:val="22"/>
        </w:rPr>
        <w:t>Fixed C</w:t>
      </w:r>
      <w:r w:rsidRPr="3E5D023F">
        <w:rPr>
          <w:rFonts w:ascii="Arial" w:hAnsi="Arial" w:cs="Arial"/>
          <w:b/>
          <w:bCs/>
          <w:sz w:val="22"/>
          <w:szCs w:val="22"/>
        </w:rPr>
        <w:t>ancellation Charge</w:t>
      </w:r>
      <w:r w:rsidRPr="3E5D023F">
        <w:rPr>
          <w:rFonts w:ascii="Arial" w:hAnsi="Arial" w:cs="Arial"/>
          <w:sz w:val="22"/>
          <w:szCs w:val="22"/>
        </w:rPr>
        <w:t xml:space="preserve"> </w:t>
      </w:r>
      <w:r w:rsidR="006B2E85" w:rsidRPr="3E5D023F">
        <w:rPr>
          <w:rFonts w:ascii="Arial" w:hAnsi="Arial" w:cs="Arial"/>
          <w:sz w:val="22"/>
          <w:szCs w:val="22"/>
        </w:rPr>
        <w:t xml:space="preserve">is the </w:t>
      </w:r>
      <w:r w:rsidR="006B2E85" w:rsidRPr="3E5D023F">
        <w:rPr>
          <w:rFonts w:ascii="Arial" w:hAnsi="Arial" w:cs="Arial"/>
          <w:b/>
          <w:bCs/>
          <w:sz w:val="22"/>
          <w:szCs w:val="22"/>
        </w:rPr>
        <w:t>Pre Trigger Amount</w:t>
      </w:r>
      <w:r w:rsidR="006B2E85" w:rsidRPr="3E5D023F">
        <w:rPr>
          <w:rFonts w:ascii="Arial" w:hAnsi="Arial" w:cs="Arial"/>
          <w:sz w:val="22"/>
          <w:szCs w:val="22"/>
        </w:rPr>
        <w:t xml:space="preserve"> </w:t>
      </w:r>
      <w:r w:rsidRPr="3E5D023F">
        <w:rPr>
          <w:rFonts w:ascii="Arial" w:hAnsi="Arial" w:cs="Arial"/>
          <w:sz w:val="22"/>
          <w:szCs w:val="22"/>
        </w:rPr>
        <w:t xml:space="preserve">calculated as a £/MW figure </w:t>
      </w:r>
      <w:r w:rsidR="00AC4F7F" w:rsidRPr="3E5D023F">
        <w:rPr>
          <w:rFonts w:ascii="Arial" w:hAnsi="Arial" w:cs="Arial"/>
          <w:sz w:val="22"/>
          <w:szCs w:val="22"/>
        </w:rPr>
        <w:t xml:space="preserve">by reference to the </w:t>
      </w:r>
      <w:r w:rsidR="00AC4F7F" w:rsidRPr="3E5D023F">
        <w:rPr>
          <w:rFonts w:ascii="Arial" w:hAnsi="Arial" w:cs="Arial"/>
          <w:b/>
          <w:bCs/>
          <w:sz w:val="22"/>
          <w:szCs w:val="22"/>
        </w:rPr>
        <w:t>Cancellation Charge Profile</w:t>
      </w:r>
      <w:r w:rsidR="00AC4F7F" w:rsidRPr="3E5D023F">
        <w:rPr>
          <w:rFonts w:ascii="Arial" w:hAnsi="Arial" w:cs="Arial"/>
          <w:i/>
          <w:iCs/>
          <w:sz w:val="22"/>
          <w:szCs w:val="22"/>
        </w:rPr>
        <w:t xml:space="preserve"> </w:t>
      </w:r>
      <w:r w:rsidR="00C67A7E" w:rsidRPr="3E5D023F">
        <w:rPr>
          <w:rFonts w:ascii="Arial" w:hAnsi="Arial" w:cs="Arial"/>
          <w:sz w:val="22"/>
          <w:szCs w:val="22"/>
        </w:rPr>
        <w:t xml:space="preserve">and </w:t>
      </w:r>
      <w:r w:rsidR="00AC4F7F" w:rsidRPr="3E5D023F">
        <w:rPr>
          <w:rFonts w:ascii="Arial" w:hAnsi="Arial" w:cs="Arial"/>
          <w:sz w:val="22"/>
          <w:szCs w:val="22"/>
        </w:rPr>
        <w:t>derived in</w:t>
      </w:r>
      <w:r w:rsidR="00AC4F7F" w:rsidRPr="3E5D023F">
        <w:rPr>
          <w:rFonts w:ascii="Arial" w:hAnsi="Arial" w:cs="Arial"/>
          <w:i/>
          <w:iCs/>
          <w:sz w:val="22"/>
          <w:szCs w:val="22"/>
        </w:rPr>
        <w:t xml:space="preserve"> </w:t>
      </w:r>
      <w:r w:rsidR="00AC4F7F" w:rsidRPr="3E5D023F">
        <w:rPr>
          <w:rFonts w:ascii="Arial" w:hAnsi="Arial" w:cs="Arial"/>
          <w:sz w:val="22"/>
          <w:szCs w:val="22"/>
        </w:rPr>
        <w:t>accordance with the formula at Paragraph 3.</w:t>
      </w:r>
      <w:r w:rsidR="00C67A7E" w:rsidRPr="3E5D023F">
        <w:rPr>
          <w:rFonts w:ascii="Arial" w:hAnsi="Arial" w:cs="Arial"/>
          <w:sz w:val="22"/>
          <w:szCs w:val="22"/>
        </w:rPr>
        <w:t>9</w:t>
      </w:r>
      <w:r w:rsidR="00AC4F7F" w:rsidRPr="3E5D023F">
        <w:rPr>
          <w:rFonts w:ascii="Arial" w:hAnsi="Arial" w:cs="Arial"/>
          <w:sz w:val="22"/>
          <w:szCs w:val="22"/>
        </w:rPr>
        <w:t xml:space="preserve"> and set out in the </w:t>
      </w:r>
      <w:r w:rsidR="00AC4F7F" w:rsidRPr="3E5D023F">
        <w:rPr>
          <w:rFonts w:ascii="Arial" w:hAnsi="Arial" w:cs="Arial"/>
          <w:b/>
          <w:bCs/>
          <w:sz w:val="22"/>
          <w:szCs w:val="22"/>
        </w:rPr>
        <w:t xml:space="preserve">Notification of Fixed Cancellation Charge </w:t>
      </w:r>
      <w:r w:rsidR="00AC4F7F" w:rsidRPr="3E5D023F">
        <w:rPr>
          <w:rFonts w:ascii="Arial" w:hAnsi="Arial" w:cs="Arial"/>
          <w:sz w:val="22"/>
          <w:szCs w:val="22"/>
        </w:rPr>
        <w:t>by reference to which an election is made in accordance with Paragraph 7</w:t>
      </w:r>
      <w:r w:rsidRPr="3E5D023F">
        <w:rPr>
          <w:rFonts w:ascii="Arial" w:hAnsi="Arial" w:cs="Arial"/>
          <w:sz w:val="22"/>
          <w:szCs w:val="22"/>
        </w:rPr>
        <w:t xml:space="preserve">: </w:t>
      </w:r>
    </w:p>
    <w:p w14:paraId="41913E4A" w14:textId="77777777" w:rsidR="00DD6161" w:rsidRDefault="00DD6161" w:rsidP="001603D7">
      <w:pPr>
        <w:spacing w:line="360" w:lineRule="auto"/>
        <w:ind w:left="1440" w:hanging="720"/>
        <w:jc w:val="both"/>
        <w:rPr>
          <w:rFonts w:ascii="Arial" w:hAnsi="Arial" w:cs="Arial"/>
          <w:i/>
          <w:sz w:val="22"/>
          <w:szCs w:val="22"/>
          <w:lang w:val="sv-SE"/>
        </w:rPr>
      </w:pPr>
    </w:p>
    <w:p w14:paraId="7C0F7659" w14:textId="77777777" w:rsidR="006B2E85" w:rsidRDefault="006B2E85" w:rsidP="00AC4F7F">
      <w:pPr>
        <w:numPr>
          <w:ilvl w:val="2"/>
          <w:numId w:val="27"/>
        </w:numPr>
        <w:spacing w:line="360" w:lineRule="auto"/>
        <w:jc w:val="both"/>
        <w:rPr>
          <w:rFonts w:ascii="Arial" w:hAnsi="Arial" w:cs="Arial"/>
          <w:sz w:val="22"/>
          <w:szCs w:val="22"/>
        </w:rPr>
      </w:pPr>
      <w:r w:rsidRPr="00454083">
        <w:rPr>
          <w:rFonts w:ascii="Arial" w:hAnsi="Arial" w:cs="Arial"/>
          <w:b/>
          <w:sz w:val="22"/>
          <w:szCs w:val="22"/>
        </w:rPr>
        <w:t>Fixed</w:t>
      </w:r>
      <w:r>
        <w:rPr>
          <w:rFonts w:ascii="Arial" w:hAnsi="Arial" w:cs="Arial"/>
          <w:sz w:val="22"/>
          <w:szCs w:val="22"/>
        </w:rPr>
        <w:t xml:space="preserve"> </w:t>
      </w:r>
      <w:r>
        <w:rPr>
          <w:rFonts w:ascii="Arial" w:hAnsi="Arial" w:cs="Arial"/>
          <w:b/>
          <w:sz w:val="22"/>
          <w:szCs w:val="22"/>
        </w:rPr>
        <w:t xml:space="preserve">Attributable Works </w:t>
      </w:r>
      <w:r w:rsidRPr="0031012D">
        <w:rPr>
          <w:rFonts w:ascii="Arial" w:hAnsi="Arial" w:cs="Arial"/>
          <w:b/>
          <w:sz w:val="22"/>
          <w:szCs w:val="22"/>
        </w:rPr>
        <w:t>Cancellation Charge</w:t>
      </w:r>
      <w:r w:rsidRPr="00030187">
        <w:rPr>
          <w:rFonts w:ascii="Arial" w:hAnsi="Arial" w:cs="Arial"/>
          <w:sz w:val="22"/>
          <w:szCs w:val="22"/>
        </w:rPr>
        <w:t xml:space="preserve"> </w:t>
      </w:r>
    </w:p>
    <w:p w14:paraId="783C2086" w14:textId="77777777" w:rsidR="006B2E85" w:rsidRDefault="006B2E85" w:rsidP="006B2E85">
      <w:pPr>
        <w:spacing w:line="360" w:lineRule="auto"/>
        <w:ind w:left="720"/>
        <w:jc w:val="both"/>
        <w:rPr>
          <w:rFonts w:ascii="Arial" w:hAnsi="Arial" w:cs="Arial"/>
          <w:sz w:val="22"/>
          <w:szCs w:val="22"/>
        </w:rPr>
      </w:pPr>
    </w:p>
    <w:p w14:paraId="35B8BFF9" w14:textId="112E739D" w:rsidR="006B2E85" w:rsidRPr="006B2E85" w:rsidRDefault="006B2E85" w:rsidP="3E5D023F">
      <w:pPr>
        <w:spacing w:line="360" w:lineRule="auto"/>
        <w:ind w:left="700" w:firstLine="20"/>
        <w:jc w:val="both"/>
        <w:rPr>
          <w:rFonts w:ascii="Arial" w:hAnsi="Arial" w:cs="Arial"/>
          <w:b/>
          <w:bCs/>
          <w:sz w:val="22"/>
          <w:szCs w:val="22"/>
        </w:rPr>
      </w:pPr>
      <w:r w:rsidRPr="3E5D023F">
        <w:rPr>
          <w:rFonts w:ascii="Arial" w:hAnsi="Arial" w:cs="Arial"/>
          <w:sz w:val="22"/>
          <w:szCs w:val="22"/>
        </w:rPr>
        <w:t xml:space="preserve">Where a </w:t>
      </w:r>
      <w:r w:rsidRPr="3E5D023F">
        <w:rPr>
          <w:rFonts w:ascii="Arial" w:hAnsi="Arial" w:cs="Arial"/>
          <w:b/>
          <w:bCs/>
          <w:sz w:val="22"/>
          <w:szCs w:val="22"/>
        </w:rPr>
        <w:t>Construction Agreement</w:t>
      </w:r>
      <w:r w:rsidRPr="3E5D023F">
        <w:rPr>
          <w:rFonts w:ascii="Arial" w:hAnsi="Arial" w:cs="Arial"/>
          <w:sz w:val="22"/>
          <w:szCs w:val="22"/>
        </w:rPr>
        <w:t xml:space="preserve"> is terminated or </w:t>
      </w:r>
      <w:r w:rsidRPr="3E5D023F">
        <w:rPr>
          <w:rFonts w:ascii="Arial" w:hAnsi="Arial" w:cs="Arial"/>
          <w:b/>
          <w:bCs/>
          <w:sz w:val="22"/>
          <w:szCs w:val="22"/>
        </w:rPr>
        <w:t>Transmission Entry Capacity</w:t>
      </w:r>
      <w:r w:rsidRPr="3E5D023F">
        <w:rPr>
          <w:rFonts w:ascii="Arial" w:hAnsi="Arial" w:cs="Arial"/>
          <w:sz w:val="22"/>
          <w:szCs w:val="22"/>
        </w:rPr>
        <w:t xml:space="preserve"> is reduced </w:t>
      </w:r>
      <w:del w:id="258" w:author="Martin Cahill" w:date="2026-01-14T15:58:00Z" w16du:dateUtc="2026-01-14T15:58:00Z">
        <w:r w:rsidRPr="3E5D023F" w:rsidDel="00617B8B">
          <w:rPr>
            <w:rFonts w:ascii="Arial" w:hAnsi="Arial" w:cs="Arial"/>
            <w:sz w:val="22"/>
            <w:szCs w:val="22"/>
          </w:rPr>
          <w:delText>or</w:delText>
        </w:r>
      </w:del>
      <w:ins w:id="259" w:author="Martin Cahill [NESO]" w:date="2025-09-08T18:24:00Z">
        <w:del w:id="260" w:author="Martin Cahill" w:date="2026-01-14T15:58:00Z" w16du:dateUtc="2026-01-14T15:58:00Z">
          <w:r w:rsidR="00C3026E" w:rsidRPr="3E5D023F" w:rsidDel="00617B8B">
            <w:rPr>
              <w:rFonts w:ascii="Arial" w:hAnsi="Arial" w:cs="Arial"/>
              <w:sz w:val="22"/>
              <w:szCs w:val="22"/>
            </w:rPr>
            <w:delText xml:space="preserve"> </w:delText>
          </w:r>
        </w:del>
      </w:ins>
      <w:ins w:id="261" w:author="Martin Cahill [NESO]" w:date="2025-10-17T16:55:00Z">
        <w:del w:id="262" w:author="Martin Cahill" w:date="2026-01-14T15:58:00Z" w16du:dateUtc="2026-01-14T15:58:00Z">
          <w:r w:rsidR="001D5FFD" w:rsidRPr="3E5D023F" w:rsidDel="00617B8B">
            <w:rPr>
              <w:rFonts w:ascii="Arial" w:hAnsi="Arial" w:cs="Arial"/>
              <w:b/>
              <w:bCs/>
              <w:sz w:val="22"/>
              <w:szCs w:val="22"/>
            </w:rPr>
            <w:delText>Demand Capacity</w:delText>
          </w:r>
        </w:del>
      </w:ins>
      <w:ins w:id="263" w:author="Martin Cahill [NESO]" w:date="2025-09-08T18:24:00Z">
        <w:del w:id="264" w:author="Martin Cahill" w:date="2026-01-14T15:58:00Z" w16du:dateUtc="2026-01-14T15:58:00Z">
          <w:r w:rsidR="00C3026E" w:rsidRPr="3E5D023F" w:rsidDel="00617B8B">
            <w:rPr>
              <w:rFonts w:ascii="Arial" w:hAnsi="Arial" w:cs="Arial"/>
              <w:sz w:val="22"/>
              <w:szCs w:val="22"/>
            </w:rPr>
            <w:delText xml:space="preserve"> </w:delText>
          </w:r>
        </w:del>
        <w:r w:rsidR="00C3026E" w:rsidRPr="3E5D023F">
          <w:rPr>
            <w:rFonts w:ascii="Arial" w:hAnsi="Arial" w:cs="Arial"/>
            <w:sz w:val="22"/>
            <w:szCs w:val="22"/>
          </w:rPr>
          <w:t>or</w:t>
        </w:r>
      </w:ins>
      <w:r w:rsidRPr="3E5D023F">
        <w:rPr>
          <w:rFonts w:ascii="Arial" w:hAnsi="Arial" w:cs="Arial"/>
          <w:sz w:val="22"/>
          <w:szCs w:val="22"/>
        </w:rPr>
        <w:t xml:space="preserve"> </w:t>
      </w:r>
      <w:r w:rsidRPr="3E5D023F">
        <w:rPr>
          <w:rFonts w:ascii="Arial" w:hAnsi="Arial" w:cs="Arial"/>
          <w:b/>
          <w:bCs/>
          <w:sz w:val="22"/>
          <w:szCs w:val="22"/>
        </w:rPr>
        <w:t xml:space="preserve">Developer Capacity </w:t>
      </w:r>
      <w:r w:rsidRPr="3E5D023F">
        <w:rPr>
          <w:rFonts w:ascii="Arial" w:hAnsi="Arial" w:cs="Arial"/>
          <w:sz w:val="22"/>
          <w:szCs w:val="22"/>
        </w:rPr>
        <w:t>is</w:t>
      </w:r>
      <w:r w:rsidRPr="3E5D023F">
        <w:rPr>
          <w:rFonts w:ascii="Arial" w:hAnsi="Arial" w:cs="Arial"/>
          <w:b/>
          <w:bCs/>
          <w:sz w:val="22"/>
          <w:szCs w:val="22"/>
        </w:rPr>
        <w:t xml:space="preserve"> </w:t>
      </w:r>
      <w:proofErr w:type="gramStart"/>
      <w:r w:rsidRPr="3E5D023F">
        <w:rPr>
          <w:rFonts w:ascii="Arial" w:hAnsi="Arial" w:cs="Arial"/>
          <w:sz w:val="22"/>
          <w:szCs w:val="22"/>
        </w:rPr>
        <w:t>reduced</w:t>
      </w:r>
      <w:proofErr w:type="gramEnd"/>
      <w:r w:rsidRPr="3E5D023F">
        <w:rPr>
          <w:rFonts w:ascii="Arial" w:hAnsi="Arial" w:cs="Arial"/>
          <w:sz w:val="22"/>
          <w:szCs w:val="22"/>
        </w:rPr>
        <w:t xml:space="preserve"> </w:t>
      </w:r>
      <w:r w:rsidR="00F942EA" w:rsidRPr="3E5D023F">
        <w:rPr>
          <w:rFonts w:ascii="Arial" w:hAnsi="Arial" w:cs="Arial"/>
          <w:sz w:val="22"/>
          <w:szCs w:val="22"/>
        </w:rPr>
        <w:t xml:space="preserve">or </w:t>
      </w:r>
      <w:r w:rsidR="00F942EA" w:rsidRPr="3E5D023F">
        <w:rPr>
          <w:rFonts w:ascii="Arial" w:hAnsi="Arial" w:cs="Arial"/>
          <w:b/>
          <w:bCs/>
          <w:sz w:val="22"/>
          <w:szCs w:val="22"/>
        </w:rPr>
        <w:t>Interconnector User Commitment Capacity</w:t>
      </w:r>
      <w:ins w:id="265" w:author="Martin Cahill" w:date="2026-01-14T15:58:00Z" w16du:dateUtc="2026-01-14T15:58:00Z">
        <w:r w:rsidR="00617B8B">
          <w:rPr>
            <w:rFonts w:ascii="Arial" w:hAnsi="Arial" w:cs="Arial"/>
            <w:b/>
            <w:bCs/>
            <w:sz w:val="22"/>
            <w:szCs w:val="22"/>
          </w:rPr>
          <w:t xml:space="preserve"> </w:t>
        </w:r>
        <w:r w:rsidR="00617B8B" w:rsidRPr="3E5D023F">
          <w:rPr>
            <w:rFonts w:ascii="Arial" w:hAnsi="Arial" w:cs="Arial"/>
            <w:sz w:val="22"/>
            <w:szCs w:val="22"/>
          </w:rPr>
          <w:t xml:space="preserve">or </w:t>
        </w:r>
        <w:r w:rsidR="00617B8B" w:rsidRPr="3E5D023F">
          <w:rPr>
            <w:rFonts w:ascii="Arial" w:hAnsi="Arial" w:cs="Arial"/>
            <w:b/>
            <w:bCs/>
            <w:sz w:val="22"/>
            <w:szCs w:val="22"/>
          </w:rPr>
          <w:t xml:space="preserve">Demand </w:t>
        </w:r>
        <w:proofErr w:type="gramStart"/>
        <w:r w:rsidR="00617B8B" w:rsidRPr="3E5D023F">
          <w:rPr>
            <w:rFonts w:ascii="Arial" w:hAnsi="Arial" w:cs="Arial"/>
            <w:b/>
            <w:bCs/>
            <w:sz w:val="22"/>
            <w:szCs w:val="22"/>
          </w:rPr>
          <w:t>Capacity</w:t>
        </w:r>
        <w:r w:rsidR="00617B8B" w:rsidRPr="3E5D023F">
          <w:rPr>
            <w:rFonts w:ascii="Arial" w:hAnsi="Arial" w:cs="Arial"/>
            <w:sz w:val="22"/>
            <w:szCs w:val="22"/>
          </w:rPr>
          <w:t xml:space="preserve"> </w:t>
        </w:r>
      </w:ins>
      <w:r w:rsidR="00F942EA" w:rsidRPr="3E5D023F">
        <w:rPr>
          <w:rFonts w:ascii="Arial" w:hAnsi="Arial" w:cs="Arial"/>
          <w:b/>
          <w:bCs/>
          <w:sz w:val="22"/>
          <w:szCs w:val="22"/>
        </w:rPr>
        <w:t xml:space="preserve"> </w:t>
      </w:r>
      <w:r w:rsidR="00F942EA" w:rsidRPr="3E5D023F">
        <w:rPr>
          <w:rFonts w:ascii="Arial" w:hAnsi="Arial" w:cs="Arial"/>
          <w:sz w:val="22"/>
          <w:szCs w:val="22"/>
        </w:rPr>
        <w:t>is</w:t>
      </w:r>
      <w:proofErr w:type="gramEnd"/>
      <w:r w:rsidR="00F942EA" w:rsidRPr="3E5D023F">
        <w:rPr>
          <w:rFonts w:ascii="Arial" w:hAnsi="Arial" w:cs="Arial"/>
          <w:sz w:val="22"/>
          <w:szCs w:val="22"/>
        </w:rPr>
        <w:t xml:space="preserve"> reduced </w:t>
      </w:r>
      <w:r w:rsidR="008A142C" w:rsidRPr="3E5D023F">
        <w:rPr>
          <w:rFonts w:ascii="Arial" w:hAnsi="Arial" w:cs="Arial"/>
          <w:sz w:val="22"/>
          <w:szCs w:val="22"/>
        </w:rPr>
        <w:t xml:space="preserve">on or after the </w:t>
      </w:r>
      <w:r w:rsidR="008A142C" w:rsidRPr="3E5D023F">
        <w:rPr>
          <w:rFonts w:ascii="Arial" w:hAnsi="Arial" w:cs="Arial"/>
          <w:b/>
          <w:bCs/>
          <w:sz w:val="22"/>
          <w:szCs w:val="22"/>
        </w:rPr>
        <w:t>Trigger Date</w:t>
      </w:r>
      <w:r w:rsidR="008A142C" w:rsidRPr="3E5D023F">
        <w:rPr>
          <w:rFonts w:ascii="Arial" w:hAnsi="Arial" w:cs="Arial"/>
          <w:sz w:val="22"/>
          <w:szCs w:val="22"/>
        </w:rPr>
        <w:t xml:space="preserve"> but </w:t>
      </w:r>
      <w:r w:rsidRPr="3E5D023F">
        <w:rPr>
          <w:rFonts w:ascii="Arial" w:hAnsi="Arial" w:cs="Arial"/>
          <w:sz w:val="22"/>
          <w:szCs w:val="22"/>
        </w:rPr>
        <w:t xml:space="preserve">prior to the </w:t>
      </w:r>
      <w:r w:rsidRPr="3E5D023F">
        <w:rPr>
          <w:rFonts w:ascii="Arial" w:hAnsi="Arial" w:cs="Arial"/>
          <w:b/>
          <w:bCs/>
          <w:sz w:val="22"/>
          <w:szCs w:val="22"/>
        </w:rPr>
        <w:t xml:space="preserve">Charging Date </w:t>
      </w:r>
      <w:r w:rsidRPr="3E5D023F">
        <w:rPr>
          <w:rFonts w:ascii="Arial" w:hAnsi="Arial" w:cs="Arial"/>
          <w:sz w:val="22"/>
          <w:szCs w:val="22"/>
        </w:rPr>
        <w:t xml:space="preserve">the </w:t>
      </w:r>
      <w:r w:rsidRPr="3E5D023F">
        <w:rPr>
          <w:rFonts w:ascii="Arial" w:hAnsi="Arial" w:cs="Arial"/>
          <w:b/>
          <w:bCs/>
          <w:sz w:val="22"/>
          <w:szCs w:val="22"/>
        </w:rPr>
        <w:t xml:space="preserve">Fixed Cancellation Charge </w:t>
      </w:r>
      <w:r w:rsidRPr="3E5D023F">
        <w:rPr>
          <w:rFonts w:ascii="Arial" w:hAnsi="Arial" w:cs="Arial"/>
          <w:sz w:val="22"/>
          <w:szCs w:val="22"/>
        </w:rPr>
        <w:t xml:space="preserve">is the </w:t>
      </w:r>
      <w:r w:rsidRPr="3E5D023F">
        <w:rPr>
          <w:rFonts w:ascii="Arial" w:hAnsi="Arial" w:cs="Arial"/>
          <w:b/>
          <w:bCs/>
          <w:sz w:val="22"/>
          <w:szCs w:val="22"/>
        </w:rPr>
        <w:t>Fixed</w:t>
      </w:r>
      <w:r w:rsidRPr="3E5D023F">
        <w:rPr>
          <w:rFonts w:ascii="Arial" w:hAnsi="Arial" w:cs="Arial"/>
          <w:sz w:val="22"/>
          <w:szCs w:val="22"/>
        </w:rPr>
        <w:t xml:space="preserve"> </w:t>
      </w:r>
      <w:r w:rsidRPr="3E5D023F">
        <w:rPr>
          <w:rFonts w:ascii="Arial" w:hAnsi="Arial" w:cs="Arial"/>
          <w:b/>
          <w:bCs/>
          <w:sz w:val="22"/>
          <w:szCs w:val="22"/>
        </w:rPr>
        <w:t>Attributable Works Cancellation Charge</w:t>
      </w:r>
      <w:r w:rsidRPr="3E5D023F">
        <w:rPr>
          <w:rFonts w:ascii="Arial" w:hAnsi="Arial" w:cs="Arial"/>
          <w:sz w:val="22"/>
          <w:szCs w:val="22"/>
        </w:rPr>
        <w:t xml:space="preserve"> calculated as follows:</w:t>
      </w:r>
    </w:p>
    <w:p w14:paraId="0BA980B6" w14:textId="77777777" w:rsidR="00926539" w:rsidRDefault="00926539" w:rsidP="00926539">
      <w:pPr>
        <w:spacing w:line="360" w:lineRule="auto"/>
        <w:ind w:left="720"/>
        <w:jc w:val="both"/>
        <w:rPr>
          <w:rFonts w:ascii="Arial" w:hAnsi="Arial" w:cs="Arial"/>
          <w:sz w:val="22"/>
          <w:szCs w:val="22"/>
        </w:rPr>
      </w:pPr>
    </w:p>
    <w:p w14:paraId="00BB8403" w14:textId="149A973D" w:rsidR="00926539" w:rsidRDefault="00454083" w:rsidP="3E5D023F">
      <w:pPr>
        <w:spacing w:line="360" w:lineRule="auto"/>
        <w:ind w:left="720"/>
        <w:jc w:val="both"/>
        <w:rPr>
          <w:rFonts w:ascii="Arial" w:hAnsi="Arial" w:cs="Arial"/>
          <w:b/>
          <w:bCs/>
          <w:i/>
          <w:iCs/>
          <w:sz w:val="22"/>
          <w:szCs w:val="22"/>
        </w:rPr>
      </w:pPr>
      <w:r w:rsidRPr="3E5D023F">
        <w:rPr>
          <w:rFonts w:ascii="Arial" w:hAnsi="Arial" w:cs="Arial"/>
          <w:b/>
          <w:bCs/>
          <w:i/>
          <w:iCs/>
          <w:sz w:val="22"/>
          <w:szCs w:val="22"/>
        </w:rPr>
        <w:t xml:space="preserve">Fixed </w:t>
      </w:r>
      <w:r w:rsidR="00926539" w:rsidRPr="3E5D023F">
        <w:rPr>
          <w:rFonts w:ascii="Arial" w:hAnsi="Arial" w:cs="Arial"/>
          <w:b/>
          <w:bCs/>
          <w:i/>
          <w:iCs/>
          <w:sz w:val="22"/>
          <w:szCs w:val="22"/>
        </w:rPr>
        <w:t>Attributable Works Cancellation Charge =</w:t>
      </w:r>
      <w:r w:rsidR="00926539" w:rsidRPr="3E5D023F">
        <w:rPr>
          <w:rFonts w:ascii="Arial" w:hAnsi="Arial" w:cs="Arial"/>
          <w:sz w:val="22"/>
          <w:szCs w:val="22"/>
        </w:rPr>
        <w:t xml:space="preserve"> (</w:t>
      </w:r>
      <w:r w:rsidR="00EB6025" w:rsidRPr="3E5D023F">
        <w:rPr>
          <w:rFonts w:ascii="Arial" w:hAnsi="Arial" w:cs="Arial"/>
          <w:b/>
          <w:bCs/>
          <w:i/>
          <w:iCs/>
          <w:sz w:val="22"/>
          <w:szCs w:val="22"/>
        </w:rPr>
        <w:t>A</w:t>
      </w:r>
      <w:r w:rsidR="00926539" w:rsidRPr="3E5D023F">
        <w:rPr>
          <w:rFonts w:ascii="Arial" w:hAnsi="Arial" w:cs="Arial"/>
          <w:b/>
          <w:bCs/>
          <w:i/>
          <w:iCs/>
          <w:sz w:val="22"/>
          <w:szCs w:val="22"/>
        </w:rPr>
        <w:t>ttributable Works Cancellation Amount</w:t>
      </w:r>
      <w:r w:rsidR="00926539" w:rsidRPr="3E5D023F">
        <w:rPr>
          <w:rFonts w:ascii="Arial" w:hAnsi="Arial" w:cs="Arial"/>
          <w:i/>
          <w:iCs/>
          <w:sz w:val="22"/>
          <w:szCs w:val="22"/>
        </w:rPr>
        <w:t xml:space="preserve"> </w:t>
      </w:r>
      <w:r w:rsidR="00926539" w:rsidRPr="3E5D023F">
        <w:rPr>
          <w:rFonts w:ascii="Arial" w:hAnsi="Arial" w:cs="Arial"/>
          <w:b/>
          <w:bCs/>
          <w:i/>
          <w:iCs/>
          <w:sz w:val="22"/>
          <w:szCs w:val="22"/>
        </w:rPr>
        <w:t>x</w:t>
      </w:r>
      <w:r w:rsidR="00926539" w:rsidRPr="3E5D023F">
        <w:rPr>
          <w:rFonts w:ascii="Arial" w:hAnsi="Arial" w:cs="Arial"/>
          <w:i/>
          <w:iCs/>
          <w:sz w:val="22"/>
          <w:szCs w:val="22"/>
        </w:rPr>
        <w:t xml:space="preserve"> </w:t>
      </w:r>
      <w:r w:rsidR="00926539" w:rsidRPr="3E5D023F">
        <w:rPr>
          <w:rFonts w:ascii="Arial" w:hAnsi="Arial" w:cs="Arial"/>
          <w:b/>
          <w:bCs/>
          <w:i/>
          <w:iCs/>
          <w:sz w:val="22"/>
          <w:szCs w:val="22"/>
        </w:rPr>
        <w:t>MW Reduction</w:t>
      </w:r>
      <w:r w:rsidR="00926539" w:rsidRPr="3E5D023F">
        <w:rPr>
          <w:rFonts w:ascii="Arial" w:hAnsi="Arial" w:cs="Arial"/>
          <w:i/>
          <w:iCs/>
          <w:sz w:val="22"/>
          <w:szCs w:val="22"/>
        </w:rPr>
        <w:t xml:space="preserve"> </w:t>
      </w:r>
      <w:r w:rsidR="00926539" w:rsidRPr="3E5D023F">
        <w:rPr>
          <w:rFonts w:ascii="Arial" w:hAnsi="Arial" w:cs="Arial"/>
          <w:b/>
          <w:bCs/>
          <w:i/>
          <w:iCs/>
          <w:sz w:val="22"/>
          <w:szCs w:val="22"/>
        </w:rPr>
        <w:t>in</w:t>
      </w:r>
      <w:r w:rsidR="00926539" w:rsidRPr="3E5D023F">
        <w:rPr>
          <w:rFonts w:ascii="Arial" w:hAnsi="Arial" w:cs="Arial"/>
          <w:i/>
          <w:iCs/>
          <w:sz w:val="22"/>
          <w:szCs w:val="22"/>
        </w:rPr>
        <w:t xml:space="preserve"> </w:t>
      </w:r>
      <w:r w:rsidR="00926539" w:rsidRPr="3E5D023F">
        <w:rPr>
          <w:rFonts w:ascii="Arial" w:hAnsi="Arial" w:cs="Arial"/>
          <w:b/>
          <w:bCs/>
          <w:i/>
          <w:iCs/>
          <w:sz w:val="22"/>
          <w:szCs w:val="22"/>
        </w:rPr>
        <w:t>Transmission Entry Capacity</w:t>
      </w:r>
      <w:r w:rsidR="00926539" w:rsidRPr="3E5D023F">
        <w:rPr>
          <w:rFonts w:ascii="Arial" w:hAnsi="Arial" w:cs="Arial"/>
          <w:i/>
          <w:iCs/>
          <w:sz w:val="22"/>
          <w:szCs w:val="22"/>
        </w:rPr>
        <w:t xml:space="preserve"> or </w:t>
      </w:r>
      <w:r w:rsidR="00926539" w:rsidRPr="3E5D023F">
        <w:rPr>
          <w:rFonts w:ascii="Arial" w:hAnsi="Arial" w:cs="Arial"/>
          <w:b/>
          <w:bCs/>
          <w:i/>
          <w:iCs/>
          <w:sz w:val="22"/>
          <w:szCs w:val="22"/>
        </w:rPr>
        <w:t>Developer Capacity</w:t>
      </w:r>
      <w:r w:rsidR="00F942EA" w:rsidRPr="3E5D023F">
        <w:rPr>
          <w:rFonts w:ascii="Arial" w:hAnsi="Arial" w:cs="Arial"/>
          <w:i/>
          <w:iCs/>
          <w:sz w:val="22"/>
          <w:szCs w:val="22"/>
        </w:rPr>
        <w:t xml:space="preserve"> </w:t>
      </w:r>
      <w:del w:id="266" w:author="Martin Cahill" w:date="2026-01-14T15:58:00Z" w16du:dateUtc="2026-01-14T15:58:00Z">
        <w:r w:rsidR="00F942EA" w:rsidRPr="3E5D023F" w:rsidDel="00617B8B">
          <w:rPr>
            <w:rFonts w:ascii="Arial" w:hAnsi="Arial" w:cs="Arial"/>
            <w:i/>
            <w:iCs/>
            <w:sz w:val="22"/>
            <w:szCs w:val="22"/>
          </w:rPr>
          <w:delText>or</w:delText>
        </w:r>
      </w:del>
      <w:ins w:id="267" w:author="Martin Cahill [NESO]" w:date="2025-09-08T18:25:00Z">
        <w:del w:id="268" w:author="Martin Cahill" w:date="2026-01-14T15:58:00Z" w16du:dateUtc="2026-01-14T15:58:00Z">
          <w:r w:rsidR="00C3026E" w:rsidRPr="3E5D023F" w:rsidDel="00617B8B">
            <w:rPr>
              <w:rFonts w:ascii="Arial" w:hAnsi="Arial" w:cs="Arial"/>
              <w:i/>
              <w:iCs/>
              <w:sz w:val="22"/>
              <w:szCs w:val="22"/>
            </w:rPr>
            <w:delText xml:space="preserve"> </w:delText>
          </w:r>
        </w:del>
      </w:ins>
      <w:ins w:id="269" w:author="Martin Cahill [NESO]" w:date="2025-10-17T16:55:00Z">
        <w:del w:id="270" w:author="Martin Cahill" w:date="2026-01-14T15:58:00Z" w16du:dateUtc="2026-01-14T15:58:00Z">
          <w:r w:rsidR="001D5FFD" w:rsidRPr="3E5D023F" w:rsidDel="00617B8B">
            <w:rPr>
              <w:rFonts w:ascii="Arial" w:hAnsi="Arial" w:cs="Arial"/>
              <w:b/>
              <w:bCs/>
              <w:sz w:val="22"/>
              <w:szCs w:val="22"/>
            </w:rPr>
            <w:delText>Demand Capacity</w:delText>
          </w:r>
        </w:del>
      </w:ins>
      <w:ins w:id="271" w:author="Martin Cahill [NESO]" w:date="2025-09-08T18:25:00Z">
        <w:del w:id="272" w:author="Martin Cahill" w:date="2026-01-14T15:58:00Z" w16du:dateUtc="2026-01-14T15:58:00Z">
          <w:r w:rsidR="00486A40" w:rsidRPr="3E5D023F" w:rsidDel="00617B8B">
            <w:rPr>
              <w:rFonts w:ascii="Arial" w:hAnsi="Arial" w:cs="Arial"/>
              <w:i/>
              <w:iCs/>
              <w:sz w:val="22"/>
              <w:szCs w:val="22"/>
            </w:rPr>
            <w:delText xml:space="preserve"> </w:delText>
          </w:r>
        </w:del>
        <w:r w:rsidR="00486A40" w:rsidRPr="3E5D023F">
          <w:rPr>
            <w:rFonts w:ascii="Arial" w:hAnsi="Arial" w:cs="Arial"/>
            <w:i/>
            <w:iCs/>
            <w:sz w:val="22"/>
            <w:szCs w:val="22"/>
          </w:rPr>
          <w:t>or</w:t>
        </w:r>
      </w:ins>
      <w:r w:rsidR="00F942EA" w:rsidRPr="3E5D023F">
        <w:rPr>
          <w:rFonts w:ascii="Arial" w:hAnsi="Arial" w:cs="Arial"/>
          <w:i/>
          <w:iCs/>
          <w:sz w:val="22"/>
          <w:szCs w:val="22"/>
        </w:rPr>
        <w:t xml:space="preserve"> </w:t>
      </w:r>
      <w:r w:rsidR="00F942EA" w:rsidRPr="3E5D023F">
        <w:rPr>
          <w:rFonts w:ascii="Arial" w:hAnsi="Arial" w:cs="Arial"/>
          <w:b/>
          <w:bCs/>
          <w:i/>
          <w:iCs/>
          <w:sz w:val="22"/>
          <w:szCs w:val="22"/>
        </w:rPr>
        <w:t>Interconnector User Commitment Capacity</w:t>
      </w:r>
      <w:ins w:id="273" w:author="Martin Cahill" w:date="2026-01-14T15:58:00Z" w16du:dateUtc="2026-01-14T15:58:00Z">
        <w:r w:rsidR="00617B8B">
          <w:rPr>
            <w:rFonts w:ascii="Arial" w:hAnsi="Arial" w:cs="Arial"/>
            <w:b/>
            <w:bCs/>
            <w:i/>
            <w:iCs/>
            <w:sz w:val="22"/>
            <w:szCs w:val="22"/>
          </w:rPr>
          <w:t xml:space="preserve"> </w:t>
        </w:r>
        <w:r w:rsidR="00617B8B" w:rsidRPr="3E5D023F">
          <w:rPr>
            <w:rFonts w:ascii="Arial" w:hAnsi="Arial" w:cs="Arial"/>
            <w:i/>
            <w:iCs/>
            <w:sz w:val="22"/>
            <w:szCs w:val="22"/>
          </w:rPr>
          <w:t xml:space="preserve">or </w:t>
        </w:r>
        <w:r w:rsidR="00617B8B" w:rsidRPr="3E5D023F">
          <w:rPr>
            <w:rFonts w:ascii="Arial" w:hAnsi="Arial" w:cs="Arial"/>
            <w:b/>
            <w:bCs/>
            <w:sz w:val="22"/>
            <w:szCs w:val="22"/>
          </w:rPr>
          <w:t xml:space="preserve">Demand </w:t>
        </w:r>
        <w:proofErr w:type="gramStart"/>
        <w:r w:rsidR="00617B8B" w:rsidRPr="3E5D023F">
          <w:rPr>
            <w:rFonts w:ascii="Arial" w:hAnsi="Arial" w:cs="Arial"/>
            <w:b/>
            <w:bCs/>
            <w:sz w:val="22"/>
            <w:szCs w:val="22"/>
          </w:rPr>
          <w:t>Capacity</w:t>
        </w:r>
      </w:ins>
      <w:r w:rsidR="00F942EA" w:rsidRPr="3E5D023F">
        <w:rPr>
          <w:rFonts w:ascii="Arial" w:hAnsi="Arial" w:cs="Arial"/>
          <w:i/>
          <w:iCs/>
          <w:sz w:val="22"/>
          <w:szCs w:val="22"/>
        </w:rPr>
        <w:t xml:space="preserve">) </w:t>
      </w:r>
      <w:r w:rsidR="00926539" w:rsidRPr="3E5D023F">
        <w:rPr>
          <w:rFonts w:ascii="Arial" w:hAnsi="Arial" w:cs="Arial"/>
          <w:i/>
          <w:iCs/>
          <w:sz w:val="22"/>
          <w:szCs w:val="22"/>
        </w:rPr>
        <w:t xml:space="preserve"> x</w:t>
      </w:r>
      <w:proofErr w:type="gramEnd"/>
      <w:r w:rsidR="00926539" w:rsidRPr="3E5D023F">
        <w:rPr>
          <w:rFonts w:ascii="Arial" w:hAnsi="Arial" w:cs="Arial"/>
          <w:i/>
          <w:iCs/>
          <w:sz w:val="22"/>
          <w:szCs w:val="22"/>
        </w:rPr>
        <w:t xml:space="preserve"> </w:t>
      </w:r>
      <w:r w:rsidR="00926539" w:rsidRPr="3E5D023F">
        <w:rPr>
          <w:rFonts w:ascii="Arial" w:hAnsi="Arial" w:cs="Arial"/>
          <w:b/>
          <w:bCs/>
          <w:i/>
          <w:iCs/>
          <w:sz w:val="22"/>
          <w:szCs w:val="22"/>
        </w:rPr>
        <w:t>Cancellation Charge Profile</w:t>
      </w:r>
    </w:p>
    <w:p w14:paraId="34C41BEA" w14:textId="77777777" w:rsidR="00926539" w:rsidRDefault="00926539" w:rsidP="00926539">
      <w:pPr>
        <w:spacing w:line="360" w:lineRule="auto"/>
        <w:ind w:left="720"/>
        <w:jc w:val="both"/>
        <w:rPr>
          <w:rFonts w:ascii="Arial" w:hAnsi="Arial" w:cs="Arial"/>
          <w:b/>
          <w:i/>
          <w:sz w:val="22"/>
          <w:szCs w:val="22"/>
        </w:rPr>
      </w:pPr>
    </w:p>
    <w:p w14:paraId="626FBC05" w14:textId="77777777" w:rsidR="0065648F" w:rsidRPr="0065648F" w:rsidRDefault="0065648F" w:rsidP="00AC4F7F">
      <w:pPr>
        <w:spacing w:line="360" w:lineRule="auto"/>
        <w:ind w:left="720"/>
        <w:jc w:val="both"/>
        <w:rPr>
          <w:rFonts w:ascii="Arial" w:hAnsi="Arial" w:cs="Arial"/>
          <w:i/>
          <w:sz w:val="22"/>
          <w:szCs w:val="22"/>
        </w:rPr>
      </w:pPr>
      <w:bookmarkStart w:id="274" w:name="OLE_LINK6"/>
      <w:bookmarkStart w:id="275" w:name="OLE_LINK7"/>
      <w:r w:rsidRPr="0065648F">
        <w:rPr>
          <w:rFonts w:ascii="Arial" w:hAnsi="Arial" w:cs="Arial"/>
          <w:i/>
          <w:sz w:val="22"/>
          <w:szCs w:val="22"/>
        </w:rPr>
        <w:t xml:space="preserve">Where the </w:t>
      </w:r>
      <w:r w:rsidRPr="0065648F">
        <w:rPr>
          <w:rFonts w:ascii="Arial" w:hAnsi="Arial" w:cs="Arial"/>
          <w:b/>
          <w:i/>
          <w:sz w:val="22"/>
          <w:szCs w:val="22"/>
        </w:rPr>
        <w:t>Attributable Works Cancellation Amount</w:t>
      </w:r>
      <w:r w:rsidRPr="0065648F">
        <w:rPr>
          <w:rFonts w:ascii="Arial" w:hAnsi="Arial" w:cs="Arial"/>
          <w:i/>
          <w:sz w:val="22"/>
          <w:szCs w:val="22"/>
        </w:rPr>
        <w:t xml:space="preserve"> results in a £/MW figure calculated as follows:</w:t>
      </w:r>
    </w:p>
    <w:bookmarkEnd w:id="274"/>
    <w:bookmarkEnd w:id="275"/>
    <w:p w14:paraId="738CF341" w14:textId="77777777" w:rsidR="0065648F" w:rsidRPr="0065648F" w:rsidRDefault="0065648F" w:rsidP="0065648F">
      <w:pPr>
        <w:spacing w:line="360" w:lineRule="auto"/>
        <w:ind w:left="720"/>
        <w:jc w:val="both"/>
        <w:rPr>
          <w:rFonts w:ascii="Arial" w:hAnsi="Arial" w:cs="Arial"/>
          <w:i/>
          <w:sz w:val="22"/>
          <w:szCs w:val="22"/>
        </w:rPr>
      </w:pPr>
    </w:p>
    <w:p w14:paraId="015CE846" w14:textId="71DA1C85" w:rsidR="00F942EA" w:rsidRPr="0078192D" w:rsidRDefault="0065648F" w:rsidP="3E5D023F">
      <w:pPr>
        <w:spacing w:line="360" w:lineRule="auto"/>
        <w:ind w:left="720"/>
        <w:jc w:val="both"/>
        <w:rPr>
          <w:rFonts w:ascii="Arial" w:hAnsi="Arial" w:cs="Arial"/>
          <w:i/>
          <w:iCs/>
          <w:sz w:val="22"/>
          <w:szCs w:val="22"/>
        </w:rPr>
      </w:pPr>
      <w:r w:rsidRPr="3E5D023F">
        <w:rPr>
          <w:rFonts w:ascii="Arial" w:hAnsi="Arial" w:cs="Arial"/>
          <w:i/>
          <w:iCs/>
          <w:sz w:val="22"/>
          <w:szCs w:val="22"/>
        </w:rPr>
        <w:lastRenderedPageBreak/>
        <w:t>(</w:t>
      </w:r>
      <w:r w:rsidR="00313C1D" w:rsidRPr="3E5D023F">
        <w:rPr>
          <w:rFonts w:ascii="Arial" w:hAnsi="Arial" w:cs="Arial"/>
          <w:b/>
          <w:bCs/>
          <w:i/>
          <w:iCs/>
          <w:sz w:val="22"/>
          <w:szCs w:val="22"/>
        </w:rPr>
        <w:t xml:space="preserve">Estimated </w:t>
      </w:r>
      <w:r w:rsidRPr="3E5D023F">
        <w:rPr>
          <w:rFonts w:ascii="Arial" w:hAnsi="Arial" w:cs="Arial"/>
          <w:b/>
          <w:bCs/>
          <w:i/>
          <w:iCs/>
          <w:sz w:val="22"/>
          <w:szCs w:val="22"/>
        </w:rPr>
        <w:t>Attributable Works Capital Cost</w:t>
      </w:r>
      <w:r w:rsidRPr="3E5D023F">
        <w:rPr>
          <w:rFonts w:ascii="Arial" w:hAnsi="Arial" w:cs="Arial"/>
          <w:i/>
          <w:iCs/>
          <w:sz w:val="22"/>
          <w:szCs w:val="22"/>
        </w:rPr>
        <w:t xml:space="preserve"> x (1 – </w:t>
      </w:r>
      <w:r w:rsidRPr="3E5D023F">
        <w:rPr>
          <w:rFonts w:ascii="Arial" w:hAnsi="Arial" w:cs="Arial"/>
          <w:b/>
          <w:bCs/>
          <w:i/>
          <w:iCs/>
          <w:sz w:val="22"/>
          <w:szCs w:val="22"/>
        </w:rPr>
        <w:t>Local Asset Reuse Factor</w:t>
      </w:r>
      <w:r w:rsidRPr="3E5D023F">
        <w:rPr>
          <w:rFonts w:ascii="Arial" w:hAnsi="Arial" w:cs="Arial"/>
          <w:i/>
          <w:iCs/>
          <w:sz w:val="22"/>
          <w:szCs w:val="22"/>
        </w:rPr>
        <w:t xml:space="preserve">) x </w:t>
      </w:r>
      <w:r w:rsidRPr="3E5D023F">
        <w:rPr>
          <w:rFonts w:ascii="Arial" w:hAnsi="Arial" w:cs="Arial"/>
          <w:b/>
          <w:bCs/>
          <w:i/>
          <w:iCs/>
          <w:sz w:val="22"/>
          <w:szCs w:val="22"/>
        </w:rPr>
        <w:t>Strategic Investment</w:t>
      </w:r>
      <w:r w:rsidRPr="3E5D023F">
        <w:rPr>
          <w:rFonts w:ascii="Arial" w:hAnsi="Arial" w:cs="Arial"/>
          <w:i/>
          <w:iCs/>
          <w:sz w:val="22"/>
          <w:szCs w:val="22"/>
        </w:rPr>
        <w:t xml:space="preserve"> </w:t>
      </w:r>
      <w:r w:rsidR="00C374D4" w:rsidRPr="3E5D023F">
        <w:rPr>
          <w:rFonts w:ascii="Arial" w:hAnsi="Arial" w:cs="Arial"/>
          <w:b/>
          <w:bCs/>
          <w:i/>
          <w:iCs/>
          <w:sz w:val="22"/>
          <w:szCs w:val="22"/>
        </w:rPr>
        <w:t xml:space="preserve">Factor </w:t>
      </w:r>
      <w:proofErr w:type="gramStart"/>
      <w:r w:rsidR="00C374D4" w:rsidRPr="3E5D023F">
        <w:rPr>
          <w:rFonts w:ascii="Arial" w:hAnsi="Arial" w:cs="Arial"/>
          <w:sz w:val="22"/>
          <w:szCs w:val="22"/>
        </w:rPr>
        <w:t>x</w:t>
      </w:r>
      <w:proofErr w:type="gramEnd"/>
      <w:r w:rsidR="00C374D4" w:rsidRPr="3E5D023F">
        <w:rPr>
          <w:rFonts w:ascii="Arial" w:hAnsi="Arial" w:cs="Arial"/>
          <w:b/>
          <w:bCs/>
          <w:i/>
          <w:iCs/>
          <w:sz w:val="22"/>
          <w:szCs w:val="22"/>
        </w:rPr>
        <w:t xml:space="preserve"> Distan</w:t>
      </w:r>
      <w:r w:rsidR="00D37AEA" w:rsidRPr="3E5D023F">
        <w:rPr>
          <w:rFonts w:ascii="Arial" w:hAnsi="Arial" w:cs="Arial"/>
          <w:b/>
          <w:bCs/>
          <w:i/>
          <w:iCs/>
          <w:sz w:val="22"/>
          <w:szCs w:val="22"/>
        </w:rPr>
        <w:t>ce</w:t>
      </w:r>
      <w:r w:rsidR="00C374D4" w:rsidRPr="3E5D023F">
        <w:rPr>
          <w:rFonts w:ascii="Arial" w:hAnsi="Arial" w:cs="Arial"/>
          <w:b/>
          <w:bCs/>
          <w:i/>
          <w:iCs/>
          <w:sz w:val="22"/>
          <w:szCs w:val="22"/>
        </w:rPr>
        <w:t xml:space="preserve"> Factor</w:t>
      </w:r>
      <w:r w:rsidRPr="3E5D023F">
        <w:rPr>
          <w:rFonts w:ascii="Arial" w:hAnsi="Arial" w:cs="Arial"/>
          <w:i/>
          <w:iCs/>
          <w:sz w:val="22"/>
          <w:szCs w:val="22"/>
        </w:rPr>
        <w:t>)</w:t>
      </w:r>
      <w:r w:rsidRPr="3E5D023F">
        <w:rPr>
          <w:rFonts w:ascii="Arial" w:hAnsi="Arial" w:cs="Arial"/>
          <w:b/>
          <w:bCs/>
          <w:i/>
          <w:iCs/>
          <w:sz w:val="22"/>
          <w:szCs w:val="22"/>
        </w:rPr>
        <w:t xml:space="preserve"> / Transmission Entry Capacity </w:t>
      </w:r>
      <w:del w:id="276" w:author="Martin Cahill" w:date="2026-01-14T15:59:00Z" w16du:dateUtc="2026-01-14T15:59:00Z">
        <w:r w:rsidRPr="3E5D023F" w:rsidDel="00617B8B">
          <w:rPr>
            <w:rFonts w:ascii="Arial" w:hAnsi="Arial" w:cs="Arial"/>
            <w:b/>
            <w:bCs/>
            <w:i/>
            <w:iCs/>
            <w:sz w:val="22"/>
            <w:szCs w:val="22"/>
          </w:rPr>
          <w:delText>or</w:delText>
        </w:r>
      </w:del>
      <w:ins w:id="277" w:author="Martin Cahill [NESO]" w:date="2025-09-08T18:30:00Z">
        <w:del w:id="278" w:author="Martin Cahill" w:date="2026-01-14T15:59:00Z" w16du:dateUtc="2026-01-14T15:59:00Z">
          <w:r w:rsidR="00F90517" w:rsidRPr="3E5D023F" w:rsidDel="00617B8B">
            <w:rPr>
              <w:rFonts w:ascii="Arial" w:hAnsi="Arial" w:cs="Arial"/>
              <w:b/>
              <w:bCs/>
              <w:i/>
              <w:iCs/>
              <w:sz w:val="22"/>
              <w:szCs w:val="22"/>
            </w:rPr>
            <w:delText xml:space="preserve"> </w:delText>
          </w:r>
        </w:del>
      </w:ins>
      <w:ins w:id="279" w:author="Martin Cahill [NESO]" w:date="2025-10-17T16:55:00Z">
        <w:del w:id="280" w:author="Martin Cahill" w:date="2026-01-14T15:59:00Z" w16du:dateUtc="2026-01-14T15:59:00Z">
          <w:r w:rsidR="001D5FFD" w:rsidRPr="3E5D023F" w:rsidDel="00617B8B">
            <w:rPr>
              <w:rFonts w:ascii="Arial" w:hAnsi="Arial" w:cs="Arial"/>
              <w:b/>
              <w:bCs/>
              <w:sz w:val="22"/>
              <w:szCs w:val="22"/>
            </w:rPr>
            <w:delText>Demand Capacity</w:delText>
          </w:r>
        </w:del>
      </w:ins>
      <w:ins w:id="281" w:author="Martin Cahill [NESO]" w:date="2025-09-08T18:30:00Z">
        <w:del w:id="282" w:author="Martin Cahill" w:date="2026-01-14T15:59:00Z" w16du:dateUtc="2026-01-14T15:59:00Z">
          <w:r w:rsidR="00F90517" w:rsidRPr="3E5D023F" w:rsidDel="00617B8B">
            <w:rPr>
              <w:rFonts w:ascii="Arial" w:hAnsi="Arial" w:cs="Arial"/>
              <w:b/>
              <w:bCs/>
              <w:i/>
              <w:iCs/>
              <w:sz w:val="22"/>
              <w:szCs w:val="22"/>
            </w:rPr>
            <w:delText xml:space="preserve"> </w:delText>
          </w:r>
        </w:del>
        <w:r w:rsidR="00F90517" w:rsidRPr="3E5D023F">
          <w:rPr>
            <w:rFonts w:ascii="Arial" w:hAnsi="Arial" w:cs="Arial"/>
            <w:b/>
            <w:bCs/>
            <w:i/>
            <w:iCs/>
            <w:sz w:val="22"/>
            <w:szCs w:val="22"/>
          </w:rPr>
          <w:t>or</w:t>
        </w:r>
      </w:ins>
      <w:r w:rsidRPr="3E5D023F">
        <w:rPr>
          <w:rFonts w:ascii="Arial" w:hAnsi="Arial" w:cs="Arial"/>
          <w:b/>
          <w:bCs/>
          <w:i/>
          <w:iCs/>
          <w:sz w:val="22"/>
          <w:szCs w:val="22"/>
        </w:rPr>
        <w:t xml:space="preserve"> Developer Capacity</w:t>
      </w:r>
      <w:r w:rsidR="00F942EA" w:rsidRPr="3E5D023F">
        <w:rPr>
          <w:rFonts w:ascii="Arial" w:hAnsi="Arial" w:cs="Arial"/>
          <w:b/>
          <w:bCs/>
          <w:sz w:val="22"/>
          <w:szCs w:val="22"/>
        </w:rPr>
        <w:t xml:space="preserve"> or Interconnector User Commitment Capacity</w:t>
      </w:r>
      <w:ins w:id="283" w:author="Martin Cahill" w:date="2026-01-14T15:59:00Z" w16du:dateUtc="2026-01-14T15:59:00Z">
        <w:r w:rsidR="00617B8B">
          <w:rPr>
            <w:rFonts w:ascii="Arial" w:hAnsi="Arial" w:cs="Arial"/>
            <w:b/>
            <w:bCs/>
            <w:sz w:val="22"/>
            <w:szCs w:val="22"/>
          </w:rPr>
          <w:t xml:space="preserve"> </w:t>
        </w:r>
        <w:r w:rsidR="00617B8B" w:rsidRPr="3E5D023F">
          <w:rPr>
            <w:rFonts w:ascii="Arial" w:hAnsi="Arial" w:cs="Arial"/>
            <w:b/>
            <w:bCs/>
            <w:i/>
            <w:iCs/>
            <w:sz w:val="22"/>
            <w:szCs w:val="22"/>
          </w:rPr>
          <w:t xml:space="preserve">or </w:t>
        </w:r>
        <w:r w:rsidR="00617B8B" w:rsidRPr="3E5D023F">
          <w:rPr>
            <w:rFonts w:ascii="Arial" w:hAnsi="Arial" w:cs="Arial"/>
            <w:b/>
            <w:bCs/>
            <w:sz w:val="22"/>
            <w:szCs w:val="22"/>
          </w:rPr>
          <w:t>Demand Capacity</w:t>
        </w:r>
      </w:ins>
    </w:p>
    <w:p w14:paraId="64476905" w14:textId="77777777" w:rsidR="0065648F" w:rsidRDefault="0065648F" w:rsidP="00AC4F7F">
      <w:pPr>
        <w:spacing w:line="360" w:lineRule="auto"/>
        <w:ind w:left="720"/>
        <w:jc w:val="both"/>
        <w:rPr>
          <w:rFonts w:ascii="Arial" w:hAnsi="Arial" w:cs="Arial"/>
          <w:b/>
          <w:i/>
          <w:sz w:val="22"/>
          <w:szCs w:val="22"/>
        </w:rPr>
      </w:pPr>
    </w:p>
    <w:p w14:paraId="2294C960" w14:textId="77777777" w:rsidR="0065648F" w:rsidRDefault="0065648F" w:rsidP="0065648F">
      <w:pPr>
        <w:spacing w:line="360" w:lineRule="auto"/>
        <w:ind w:left="720"/>
        <w:jc w:val="both"/>
        <w:rPr>
          <w:rFonts w:ascii="Arial" w:hAnsi="Arial" w:cs="Arial"/>
          <w:b/>
          <w:i/>
          <w:sz w:val="22"/>
          <w:szCs w:val="22"/>
        </w:rPr>
      </w:pPr>
    </w:p>
    <w:p w14:paraId="40FE1DAC" w14:textId="77777777" w:rsidR="0065648F" w:rsidRPr="000F6A71" w:rsidRDefault="0065648F" w:rsidP="00AC4F7F">
      <w:pPr>
        <w:spacing w:line="360" w:lineRule="auto"/>
        <w:ind w:left="720"/>
        <w:jc w:val="both"/>
        <w:rPr>
          <w:rFonts w:ascii="Arial" w:hAnsi="Arial" w:cs="Arial"/>
          <w:i/>
          <w:sz w:val="22"/>
          <w:szCs w:val="22"/>
        </w:rPr>
      </w:pPr>
      <w:r w:rsidRPr="000F6A71">
        <w:rPr>
          <w:rFonts w:ascii="Arial" w:hAnsi="Arial" w:cs="Arial"/>
          <w:i/>
          <w:sz w:val="22"/>
          <w:szCs w:val="22"/>
        </w:rPr>
        <w:t xml:space="preserve">Where the </w:t>
      </w:r>
      <w:r w:rsidR="00313C1D">
        <w:rPr>
          <w:rFonts w:ascii="Arial" w:hAnsi="Arial" w:cs="Arial"/>
          <w:b/>
          <w:i/>
          <w:sz w:val="22"/>
          <w:szCs w:val="22"/>
        </w:rPr>
        <w:t>Estimated A</w:t>
      </w:r>
      <w:r w:rsidRPr="000F6A71">
        <w:rPr>
          <w:rFonts w:ascii="Arial" w:hAnsi="Arial" w:cs="Arial"/>
          <w:b/>
          <w:i/>
          <w:sz w:val="22"/>
          <w:szCs w:val="22"/>
        </w:rPr>
        <w:t>ttributable Works Capital Cost</w:t>
      </w:r>
      <w:r w:rsidRPr="000F6A71">
        <w:rPr>
          <w:rFonts w:ascii="Arial" w:hAnsi="Arial" w:cs="Arial"/>
          <w:i/>
          <w:sz w:val="22"/>
          <w:szCs w:val="22"/>
        </w:rPr>
        <w:t xml:space="preserve"> is the fair and reasonable estimate of</w:t>
      </w:r>
      <w:r w:rsidR="00703642">
        <w:rPr>
          <w:rFonts w:ascii="Arial" w:hAnsi="Arial" w:cs="Arial"/>
          <w:i/>
          <w:sz w:val="22"/>
          <w:szCs w:val="22"/>
        </w:rPr>
        <w:t xml:space="preserve"> the</w:t>
      </w:r>
      <w:r w:rsidRPr="000F6A71">
        <w:rPr>
          <w:rFonts w:ascii="Arial" w:hAnsi="Arial" w:cs="Arial"/>
          <w:i/>
          <w:sz w:val="22"/>
          <w:szCs w:val="22"/>
        </w:rPr>
        <w:t xml:space="preserve"> </w:t>
      </w:r>
      <w:r w:rsidR="00703642" w:rsidRPr="00703642">
        <w:rPr>
          <w:rFonts w:ascii="Arial" w:hAnsi="Arial" w:cs="Arial"/>
          <w:b/>
          <w:i/>
          <w:sz w:val="22"/>
          <w:szCs w:val="22"/>
        </w:rPr>
        <w:t>Attributable Works Capital Cost</w:t>
      </w:r>
      <w:r>
        <w:rPr>
          <w:rFonts w:ascii="Arial" w:hAnsi="Arial" w:cs="Arial"/>
          <w:b/>
          <w:i/>
          <w:sz w:val="22"/>
          <w:szCs w:val="22"/>
        </w:rPr>
        <w:t xml:space="preserve"> </w:t>
      </w:r>
      <w:r w:rsidR="00703642" w:rsidRPr="00703642">
        <w:rPr>
          <w:rFonts w:ascii="Arial" w:hAnsi="Arial" w:cs="Arial"/>
          <w:i/>
          <w:sz w:val="22"/>
          <w:szCs w:val="22"/>
        </w:rPr>
        <w:t xml:space="preserve">for each component within the </w:t>
      </w:r>
      <w:r w:rsidR="00703642">
        <w:rPr>
          <w:rFonts w:ascii="Arial" w:hAnsi="Arial" w:cs="Arial"/>
          <w:b/>
          <w:i/>
          <w:sz w:val="22"/>
          <w:szCs w:val="22"/>
        </w:rPr>
        <w:t xml:space="preserve">Attributable Works </w:t>
      </w:r>
      <w:r w:rsidR="00703642" w:rsidRPr="00703642">
        <w:rPr>
          <w:rFonts w:ascii="Arial" w:hAnsi="Arial" w:cs="Arial"/>
          <w:i/>
          <w:sz w:val="22"/>
          <w:szCs w:val="22"/>
        </w:rPr>
        <w:t>and which is</w:t>
      </w:r>
      <w:r w:rsidR="00703642">
        <w:rPr>
          <w:rFonts w:ascii="Arial" w:hAnsi="Arial" w:cs="Arial"/>
          <w:b/>
          <w:i/>
          <w:sz w:val="22"/>
          <w:szCs w:val="22"/>
        </w:rPr>
        <w:t xml:space="preserve"> </w:t>
      </w:r>
      <w:r w:rsidRPr="00EB6025">
        <w:rPr>
          <w:rFonts w:ascii="Arial" w:hAnsi="Arial" w:cs="Arial"/>
          <w:i/>
          <w:sz w:val="22"/>
          <w:szCs w:val="22"/>
        </w:rPr>
        <w:t>a</w:t>
      </w:r>
      <w:r>
        <w:rPr>
          <w:rFonts w:ascii="Arial" w:hAnsi="Arial" w:cs="Arial"/>
          <w:i/>
          <w:sz w:val="22"/>
          <w:szCs w:val="22"/>
        </w:rPr>
        <w:t>s</w:t>
      </w:r>
      <w:r w:rsidRPr="00EB6025">
        <w:rPr>
          <w:rFonts w:ascii="Arial" w:hAnsi="Arial" w:cs="Arial"/>
          <w:i/>
          <w:sz w:val="22"/>
          <w:szCs w:val="22"/>
        </w:rPr>
        <w:t xml:space="preserve"> </w:t>
      </w:r>
      <w:r>
        <w:rPr>
          <w:rFonts w:ascii="Arial" w:hAnsi="Arial" w:cs="Arial"/>
          <w:i/>
          <w:sz w:val="22"/>
          <w:szCs w:val="22"/>
        </w:rPr>
        <w:t>set out</w:t>
      </w:r>
      <w:r w:rsidRPr="00EB6025">
        <w:rPr>
          <w:rFonts w:ascii="Arial" w:hAnsi="Arial" w:cs="Arial"/>
          <w:i/>
          <w:sz w:val="22"/>
          <w:szCs w:val="22"/>
        </w:rPr>
        <w:t xml:space="preserve"> in the</w:t>
      </w:r>
      <w:r>
        <w:rPr>
          <w:rFonts w:ascii="Arial" w:hAnsi="Arial" w:cs="Arial"/>
          <w:b/>
          <w:i/>
          <w:sz w:val="22"/>
          <w:szCs w:val="22"/>
        </w:rPr>
        <w:t xml:space="preserve"> </w:t>
      </w:r>
      <w:r w:rsidR="002B3B64">
        <w:rPr>
          <w:rFonts w:ascii="Arial" w:hAnsi="Arial" w:cs="Arial"/>
          <w:b/>
          <w:i/>
          <w:sz w:val="22"/>
          <w:szCs w:val="22"/>
        </w:rPr>
        <w:t xml:space="preserve">Notification of </w:t>
      </w:r>
      <w:r w:rsidR="00C67A7E">
        <w:rPr>
          <w:rFonts w:ascii="Arial" w:hAnsi="Arial" w:cs="Arial"/>
          <w:b/>
          <w:i/>
          <w:sz w:val="22"/>
          <w:szCs w:val="22"/>
        </w:rPr>
        <w:t xml:space="preserve">Fixed </w:t>
      </w:r>
      <w:r>
        <w:rPr>
          <w:rFonts w:ascii="Arial" w:hAnsi="Arial" w:cs="Arial"/>
          <w:b/>
          <w:i/>
          <w:sz w:val="22"/>
          <w:szCs w:val="22"/>
        </w:rPr>
        <w:t xml:space="preserve">Cancellation Charge </w:t>
      </w:r>
      <w:r w:rsidR="002B3B64">
        <w:rPr>
          <w:rFonts w:ascii="Arial" w:hAnsi="Arial" w:cs="Arial"/>
          <w:i/>
          <w:sz w:val="22"/>
          <w:szCs w:val="22"/>
        </w:rPr>
        <w:t xml:space="preserve">by reference to which an election is made </w:t>
      </w:r>
      <w:r w:rsidR="00C92299">
        <w:rPr>
          <w:rFonts w:ascii="Arial" w:hAnsi="Arial" w:cs="Arial"/>
          <w:i/>
          <w:sz w:val="22"/>
          <w:szCs w:val="22"/>
        </w:rPr>
        <w:t xml:space="preserve">in accordance with Paragraph </w:t>
      </w:r>
      <w:r w:rsidR="00C374D4">
        <w:rPr>
          <w:rFonts w:ascii="Arial" w:hAnsi="Arial" w:cs="Arial"/>
          <w:i/>
          <w:sz w:val="22"/>
          <w:szCs w:val="22"/>
        </w:rPr>
        <w:t>6</w:t>
      </w:r>
      <w:r w:rsidRPr="00D710BA">
        <w:rPr>
          <w:rFonts w:ascii="Arial" w:hAnsi="Arial" w:cs="Arial"/>
          <w:i/>
          <w:sz w:val="22"/>
          <w:szCs w:val="22"/>
        </w:rPr>
        <w:t>.</w:t>
      </w:r>
    </w:p>
    <w:p w14:paraId="6FC5395B" w14:textId="77777777" w:rsidR="0065648F" w:rsidRDefault="0065648F" w:rsidP="0065648F">
      <w:pPr>
        <w:spacing w:line="360" w:lineRule="auto"/>
        <w:ind w:left="720"/>
        <w:jc w:val="both"/>
        <w:rPr>
          <w:rFonts w:ascii="Arial" w:hAnsi="Arial" w:cs="Arial"/>
          <w:sz w:val="22"/>
          <w:szCs w:val="22"/>
        </w:rPr>
      </w:pPr>
    </w:p>
    <w:p w14:paraId="7C364B25" w14:textId="77777777" w:rsidR="0065648F" w:rsidRPr="000F6A71" w:rsidRDefault="0065648F" w:rsidP="00AC4F7F">
      <w:pPr>
        <w:spacing w:line="360" w:lineRule="auto"/>
        <w:ind w:left="720"/>
        <w:jc w:val="both"/>
        <w:rPr>
          <w:rFonts w:ascii="Arial" w:hAnsi="Arial" w:cs="Arial"/>
          <w:i/>
          <w:sz w:val="22"/>
          <w:szCs w:val="22"/>
        </w:rPr>
      </w:pPr>
      <w:r w:rsidRPr="000F6A71">
        <w:rPr>
          <w:rFonts w:ascii="Arial" w:hAnsi="Arial" w:cs="Arial"/>
          <w:i/>
          <w:sz w:val="22"/>
          <w:szCs w:val="22"/>
        </w:rPr>
        <w:t xml:space="preserve">Where the </w:t>
      </w:r>
      <w:r w:rsidRPr="000F6A71">
        <w:rPr>
          <w:rFonts w:ascii="Arial" w:hAnsi="Arial" w:cs="Arial"/>
          <w:b/>
          <w:i/>
          <w:sz w:val="22"/>
          <w:szCs w:val="22"/>
        </w:rPr>
        <w:t>Attributable Works</w:t>
      </w:r>
      <w:r w:rsidRPr="000F6A71">
        <w:rPr>
          <w:rFonts w:ascii="Arial" w:hAnsi="Arial" w:cs="Arial"/>
          <w:i/>
          <w:sz w:val="22"/>
          <w:szCs w:val="22"/>
        </w:rPr>
        <w:t xml:space="preserve"> are as specified in Appendix MM of the </w:t>
      </w:r>
      <w:r w:rsidRPr="000F6A71">
        <w:rPr>
          <w:rFonts w:ascii="Arial" w:hAnsi="Arial" w:cs="Arial"/>
          <w:b/>
          <w:i/>
          <w:sz w:val="22"/>
          <w:szCs w:val="22"/>
        </w:rPr>
        <w:t>Construction Agreement</w:t>
      </w:r>
      <w:r>
        <w:rPr>
          <w:rFonts w:ascii="Arial" w:hAnsi="Arial" w:cs="Arial"/>
          <w:b/>
          <w:i/>
          <w:sz w:val="22"/>
          <w:szCs w:val="22"/>
        </w:rPr>
        <w:t xml:space="preserve"> </w:t>
      </w:r>
      <w:r w:rsidRPr="003D680E">
        <w:rPr>
          <w:rFonts w:ascii="Arial" w:hAnsi="Arial" w:cs="Arial"/>
          <w:i/>
          <w:sz w:val="22"/>
          <w:szCs w:val="22"/>
        </w:rPr>
        <w:t>at the</w:t>
      </w:r>
      <w:r>
        <w:rPr>
          <w:rFonts w:ascii="Arial" w:hAnsi="Arial" w:cs="Arial"/>
          <w:i/>
          <w:sz w:val="22"/>
          <w:szCs w:val="22"/>
        </w:rPr>
        <w:t xml:space="preserve"> time of the</w:t>
      </w:r>
      <w:r>
        <w:rPr>
          <w:rFonts w:ascii="Arial" w:hAnsi="Arial" w:cs="Arial"/>
          <w:b/>
          <w:i/>
          <w:sz w:val="22"/>
          <w:szCs w:val="22"/>
        </w:rPr>
        <w:t xml:space="preserve"> </w:t>
      </w:r>
      <w:r w:rsidR="002B3B64">
        <w:rPr>
          <w:rFonts w:ascii="Arial" w:hAnsi="Arial" w:cs="Arial"/>
          <w:b/>
          <w:i/>
          <w:sz w:val="22"/>
          <w:szCs w:val="22"/>
        </w:rPr>
        <w:t xml:space="preserve">Notification of Fixed Cancellation Charge </w:t>
      </w:r>
      <w:r w:rsidR="002B3B64">
        <w:rPr>
          <w:rFonts w:ascii="Arial" w:hAnsi="Arial" w:cs="Arial"/>
          <w:i/>
          <w:sz w:val="22"/>
          <w:szCs w:val="22"/>
        </w:rPr>
        <w:t xml:space="preserve">by reference to which an election is made </w:t>
      </w:r>
      <w:r w:rsidR="00C92299">
        <w:rPr>
          <w:rFonts w:ascii="Arial" w:hAnsi="Arial" w:cs="Arial"/>
          <w:i/>
          <w:sz w:val="22"/>
          <w:szCs w:val="22"/>
        </w:rPr>
        <w:t xml:space="preserve">in accordance with Paragraph </w:t>
      </w:r>
      <w:r w:rsidR="00C374D4">
        <w:rPr>
          <w:rFonts w:ascii="Arial" w:hAnsi="Arial" w:cs="Arial"/>
          <w:i/>
          <w:sz w:val="22"/>
          <w:szCs w:val="22"/>
        </w:rPr>
        <w:t>6</w:t>
      </w:r>
      <w:r w:rsidRPr="00D710BA">
        <w:rPr>
          <w:rFonts w:ascii="Arial" w:hAnsi="Arial" w:cs="Arial"/>
          <w:i/>
          <w:sz w:val="22"/>
          <w:szCs w:val="22"/>
        </w:rPr>
        <w:t>.</w:t>
      </w:r>
    </w:p>
    <w:p w14:paraId="49EDCAA5" w14:textId="77777777" w:rsidR="0065648F" w:rsidRPr="000F6A71" w:rsidRDefault="0065648F" w:rsidP="0065648F">
      <w:pPr>
        <w:spacing w:line="360" w:lineRule="auto"/>
        <w:jc w:val="both"/>
        <w:rPr>
          <w:rFonts w:ascii="Arial" w:hAnsi="Arial" w:cs="Arial"/>
          <w:i/>
          <w:sz w:val="22"/>
          <w:szCs w:val="22"/>
        </w:rPr>
      </w:pPr>
    </w:p>
    <w:p w14:paraId="4283EDB0" w14:textId="77777777" w:rsidR="0065648F" w:rsidRPr="000F6A71" w:rsidRDefault="0065648F" w:rsidP="00AC4F7F">
      <w:pPr>
        <w:spacing w:line="360" w:lineRule="auto"/>
        <w:ind w:left="720"/>
        <w:jc w:val="both"/>
        <w:rPr>
          <w:rFonts w:ascii="Arial" w:hAnsi="Arial" w:cs="Arial"/>
          <w:i/>
          <w:sz w:val="22"/>
          <w:szCs w:val="22"/>
        </w:rPr>
      </w:pPr>
      <w:r w:rsidRPr="000F6A71">
        <w:rPr>
          <w:rFonts w:ascii="Arial" w:hAnsi="Arial" w:cs="Arial"/>
          <w:i/>
          <w:sz w:val="22"/>
          <w:szCs w:val="22"/>
        </w:rPr>
        <w:t xml:space="preserve">Where the </w:t>
      </w:r>
      <w:r w:rsidRPr="00EB6025">
        <w:rPr>
          <w:rFonts w:ascii="Arial" w:hAnsi="Arial" w:cs="Arial"/>
          <w:b/>
          <w:i/>
          <w:sz w:val="22"/>
          <w:szCs w:val="22"/>
        </w:rPr>
        <w:t xml:space="preserve">Local </w:t>
      </w:r>
      <w:r w:rsidRPr="000F6A71">
        <w:rPr>
          <w:rFonts w:ascii="Arial" w:hAnsi="Arial" w:cs="Arial"/>
          <w:b/>
          <w:i/>
          <w:sz w:val="22"/>
          <w:szCs w:val="22"/>
        </w:rPr>
        <w:t>Asset Reuse Factor</w:t>
      </w:r>
      <w:r w:rsidRPr="000F6A71">
        <w:rPr>
          <w:rFonts w:ascii="Arial" w:hAnsi="Arial" w:cs="Arial"/>
          <w:i/>
          <w:sz w:val="22"/>
          <w:szCs w:val="22"/>
        </w:rPr>
        <w:t xml:space="preserve"> is the factor representing the potential for reuse of </w:t>
      </w:r>
      <w:r>
        <w:rPr>
          <w:rFonts w:ascii="Arial" w:hAnsi="Arial" w:cs="Arial"/>
          <w:i/>
          <w:sz w:val="22"/>
          <w:szCs w:val="22"/>
        </w:rPr>
        <w:t xml:space="preserve">each component within </w:t>
      </w:r>
      <w:r w:rsidRPr="000F6A71">
        <w:rPr>
          <w:rFonts w:ascii="Arial" w:hAnsi="Arial" w:cs="Arial"/>
          <w:i/>
          <w:sz w:val="22"/>
          <w:szCs w:val="22"/>
        </w:rPr>
        <w:t xml:space="preserve">the </w:t>
      </w:r>
      <w:r w:rsidRPr="000F6A71">
        <w:rPr>
          <w:rFonts w:ascii="Arial" w:hAnsi="Arial" w:cs="Arial"/>
          <w:b/>
          <w:i/>
          <w:sz w:val="22"/>
          <w:szCs w:val="22"/>
        </w:rPr>
        <w:t>Attributable Works</w:t>
      </w:r>
      <w:r w:rsidRPr="000F6A71">
        <w:rPr>
          <w:rFonts w:ascii="Arial" w:hAnsi="Arial" w:cs="Arial"/>
          <w:i/>
          <w:sz w:val="22"/>
          <w:szCs w:val="22"/>
        </w:rPr>
        <w:t xml:space="preserve"> a</w:t>
      </w:r>
      <w:r>
        <w:rPr>
          <w:rFonts w:ascii="Arial" w:hAnsi="Arial" w:cs="Arial"/>
          <w:i/>
          <w:sz w:val="22"/>
          <w:szCs w:val="22"/>
        </w:rPr>
        <w:t xml:space="preserve">s </w:t>
      </w:r>
      <w:r w:rsidRPr="000F6A71">
        <w:rPr>
          <w:rFonts w:ascii="Arial" w:hAnsi="Arial" w:cs="Arial"/>
          <w:i/>
          <w:sz w:val="22"/>
          <w:szCs w:val="22"/>
        </w:rPr>
        <w:t xml:space="preserve">set out in the </w:t>
      </w:r>
      <w:r w:rsidR="002B3B64">
        <w:rPr>
          <w:rFonts w:ascii="Arial" w:hAnsi="Arial" w:cs="Arial"/>
          <w:b/>
          <w:i/>
          <w:sz w:val="22"/>
          <w:szCs w:val="22"/>
        </w:rPr>
        <w:t xml:space="preserve">Notification of Fixed Cancellation Charge </w:t>
      </w:r>
      <w:r w:rsidR="002B3B64">
        <w:rPr>
          <w:rFonts w:ascii="Arial" w:hAnsi="Arial" w:cs="Arial"/>
          <w:i/>
          <w:sz w:val="22"/>
          <w:szCs w:val="22"/>
        </w:rPr>
        <w:t xml:space="preserve">by reference to which an election is made </w:t>
      </w:r>
      <w:r w:rsidR="00C92299">
        <w:rPr>
          <w:rFonts w:ascii="Arial" w:hAnsi="Arial" w:cs="Arial"/>
          <w:i/>
          <w:sz w:val="22"/>
          <w:szCs w:val="22"/>
        </w:rPr>
        <w:t xml:space="preserve">in accordance with Paragraph </w:t>
      </w:r>
      <w:r w:rsidR="00C374D4">
        <w:rPr>
          <w:rFonts w:ascii="Arial" w:hAnsi="Arial" w:cs="Arial"/>
          <w:i/>
          <w:sz w:val="22"/>
          <w:szCs w:val="22"/>
        </w:rPr>
        <w:t>6</w:t>
      </w:r>
      <w:r w:rsidRPr="00D710BA">
        <w:rPr>
          <w:rFonts w:ascii="Arial" w:hAnsi="Arial" w:cs="Arial"/>
          <w:i/>
          <w:sz w:val="22"/>
          <w:szCs w:val="22"/>
        </w:rPr>
        <w:t>.</w:t>
      </w:r>
    </w:p>
    <w:p w14:paraId="5A42594B" w14:textId="77777777" w:rsidR="0065648F" w:rsidRPr="00030187" w:rsidRDefault="0065648F" w:rsidP="0065648F">
      <w:pPr>
        <w:spacing w:line="360" w:lineRule="auto"/>
        <w:ind w:left="720"/>
        <w:jc w:val="both"/>
        <w:rPr>
          <w:rFonts w:ascii="Arial" w:hAnsi="Arial" w:cs="Arial"/>
          <w:sz w:val="22"/>
          <w:szCs w:val="22"/>
        </w:rPr>
      </w:pPr>
    </w:p>
    <w:p w14:paraId="3E6882B7" w14:textId="4410CE91" w:rsidR="0065648F" w:rsidRDefault="0065648F" w:rsidP="3E5D023F">
      <w:pPr>
        <w:spacing w:line="360" w:lineRule="auto"/>
        <w:ind w:left="720"/>
        <w:jc w:val="both"/>
        <w:rPr>
          <w:rFonts w:ascii="Arial" w:hAnsi="Arial" w:cs="Arial"/>
          <w:i/>
          <w:iCs/>
          <w:sz w:val="22"/>
          <w:szCs w:val="22"/>
        </w:rPr>
      </w:pPr>
      <w:r w:rsidRPr="3E5D023F">
        <w:rPr>
          <w:rFonts w:ascii="Arial" w:hAnsi="Arial" w:cs="Arial"/>
          <w:i/>
          <w:iCs/>
          <w:sz w:val="22"/>
          <w:szCs w:val="22"/>
        </w:rPr>
        <w:t xml:space="preserve">Where the </w:t>
      </w:r>
      <w:r w:rsidRPr="3E5D023F">
        <w:rPr>
          <w:rFonts w:ascii="Arial" w:hAnsi="Arial" w:cs="Arial"/>
          <w:b/>
          <w:bCs/>
          <w:i/>
          <w:iCs/>
          <w:sz w:val="22"/>
          <w:szCs w:val="22"/>
        </w:rPr>
        <w:t>Strategic Investment Factor</w:t>
      </w:r>
      <w:r w:rsidRPr="3E5D023F">
        <w:rPr>
          <w:rFonts w:ascii="Arial" w:hAnsi="Arial" w:cs="Arial"/>
          <w:i/>
          <w:iCs/>
          <w:sz w:val="22"/>
          <w:szCs w:val="22"/>
        </w:rPr>
        <w:t xml:space="preserve"> is a factor calculated for each component within the </w:t>
      </w:r>
      <w:r w:rsidRPr="3E5D023F">
        <w:rPr>
          <w:rFonts w:ascii="Arial" w:hAnsi="Arial" w:cs="Arial"/>
          <w:b/>
          <w:bCs/>
          <w:i/>
          <w:iCs/>
          <w:sz w:val="22"/>
          <w:szCs w:val="22"/>
        </w:rPr>
        <w:t>Attributable Works</w:t>
      </w:r>
      <w:r w:rsidRPr="3E5D023F">
        <w:rPr>
          <w:rFonts w:ascii="Arial" w:hAnsi="Arial" w:cs="Arial"/>
          <w:i/>
          <w:iCs/>
          <w:sz w:val="22"/>
          <w:szCs w:val="22"/>
        </w:rPr>
        <w:t xml:space="preserve"> as a ratio of the </w:t>
      </w:r>
      <w:r w:rsidRPr="3E5D023F">
        <w:rPr>
          <w:rFonts w:ascii="Arial" w:hAnsi="Arial" w:cs="Arial"/>
          <w:b/>
          <w:bCs/>
          <w:i/>
          <w:iCs/>
          <w:sz w:val="22"/>
          <w:szCs w:val="22"/>
        </w:rPr>
        <w:t xml:space="preserve">Transmission Entry Capacity </w:t>
      </w:r>
      <w:del w:id="284" w:author="Martin Cahill" w:date="2026-01-14T15:59:00Z" w16du:dateUtc="2026-01-14T15:59:00Z">
        <w:r w:rsidRPr="3E5D023F" w:rsidDel="00617B8B">
          <w:rPr>
            <w:rFonts w:ascii="Arial" w:hAnsi="Arial" w:cs="Arial"/>
            <w:i/>
            <w:iCs/>
            <w:sz w:val="22"/>
            <w:szCs w:val="22"/>
          </w:rPr>
          <w:delText>and/or</w:delText>
        </w:r>
      </w:del>
      <w:ins w:id="285" w:author="Martin Cahill [NESO]" w:date="2025-09-08T18:32:00Z">
        <w:del w:id="286" w:author="Martin Cahill" w:date="2026-01-14T15:59:00Z" w16du:dateUtc="2026-01-14T15:59:00Z">
          <w:r w:rsidR="00A43257" w:rsidRPr="3E5D023F" w:rsidDel="00617B8B">
            <w:rPr>
              <w:rFonts w:ascii="Arial" w:hAnsi="Arial" w:cs="Arial"/>
              <w:i/>
              <w:iCs/>
              <w:sz w:val="22"/>
              <w:szCs w:val="22"/>
            </w:rPr>
            <w:delText xml:space="preserve"> </w:delText>
          </w:r>
        </w:del>
      </w:ins>
      <w:ins w:id="287" w:author="Martin Cahill [NESO]" w:date="2025-10-17T16:55:00Z">
        <w:del w:id="288" w:author="Martin Cahill" w:date="2026-01-14T15:59:00Z" w16du:dateUtc="2026-01-14T15:59:00Z">
          <w:r w:rsidR="001D5FFD" w:rsidRPr="3E5D023F" w:rsidDel="00617B8B">
            <w:rPr>
              <w:rFonts w:ascii="Arial" w:hAnsi="Arial" w:cs="Arial"/>
              <w:b/>
              <w:bCs/>
              <w:sz w:val="22"/>
              <w:szCs w:val="22"/>
            </w:rPr>
            <w:delText>Demand Capacity</w:delText>
          </w:r>
        </w:del>
      </w:ins>
      <w:ins w:id="289" w:author="Martin Cahill [NESO]" w:date="2025-10-02T19:56:00Z">
        <w:del w:id="290" w:author="Martin Cahill" w:date="2026-01-14T15:59:00Z" w16du:dateUtc="2026-01-14T15:59:00Z">
          <w:r w:rsidR="00B672E3" w:rsidRPr="3E5D023F" w:rsidDel="00617B8B">
            <w:rPr>
              <w:rFonts w:ascii="Arial" w:hAnsi="Arial" w:cs="Arial"/>
              <w:sz w:val="22"/>
              <w:szCs w:val="22"/>
            </w:rPr>
            <w:delText xml:space="preserve"> </w:delText>
          </w:r>
        </w:del>
      </w:ins>
      <w:ins w:id="291" w:author="Martin Cahill [NESO]" w:date="2025-09-08T18:32:00Z">
        <w:r w:rsidR="00A43257" w:rsidRPr="3E5D023F">
          <w:rPr>
            <w:rFonts w:ascii="Arial" w:hAnsi="Arial" w:cs="Arial"/>
            <w:i/>
            <w:iCs/>
            <w:sz w:val="22"/>
            <w:szCs w:val="22"/>
          </w:rPr>
          <w:t>and/or</w:t>
        </w:r>
      </w:ins>
      <w:r w:rsidRPr="3E5D023F">
        <w:rPr>
          <w:rFonts w:ascii="Arial" w:hAnsi="Arial" w:cs="Arial"/>
          <w:b/>
          <w:bCs/>
          <w:i/>
          <w:iCs/>
          <w:sz w:val="22"/>
          <w:szCs w:val="22"/>
        </w:rPr>
        <w:t xml:space="preserve"> Developer Capacity</w:t>
      </w:r>
      <w:r w:rsidRPr="3E5D023F">
        <w:rPr>
          <w:rFonts w:ascii="Arial" w:hAnsi="Arial" w:cs="Arial"/>
          <w:i/>
          <w:iCs/>
          <w:sz w:val="22"/>
          <w:szCs w:val="22"/>
        </w:rPr>
        <w:t xml:space="preserve"> </w:t>
      </w:r>
      <w:r w:rsidR="00F942EA" w:rsidRPr="3E5D023F">
        <w:rPr>
          <w:rFonts w:ascii="Arial" w:hAnsi="Arial" w:cs="Arial"/>
          <w:i/>
          <w:iCs/>
          <w:sz w:val="22"/>
          <w:szCs w:val="22"/>
        </w:rPr>
        <w:t>and/</w:t>
      </w:r>
      <w:r w:rsidR="00F942EA" w:rsidRPr="3E5D023F">
        <w:rPr>
          <w:rFonts w:ascii="Arial" w:hAnsi="Arial" w:cs="Arial"/>
          <w:sz w:val="22"/>
          <w:szCs w:val="22"/>
        </w:rPr>
        <w:t xml:space="preserve">or </w:t>
      </w:r>
      <w:r w:rsidR="00F942EA" w:rsidRPr="3E5D023F">
        <w:rPr>
          <w:rFonts w:ascii="Arial" w:hAnsi="Arial" w:cs="Arial"/>
          <w:b/>
          <w:bCs/>
          <w:sz w:val="22"/>
          <w:szCs w:val="22"/>
        </w:rPr>
        <w:t>Interconnector User Commitment Capacity</w:t>
      </w:r>
      <w:ins w:id="292" w:author="Martin Cahill" w:date="2026-01-14T15:59:00Z" w16du:dateUtc="2026-01-14T15:59:00Z">
        <w:r w:rsidR="00617B8B">
          <w:rPr>
            <w:rFonts w:ascii="Arial" w:hAnsi="Arial" w:cs="Arial"/>
            <w:b/>
            <w:bCs/>
            <w:sz w:val="22"/>
            <w:szCs w:val="22"/>
          </w:rPr>
          <w:t xml:space="preserve"> </w:t>
        </w:r>
        <w:r w:rsidR="00617B8B" w:rsidRPr="3E5D023F">
          <w:rPr>
            <w:rFonts w:ascii="Arial" w:hAnsi="Arial" w:cs="Arial"/>
            <w:i/>
            <w:iCs/>
            <w:sz w:val="22"/>
            <w:szCs w:val="22"/>
          </w:rPr>
          <w:t xml:space="preserve">and/or </w:t>
        </w:r>
        <w:r w:rsidR="00617B8B" w:rsidRPr="3E5D023F">
          <w:rPr>
            <w:rFonts w:ascii="Arial" w:hAnsi="Arial" w:cs="Arial"/>
            <w:b/>
            <w:bCs/>
            <w:sz w:val="22"/>
            <w:szCs w:val="22"/>
          </w:rPr>
          <w:t>Demand Capacity</w:t>
        </w:r>
      </w:ins>
      <w:r w:rsidR="00F942EA" w:rsidRPr="3E5D023F">
        <w:rPr>
          <w:rFonts w:ascii="Arial" w:hAnsi="Arial" w:cs="Arial"/>
          <w:b/>
          <w:bCs/>
          <w:sz w:val="22"/>
          <w:szCs w:val="22"/>
        </w:rPr>
        <w:t xml:space="preserve"> </w:t>
      </w:r>
      <w:r w:rsidRPr="3E5D023F">
        <w:rPr>
          <w:rFonts w:ascii="Arial" w:hAnsi="Arial" w:cs="Arial"/>
          <w:i/>
          <w:iCs/>
          <w:sz w:val="22"/>
          <w:szCs w:val="22"/>
        </w:rPr>
        <w:t xml:space="preserve">sharing those </w:t>
      </w:r>
      <w:r w:rsidRPr="3E5D023F">
        <w:rPr>
          <w:rFonts w:ascii="Arial" w:hAnsi="Arial" w:cs="Arial"/>
          <w:b/>
          <w:bCs/>
          <w:i/>
          <w:iCs/>
          <w:sz w:val="22"/>
          <w:szCs w:val="22"/>
        </w:rPr>
        <w:t xml:space="preserve">Attributable Works </w:t>
      </w:r>
      <w:r w:rsidRPr="3E5D023F">
        <w:rPr>
          <w:rFonts w:ascii="Arial" w:hAnsi="Arial" w:cs="Arial"/>
          <w:i/>
          <w:iCs/>
          <w:sz w:val="22"/>
          <w:szCs w:val="22"/>
        </w:rPr>
        <w:t xml:space="preserve">against the secured capability of the </w:t>
      </w:r>
      <w:r w:rsidRPr="3E5D023F">
        <w:rPr>
          <w:rFonts w:ascii="Arial" w:hAnsi="Arial" w:cs="Arial"/>
          <w:b/>
          <w:bCs/>
          <w:i/>
          <w:iCs/>
          <w:sz w:val="22"/>
          <w:szCs w:val="22"/>
        </w:rPr>
        <w:t xml:space="preserve">Transmission </w:t>
      </w:r>
      <w:r w:rsidRPr="3E5D023F">
        <w:rPr>
          <w:rFonts w:ascii="Arial" w:hAnsi="Arial" w:cs="Arial"/>
          <w:i/>
          <w:iCs/>
          <w:sz w:val="22"/>
          <w:szCs w:val="22"/>
        </w:rPr>
        <w:t xml:space="preserve">assets and set out in the </w:t>
      </w:r>
      <w:r w:rsidR="002B3B64" w:rsidRPr="3E5D023F">
        <w:rPr>
          <w:rFonts w:ascii="Arial" w:hAnsi="Arial" w:cs="Arial"/>
          <w:b/>
          <w:bCs/>
          <w:i/>
          <w:iCs/>
          <w:sz w:val="22"/>
          <w:szCs w:val="22"/>
        </w:rPr>
        <w:t xml:space="preserve">Notification of Fixed Cancellation Charge </w:t>
      </w:r>
      <w:r w:rsidR="002B3B64" w:rsidRPr="3E5D023F">
        <w:rPr>
          <w:rFonts w:ascii="Arial" w:hAnsi="Arial" w:cs="Arial"/>
          <w:i/>
          <w:iCs/>
          <w:sz w:val="22"/>
          <w:szCs w:val="22"/>
        </w:rPr>
        <w:t>by reference to which an election is made in acc</w:t>
      </w:r>
      <w:r w:rsidR="00C92299" w:rsidRPr="3E5D023F">
        <w:rPr>
          <w:rFonts w:ascii="Arial" w:hAnsi="Arial" w:cs="Arial"/>
          <w:i/>
          <w:iCs/>
          <w:sz w:val="22"/>
          <w:szCs w:val="22"/>
        </w:rPr>
        <w:t xml:space="preserve">ordance with Paragraph </w:t>
      </w:r>
      <w:r w:rsidR="00C374D4" w:rsidRPr="3E5D023F">
        <w:rPr>
          <w:rFonts w:ascii="Arial" w:hAnsi="Arial" w:cs="Arial"/>
          <w:i/>
          <w:iCs/>
          <w:sz w:val="22"/>
          <w:szCs w:val="22"/>
        </w:rPr>
        <w:t>6</w:t>
      </w:r>
      <w:r w:rsidRPr="3E5D023F">
        <w:rPr>
          <w:rFonts w:ascii="Arial" w:hAnsi="Arial" w:cs="Arial"/>
          <w:i/>
          <w:iCs/>
          <w:sz w:val="22"/>
          <w:szCs w:val="22"/>
        </w:rPr>
        <w:t>.</w:t>
      </w:r>
    </w:p>
    <w:p w14:paraId="4A6B729B" w14:textId="77777777" w:rsidR="00C374D4" w:rsidRPr="00C374D4" w:rsidRDefault="00C374D4" w:rsidP="00AC4F7F">
      <w:pPr>
        <w:spacing w:line="360" w:lineRule="auto"/>
        <w:ind w:left="720"/>
        <w:jc w:val="both"/>
        <w:rPr>
          <w:rFonts w:ascii="Arial" w:hAnsi="Arial" w:cs="Arial"/>
          <w:i/>
          <w:sz w:val="22"/>
          <w:szCs w:val="22"/>
        </w:rPr>
      </w:pPr>
    </w:p>
    <w:p w14:paraId="17189321" w14:textId="77777777" w:rsidR="00C374D4" w:rsidRPr="00C374D4" w:rsidRDefault="00C374D4" w:rsidP="00C374D4">
      <w:pPr>
        <w:spacing w:line="360" w:lineRule="auto"/>
        <w:ind w:left="720"/>
        <w:jc w:val="both"/>
        <w:rPr>
          <w:rFonts w:ascii="Arial" w:hAnsi="Arial" w:cs="Arial"/>
          <w:i/>
          <w:sz w:val="22"/>
          <w:szCs w:val="22"/>
        </w:rPr>
      </w:pPr>
      <w:r w:rsidRPr="00C374D4">
        <w:rPr>
          <w:rFonts w:ascii="Arial" w:hAnsi="Arial" w:cs="Arial"/>
          <w:i/>
          <w:sz w:val="22"/>
          <w:szCs w:val="22"/>
        </w:rPr>
        <w:t xml:space="preserve">Where the </w:t>
      </w:r>
      <w:r w:rsidRPr="00C374D4">
        <w:rPr>
          <w:rFonts w:ascii="Arial" w:hAnsi="Arial" w:cs="Arial"/>
          <w:b/>
          <w:bCs/>
          <w:i/>
          <w:sz w:val="22"/>
          <w:szCs w:val="22"/>
        </w:rPr>
        <w:t xml:space="preserve">Distance Factor </w:t>
      </w:r>
      <w:r w:rsidRPr="00C374D4">
        <w:rPr>
          <w:rFonts w:ascii="Arial" w:hAnsi="Arial" w:cs="Arial"/>
          <w:i/>
          <w:sz w:val="22"/>
          <w:szCs w:val="22"/>
        </w:rPr>
        <w:t xml:space="preserve">is a factor calculated for each component within the </w:t>
      </w:r>
      <w:r w:rsidRPr="00C374D4">
        <w:rPr>
          <w:rFonts w:ascii="Arial" w:hAnsi="Arial" w:cs="Arial"/>
          <w:b/>
          <w:bCs/>
          <w:i/>
          <w:sz w:val="22"/>
          <w:szCs w:val="22"/>
        </w:rPr>
        <w:t xml:space="preserve">Attributable Works </w:t>
      </w:r>
      <w:r w:rsidRPr="00C374D4">
        <w:rPr>
          <w:rFonts w:ascii="Arial" w:hAnsi="Arial" w:cs="Arial"/>
          <w:i/>
          <w:sz w:val="22"/>
          <w:szCs w:val="22"/>
        </w:rPr>
        <w:t xml:space="preserve">as a ratio of distance to the nearest suitable MITS substation and distance to the MITS substation where the </w:t>
      </w:r>
      <w:r w:rsidRPr="00C374D4">
        <w:rPr>
          <w:rFonts w:ascii="Arial" w:hAnsi="Arial" w:cs="Arial"/>
          <w:b/>
          <w:bCs/>
          <w:i/>
          <w:sz w:val="22"/>
          <w:szCs w:val="22"/>
        </w:rPr>
        <w:t xml:space="preserve">Attributable Works </w:t>
      </w:r>
      <w:r w:rsidRPr="00C374D4">
        <w:rPr>
          <w:rFonts w:ascii="Arial" w:hAnsi="Arial" w:cs="Arial"/>
          <w:i/>
          <w:sz w:val="22"/>
          <w:szCs w:val="22"/>
        </w:rPr>
        <w:t xml:space="preserve">connect as set out in the </w:t>
      </w:r>
      <w:r w:rsidRPr="00C374D4">
        <w:rPr>
          <w:rFonts w:ascii="Arial" w:hAnsi="Arial" w:cs="Arial"/>
          <w:b/>
          <w:bCs/>
          <w:i/>
          <w:sz w:val="22"/>
          <w:szCs w:val="22"/>
        </w:rPr>
        <w:t xml:space="preserve">Notification of Fixed Cancellation Charge </w:t>
      </w:r>
      <w:r w:rsidRPr="00C374D4">
        <w:rPr>
          <w:rFonts w:ascii="Arial" w:hAnsi="Arial" w:cs="Arial"/>
          <w:i/>
          <w:sz w:val="22"/>
          <w:szCs w:val="22"/>
        </w:rPr>
        <w:t>by reference to which an election is made in accordance with Paragraph 6. This factor is only valid for components where distance is relevant i.e. cables and overhead lines.</w:t>
      </w:r>
    </w:p>
    <w:p w14:paraId="24D12544" w14:textId="77777777" w:rsidR="002B3B64" w:rsidRDefault="002B3B64" w:rsidP="0065648F">
      <w:pPr>
        <w:spacing w:line="360" w:lineRule="auto"/>
        <w:ind w:left="720"/>
        <w:jc w:val="both"/>
        <w:rPr>
          <w:rFonts w:ascii="Arial" w:hAnsi="Arial" w:cs="Arial"/>
          <w:i/>
          <w:sz w:val="22"/>
          <w:szCs w:val="22"/>
        </w:rPr>
      </w:pPr>
    </w:p>
    <w:p w14:paraId="068F7819" w14:textId="77777777" w:rsidR="002B3B64" w:rsidRPr="002B3B64" w:rsidRDefault="002B3B64" w:rsidP="00AC4F7F">
      <w:pPr>
        <w:spacing w:line="360" w:lineRule="auto"/>
        <w:ind w:left="720"/>
        <w:jc w:val="both"/>
        <w:rPr>
          <w:rFonts w:ascii="Arial" w:hAnsi="Arial" w:cs="Arial"/>
          <w:i/>
          <w:sz w:val="22"/>
          <w:szCs w:val="22"/>
        </w:rPr>
      </w:pPr>
      <w:r w:rsidRPr="002B3B64">
        <w:rPr>
          <w:rFonts w:ascii="Arial" w:hAnsi="Arial" w:cs="Arial"/>
          <w:i/>
          <w:sz w:val="22"/>
          <w:szCs w:val="22"/>
        </w:rPr>
        <w:t xml:space="preserve">Where the </w:t>
      </w:r>
      <w:r w:rsidRPr="002B3B64">
        <w:rPr>
          <w:rFonts w:ascii="Arial" w:hAnsi="Arial" w:cs="Arial"/>
          <w:b/>
          <w:i/>
          <w:sz w:val="22"/>
          <w:szCs w:val="22"/>
        </w:rPr>
        <w:t>Cancellation Charge Profile</w:t>
      </w:r>
      <w:r w:rsidRPr="002B3B64">
        <w:rPr>
          <w:rFonts w:ascii="Arial" w:hAnsi="Arial" w:cs="Arial"/>
          <w:i/>
          <w:sz w:val="22"/>
          <w:szCs w:val="22"/>
        </w:rPr>
        <w:t xml:space="preserve"> is the profile derived in accordance with the formula at Paragraph 3.</w:t>
      </w:r>
      <w:r w:rsidR="00C67A7E">
        <w:rPr>
          <w:rFonts w:ascii="Arial" w:hAnsi="Arial" w:cs="Arial"/>
          <w:i/>
          <w:sz w:val="22"/>
          <w:szCs w:val="22"/>
        </w:rPr>
        <w:t>10</w:t>
      </w:r>
      <w:r>
        <w:rPr>
          <w:rFonts w:ascii="Arial" w:hAnsi="Arial" w:cs="Arial"/>
          <w:i/>
          <w:sz w:val="22"/>
          <w:szCs w:val="22"/>
        </w:rPr>
        <w:t xml:space="preserve"> and set out in the </w:t>
      </w:r>
      <w:r>
        <w:rPr>
          <w:rFonts w:ascii="Arial" w:hAnsi="Arial" w:cs="Arial"/>
          <w:b/>
          <w:i/>
          <w:sz w:val="22"/>
          <w:szCs w:val="22"/>
        </w:rPr>
        <w:t xml:space="preserve">Notification of Fixed Cancellation Charge </w:t>
      </w:r>
      <w:r>
        <w:rPr>
          <w:rFonts w:ascii="Arial" w:hAnsi="Arial" w:cs="Arial"/>
          <w:i/>
          <w:sz w:val="22"/>
          <w:szCs w:val="22"/>
        </w:rPr>
        <w:t xml:space="preserve">by reference to which an election is made </w:t>
      </w:r>
      <w:r w:rsidR="00C92299">
        <w:rPr>
          <w:rFonts w:ascii="Arial" w:hAnsi="Arial" w:cs="Arial"/>
          <w:i/>
          <w:sz w:val="22"/>
          <w:szCs w:val="22"/>
        </w:rPr>
        <w:t xml:space="preserve">in accordance with Paragraph </w:t>
      </w:r>
      <w:r w:rsidR="00C374D4">
        <w:rPr>
          <w:rFonts w:ascii="Arial" w:hAnsi="Arial" w:cs="Arial"/>
          <w:i/>
          <w:sz w:val="22"/>
          <w:szCs w:val="22"/>
        </w:rPr>
        <w:t>6</w:t>
      </w:r>
      <w:r w:rsidR="00C92299">
        <w:rPr>
          <w:rFonts w:ascii="Arial" w:hAnsi="Arial" w:cs="Arial"/>
          <w:i/>
          <w:sz w:val="22"/>
          <w:szCs w:val="22"/>
        </w:rPr>
        <w:t>.</w:t>
      </w:r>
    </w:p>
    <w:p w14:paraId="48FF1B1E" w14:textId="77777777" w:rsidR="002B3B64" w:rsidRDefault="002B3B64" w:rsidP="002B3B64">
      <w:pPr>
        <w:spacing w:line="360" w:lineRule="auto"/>
        <w:ind w:left="720"/>
        <w:jc w:val="both"/>
        <w:rPr>
          <w:rFonts w:ascii="Arial" w:hAnsi="Arial" w:cs="Arial"/>
          <w:sz w:val="22"/>
          <w:szCs w:val="22"/>
        </w:rPr>
      </w:pPr>
    </w:p>
    <w:p w14:paraId="7DC02509" w14:textId="77777777" w:rsidR="008E16E5" w:rsidRDefault="00AC4F7F" w:rsidP="00AC4F7F">
      <w:pPr>
        <w:spacing w:line="360" w:lineRule="auto"/>
        <w:ind w:left="720" w:hanging="720"/>
        <w:jc w:val="both"/>
        <w:rPr>
          <w:rFonts w:ascii="Arial" w:hAnsi="Arial" w:cs="Arial"/>
          <w:sz w:val="22"/>
          <w:szCs w:val="22"/>
        </w:rPr>
      </w:pPr>
      <w:r>
        <w:rPr>
          <w:rFonts w:ascii="Arial" w:hAnsi="Arial" w:cs="Arial"/>
          <w:b/>
          <w:sz w:val="22"/>
          <w:szCs w:val="22"/>
        </w:rPr>
        <w:t>3.6</w:t>
      </w:r>
      <w:r w:rsidR="006B2E85">
        <w:rPr>
          <w:rFonts w:ascii="Arial" w:hAnsi="Arial" w:cs="Arial"/>
          <w:b/>
          <w:sz w:val="22"/>
          <w:szCs w:val="22"/>
        </w:rPr>
        <w:t>.3</w:t>
      </w:r>
      <w:r w:rsidR="002B3B64">
        <w:rPr>
          <w:rFonts w:ascii="Arial" w:hAnsi="Arial" w:cs="Arial"/>
          <w:sz w:val="22"/>
          <w:szCs w:val="22"/>
        </w:rPr>
        <w:tab/>
      </w:r>
      <w:r w:rsidR="003D680E">
        <w:rPr>
          <w:rFonts w:ascii="Arial" w:hAnsi="Arial" w:cs="Arial"/>
          <w:sz w:val="22"/>
          <w:szCs w:val="22"/>
        </w:rPr>
        <w:t xml:space="preserve">The </w:t>
      </w:r>
      <w:r w:rsidR="006B2E85">
        <w:rPr>
          <w:rFonts w:ascii="Arial" w:hAnsi="Arial" w:cs="Arial"/>
          <w:b/>
          <w:sz w:val="22"/>
          <w:szCs w:val="22"/>
        </w:rPr>
        <w:t xml:space="preserve">Pre Trigger Amount </w:t>
      </w:r>
      <w:r w:rsidR="006B2E85" w:rsidRPr="006B2E85">
        <w:rPr>
          <w:rFonts w:ascii="Arial" w:hAnsi="Arial" w:cs="Arial"/>
          <w:sz w:val="22"/>
          <w:szCs w:val="22"/>
        </w:rPr>
        <w:t>and the</w:t>
      </w:r>
      <w:r w:rsidR="006B2E85">
        <w:rPr>
          <w:rFonts w:ascii="Arial" w:hAnsi="Arial" w:cs="Arial"/>
          <w:b/>
          <w:sz w:val="22"/>
          <w:szCs w:val="22"/>
        </w:rPr>
        <w:t xml:space="preserve"> </w:t>
      </w:r>
      <w:r w:rsidR="00B94A93">
        <w:rPr>
          <w:rFonts w:ascii="Arial" w:hAnsi="Arial" w:cs="Arial"/>
          <w:b/>
          <w:sz w:val="22"/>
          <w:szCs w:val="22"/>
        </w:rPr>
        <w:t>A</w:t>
      </w:r>
      <w:r w:rsidR="00926539">
        <w:rPr>
          <w:rFonts w:ascii="Arial" w:hAnsi="Arial" w:cs="Arial"/>
          <w:b/>
          <w:sz w:val="22"/>
          <w:szCs w:val="22"/>
        </w:rPr>
        <w:t xml:space="preserve">ttributable Works </w:t>
      </w:r>
      <w:r w:rsidR="003D680E" w:rsidRPr="00E10F90">
        <w:rPr>
          <w:rFonts w:ascii="Arial" w:hAnsi="Arial" w:cs="Arial"/>
          <w:b/>
          <w:sz w:val="22"/>
          <w:szCs w:val="22"/>
        </w:rPr>
        <w:t xml:space="preserve">Cancellation </w:t>
      </w:r>
      <w:r w:rsidR="003D680E">
        <w:rPr>
          <w:rFonts w:ascii="Arial" w:hAnsi="Arial" w:cs="Arial"/>
          <w:b/>
          <w:sz w:val="22"/>
          <w:szCs w:val="22"/>
        </w:rPr>
        <w:t>Amount</w:t>
      </w:r>
      <w:r w:rsidR="003D680E">
        <w:rPr>
          <w:rFonts w:ascii="Arial" w:hAnsi="Arial" w:cs="Arial"/>
          <w:sz w:val="22"/>
          <w:szCs w:val="22"/>
        </w:rPr>
        <w:t xml:space="preserve"> (and the factors used in deriving this) </w:t>
      </w:r>
      <w:r w:rsidR="007716B8">
        <w:rPr>
          <w:rFonts w:ascii="Arial" w:hAnsi="Arial" w:cs="Arial"/>
          <w:sz w:val="22"/>
          <w:szCs w:val="22"/>
        </w:rPr>
        <w:t xml:space="preserve">and the </w:t>
      </w:r>
      <w:r w:rsidR="007716B8">
        <w:rPr>
          <w:rFonts w:ascii="Arial" w:hAnsi="Arial" w:cs="Arial"/>
          <w:b/>
          <w:sz w:val="22"/>
          <w:szCs w:val="22"/>
        </w:rPr>
        <w:t>Cancellation Charge Profile</w:t>
      </w:r>
      <w:r w:rsidR="007716B8" w:rsidRPr="003D680E">
        <w:rPr>
          <w:rFonts w:ascii="Arial" w:hAnsi="Arial" w:cs="Arial"/>
          <w:sz w:val="22"/>
          <w:szCs w:val="22"/>
        </w:rPr>
        <w:t xml:space="preserve"> </w:t>
      </w:r>
      <w:r w:rsidR="003D680E" w:rsidRPr="003D680E">
        <w:rPr>
          <w:rFonts w:ascii="Arial" w:hAnsi="Arial" w:cs="Arial"/>
          <w:sz w:val="22"/>
          <w:szCs w:val="22"/>
        </w:rPr>
        <w:t xml:space="preserve">are fixed </w:t>
      </w:r>
      <w:r w:rsidR="002B3B64">
        <w:rPr>
          <w:rFonts w:ascii="Arial" w:hAnsi="Arial" w:cs="Arial"/>
          <w:sz w:val="22"/>
          <w:szCs w:val="22"/>
        </w:rPr>
        <w:t xml:space="preserve">at the time </w:t>
      </w:r>
      <w:r w:rsidR="002B3B64" w:rsidRPr="002B3B64">
        <w:rPr>
          <w:rFonts w:ascii="Arial" w:hAnsi="Arial" w:cs="Arial"/>
          <w:sz w:val="22"/>
          <w:szCs w:val="22"/>
        </w:rPr>
        <w:t xml:space="preserve">an election is made </w:t>
      </w:r>
      <w:r w:rsidR="006B2E85">
        <w:rPr>
          <w:rFonts w:ascii="Arial" w:hAnsi="Arial" w:cs="Arial"/>
          <w:sz w:val="22"/>
          <w:szCs w:val="22"/>
        </w:rPr>
        <w:t>in</w:t>
      </w:r>
      <w:r w:rsidR="002B3B64" w:rsidRPr="002B3B64">
        <w:rPr>
          <w:rFonts w:ascii="Arial" w:hAnsi="Arial" w:cs="Arial"/>
          <w:sz w:val="22"/>
          <w:szCs w:val="22"/>
        </w:rPr>
        <w:t xml:space="preserve"> accordance with Paragraph </w:t>
      </w:r>
      <w:r w:rsidR="00C92299">
        <w:rPr>
          <w:rFonts w:ascii="Arial" w:hAnsi="Arial" w:cs="Arial"/>
          <w:sz w:val="22"/>
          <w:szCs w:val="22"/>
        </w:rPr>
        <w:t>7</w:t>
      </w:r>
      <w:r w:rsidR="002B3B64">
        <w:rPr>
          <w:rFonts w:ascii="Arial" w:hAnsi="Arial" w:cs="Arial"/>
          <w:i/>
          <w:sz w:val="22"/>
          <w:szCs w:val="22"/>
        </w:rPr>
        <w:t xml:space="preserve"> </w:t>
      </w:r>
      <w:r w:rsidR="003D680E">
        <w:rPr>
          <w:rFonts w:ascii="Arial" w:hAnsi="Arial" w:cs="Arial"/>
          <w:sz w:val="22"/>
          <w:szCs w:val="22"/>
        </w:rPr>
        <w:t xml:space="preserve">and the </w:t>
      </w:r>
      <w:r w:rsidR="006B2E85">
        <w:rPr>
          <w:rFonts w:ascii="Arial" w:hAnsi="Arial" w:cs="Arial"/>
          <w:b/>
          <w:sz w:val="22"/>
          <w:szCs w:val="22"/>
        </w:rPr>
        <w:t xml:space="preserve">Pre Trigger Amount </w:t>
      </w:r>
      <w:r w:rsidR="006B2E85" w:rsidRPr="006B2E85">
        <w:rPr>
          <w:rFonts w:ascii="Arial" w:hAnsi="Arial" w:cs="Arial"/>
          <w:sz w:val="22"/>
          <w:szCs w:val="22"/>
        </w:rPr>
        <w:t xml:space="preserve">and </w:t>
      </w:r>
      <w:r w:rsidR="00B94A93">
        <w:rPr>
          <w:rFonts w:ascii="Arial" w:hAnsi="Arial" w:cs="Arial"/>
          <w:b/>
          <w:sz w:val="22"/>
          <w:szCs w:val="22"/>
        </w:rPr>
        <w:t>A</w:t>
      </w:r>
      <w:r w:rsidR="00926539">
        <w:rPr>
          <w:rFonts w:ascii="Arial" w:hAnsi="Arial" w:cs="Arial"/>
          <w:b/>
          <w:sz w:val="22"/>
          <w:szCs w:val="22"/>
        </w:rPr>
        <w:t>ttributable Works</w:t>
      </w:r>
      <w:r w:rsidR="003D680E" w:rsidRPr="00813C28">
        <w:rPr>
          <w:rFonts w:ascii="Arial" w:hAnsi="Arial" w:cs="Arial"/>
          <w:b/>
          <w:sz w:val="22"/>
          <w:szCs w:val="22"/>
        </w:rPr>
        <w:t xml:space="preserve"> Cancellation </w:t>
      </w:r>
      <w:r w:rsidR="003D680E">
        <w:rPr>
          <w:rFonts w:ascii="Arial" w:hAnsi="Arial" w:cs="Arial"/>
          <w:b/>
          <w:sz w:val="22"/>
          <w:szCs w:val="22"/>
        </w:rPr>
        <w:t>Amount</w:t>
      </w:r>
      <w:r w:rsidR="003D680E">
        <w:rPr>
          <w:rFonts w:ascii="Arial" w:hAnsi="Arial" w:cs="Arial"/>
          <w:sz w:val="22"/>
          <w:szCs w:val="22"/>
        </w:rPr>
        <w:t xml:space="preserve"> </w:t>
      </w:r>
      <w:r w:rsidR="00C67A7E">
        <w:rPr>
          <w:rFonts w:ascii="Arial" w:hAnsi="Arial" w:cs="Arial"/>
          <w:sz w:val="22"/>
          <w:szCs w:val="22"/>
        </w:rPr>
        <w:t>are</w:t>
      </w:r>
      <w:r w:rsidR="003D680E">
        <w:rPr>
          <w:rFonts w:ascii="Arial" w:hAnsi="Arial" w:cs="Arial"/>
          <w:sz w:val="22"/>
          <w:szCs w:val="22"/>
        </w:rPr>
        <w:t xml:space="preserve"> not subject to any further specific adjustment, reconciliation or credit should any of the </w:t>
      </w:r>
      <w:r w:rsidR="003D680E" w:rsidRPr="00813C28">
        <w:rPr>
          <w:rFonts w:ascii="Arial" w:hAnsi="Arial" w:cs="Arial"/>
          <w:b/>
          <w:sz w:val="22"/>
          <w:szCs w:val="22"/>
        </w:rPr>
        <w:t xml:space="preserve">Transmission </w:t>
      </w:r>
      <w:r w:rsidR="003D680E">
        <w:rPr>
          <w:rFonts w:ascii="Arial" w:hAnsi="Arial" w:cs="Arial"/>
          <w:sz w:val="22"/>
          <w:szCs w:val="22"/>
        </w:rPr>
        <w:t xml:space="preserve">assets resulting from the </w:t>
      </w:r>
      <w:r w:rsidR="003D680E" w:rsidRPr="00813C28">
        <w:rPr>
          <w:rFonts w:ascii="Arial" w:hAnsi="Arial" w:cs="Arial"/>
          <w:b/>
          <w:sz w:val="22"/>
          <w:szCs w:val="22"/>
        </w:rPr>
        <w:t>Attributable Works</w:t>
      </w:r>
      <w:r w:rsidR="003D680E">
        <w:rPr>
          <w:rFonts w:ascii="Arial" w:hAnsi="Arial" w:cs="Arial"/>
          <w:sz w:val="22"/>
          <w:szCs w:val="22"/>
        </w:rPr>
        <w:t xml:space="preserve"> be reused or of benefit to other </w:t>
      </w:r>
      <w:r w:rsidR="003D680E" w:rsidRPr="00813C28">
        <w:rPr>
          <w:rFonts w:ascii="Arial" w:hAnsi="Arial" w:cs="Arial"/>
          <w:b/>
          <w:sz w:val="22"/>
          <w:szCs w:val="22"/>
        </w:rPr>
        <w:t>Users</w:t>
      </w:r>
      <w:r w:rsidR="00813C28">
        <w:rPr>
          <w:rFonts w:ascii="Arial" w:hAnsi="Arial" w:cs="Arial"/>
          <w:sz w:val="22"/>
          <w:szCs w:val="22"/>
        </w:rPr>
        <w:t>.</w:t>
      </w:r>
    </w:p>
    <w:p w14:paraId="4F59D3FD" w14:textId="77777777" w:rsidR="003520B1" w:rsidRDefault="003520B1" w:rsidP="00742384">
      <w:pPr>
        <w:spacing w:line="360" w:lineRule="auto"/>
        <w:ind w:left="720"/>
        <w:jc w:val="both"/>
        <w:rPr>
          <w:rFonts w:ascii="Arial" w:hAnsi="Arial" w:cs="Arial"/>
          <w:i/>
          <w:sz w:val="22"/>
          <w:szCs w:val="22"/>
        </w:rPr>
      </w:pPr>
    </w:p>
    <w:p w14:paraId="4426655B" w14:textId="77777777" w:rsidR="000278E7" w:rsidRPr="000278E7" w:rsidRDefault="00AB26A3" w:rsidP="00E248F0">
      <w:pPr>
        <w:spacing w:line="360" w:lineRule="auto"/>
        <w:jc w:val="both"/>
        <w:rPr>
          <w:rFonts w:ascii="Arial" w:hAnsi="Arial" w:cs="Arial"/>
          <w:sz w:val="22"/>
          <w:szCs w:val="22"/>
        </w:rPr>
      </w:pPr>
      <w:r>
        <w:rPr>
          <w:rFonts w:ascii="Arial" w:hAnsi="Arial" w:cs="Arial"/>
          <w:b/>
          <w:sz w:val="22"/>
          <w:szCs w:val="22"/>
        </w:rPr>
        <w:t>3.</w:t>
      </w:r>
      <w:r w:rsidR="00717B76">
        <w:rPr>
          <w:rFonts w:ascii="Arial" w:hAnsi="Arial" w:cs="Arial"/>
          <w:b/>
          <w:sz w:val="22"/>
          <w:szCs w:val="22"/>
        </w:rPr>
        <w:t>7</w:t>
      </w:r>
      <w:r w:rsidR="000278E7" w:rsidRPr="00030187">
        <w:rPr>
          <w:rFonts w:ascii="Arial" w:hAnsi="Arial" w:cs="Arial"/>
          <w:b/>
          <w:sz w:val="22"/>
          <w:szCs w:val="22"/>
        </w:rPr>
        <w:tab/>
      </w:r>
      <w:r w:rsidR="003E1B33">
        <w:rPr>
          <w:rFonts w:ascii="Arial" w:hAnsi="Arial" w:cs="Arial"/>
          <w:b/>
          <w:sz w:val="22"/>
          <w:szCs w:val="22"/>
        </w:rPr>
        <w:t xml:space="preserve">Actual </w:t>
      </w:r>
      <w:r w:rsidR="00B94A93">
        <w:rPr>
          <w:rFonts w:ascii="Arial" w:hAnsi="Arial" w:cs="Arial"/>
          <w:b/>
          <w:sz w:val="22"/>
          <w:szCs w:val="22"/>
        </w:rPr>
        <w:t>Attributable Works</w:t>
      </w:r>
      <w:r w:rsidR="00E248F0">
        <w:rPr>
          <w:rFonts w:ascii="Arial" w:hAnsi="Arial" w:cs="Arial"/>
          <w:b/>
          <w:sz w:val="22"/>
          <w:szCs w:val="22"/>
        </w:rPr>
        <w:t xml:space="preserve"> Cancellation Charge </w:t>
      </w:r>
    </w:p>
    <w:p w14:paraId="100B22BD" w14:textId="77777777" w:rsidR="000278E7" w:rsidRPr="00030187" w:rsidRDefault="000278E7" w:rsidP="000278E7">
      <w:pPr>
        <w:spacing w:line="360" w:lineRule="auto"/>
        <w:ind w:left="720"/>
        <w:jc w:val="both"/>
        <w:rPr>
          <w:rFonts w:ascii="Arial" w:hAnsi="Arial" w:cs="Arial"/>
          <w:sz w:val="22"/>
          <w:szCs w:val="22"/>
        </w:rPr>
      </w:pPr>
    </w:p>
    <w:p w14:paraId="16405580" w14:textId="06824986" w:rsidR="00813C28" w:rsidRPr="003E1B33" w:rsidRDefault="00F3163B" w:rsidP="00AC4F7F">
      <w:pPr>
        <w:spacing w:line="360" w:lineRule="auto"/>
        <w:ind w:left="720" w:hanging="720"/>
        <w:jc w:val="both"/>
        <w:rPr>
          <w:rFonts w:ascii="Arial" w:hAnsi="Arial" w:cs="Arial"/>
          <w:sz w:val="22"/>
          <w:szCs w:val="22"/>
        </w:rPr>
      </w:pPr>
      <w:r w:rsidRPr="3E5D023F">
        <w:rPr>
          <w:rFonts w:ascii="Arial" w:hAnsi="Arial" w:cs="Arial"/>
          <w:b/>
          <w:bCs/>
          <w:sz w:val="22"/>
          <w:szCs w:val="22"/>
        </w:rPr>
        <w:t>3.</w:t>
      </w:r>
      <w:r w:rsidR="00717B76" w:rsidRPr="3E5D023F">
        <w:rPr>
          <w:rFonts w:ascii="Arial" w:hAnsi="Arial" w:cs="Arial"/>
          <w:b/>
          <w:bCs/>
          <w:sz w:val="22"/>
          <w:szCs w:val="22"/>
        </w:rPr>
        <w:t>7</w:t>
      </w:r>
      <w:r w:rsidRPr="3E5D023F">
        <w:rPr>
          <w:rFonts w:ascii="Arial" w:hAnsi="Arial" w:cs="Arial"/>
          <w:b/>
          <w:bCs/>
          <w:sz w:val="22"/>
          <w:szCs w:val="22"/>
        </w:rPr>
        <w:t>.1</w:t>
      </w:r>
      <w:r>
        <w:tab/>
      </w:r>
      <w:r w:rsidR="00C44589" w:rsidRPr="3E5D023F">
        <w:rPr>
          <w:rFonts w:ascii="Arial" w:hAnsi="Arial" w:cs="Arial"/>
          <w:sz w:val="22"/>
          <w:szCs w:val="22"/>
        </w:rPr>
        <w:t>T</w:t>
      </w:r>
      <w:r w:rsidR="00813C28" w:rsidRPr="3E5D023F">
        <w:rPr>
          <w:rFonts w:ascii="Arial" w:hAnsi="Arial" w:cs="Arial"/>
          <w:sz w:val="22"/>
          <w:szCs w:val="22"/>
        </w:rPr>
        <w:t xml:space="preserve">he </w:t>
      </w:r>
      <w:r w:rsidR="00454083" w:rsidRPr="3E5D023F">
        <w:rPr>
          <w:rFonts w:ascii="Arial" w:hAnsi="Arial" w:cs="Arial"/>
          <w:b/>
          <w:bCs/>
          <w:sz w:val="22"/>
          <w:szCs w:val="22"/>
        </w:rPr>
        <w:t>Actual Attributable Works Cancellation Charge</w:t>
      </w:r>
      <w:r w:rsidR="00454083" w:rsidRPr="3E5D023F">
        <w:rPr>
          <w:rFonts w:ascii="Arial" w:hAnsi="Arial" w:cs="Arial"/>
          <w:sz w:val="22"/>
          <w:szCs w:val="22"/>
        </w:rPr>
        <w:t xml:space="preserve"> </w:t>
      </w:r>
      <w:r w:rsidR="00C44589" w:rsidRPr="3E5D023F">
        <w:rPr>
          <w:rFonts w:ascii="Arial" w:hAnsi="Arial" w:cs="Arial"/>
          <w:sz w:val="22"/>
          <w:szCs w:val="22"/>
        </w:rPr>
        <w:t>is</w:t>
      </w:r>
      <w:r w:rsidR="00454083" w:rsidRPr="3E5D023F">
        <w:rPr>
          <w:rFonts w:ascii="Arial" w:hAnsi="Arial" w:cs="Arial"/>
          <w:sz w:val="22"/>
          <w:szCs w:val="22"/>
        </w:rPr>
        <w:t xml:space="preserve"> the </w:t>
      </w:r>
      <w:r w:rsidR="00313C1D" w:rsidRPr="3E5D023F">
        <w:rPr>
          <w:rFonts w:ascii="Arial" w:hAnsi="Arial" w:cs="Arial"/>
          <w:b/>
          <w:bCs/>
          <w:sz w:val="22"/>
          <w:szCs w:val="22"/>
        </w:rPr>
        <w:t>Attributable Works Capital Cost</w:t>
      </w:r>
      <w:r w:rsidR="00313C1D" w:rsidRPr="3E5D023F">
        <w:rPr>
          <w:rFonts w:ascii="Arial" w:hAnsi="Arial" w:cs="Arial"/>
          <w:sz w:val="22"/>
          <w:szCs w:val="22"/>
        </w:rPr>
        <w:t xml:space="preserve"> in</w:t>
      </w:r>
      <w:r w:rsidR="00813C28" w:rsidRPr="3E5D023F">
        <w:rPr>
          <w:rFonts w:ascii="Arial" w:hAnsi="Arial" w:cs="Arial"/>
          <w:sz w:val="22"/>
          <w:szCs w:val="22"/>
        </w:rPr>
        <w:t xml:space="preserve"> respect of </w:t>
      </w:r>
      <w:r w:rsidR="00EA2174" w:rsidRPr="3E5D023F">
        <w:rPr>
          <w:rFonts w:ascii="Arial" w:hAnsi="Arial" w:cs="Arial"/>
          <w:sz w:val="22"/>
          <w:szCs w:val="22"/>
        </w:rPr>
        <w:t xml:space="preserve">each component within </w:t>
      </w:r>
      <w:r w:rsidR="00813C28" w:rsidRPr="3E5D023F">
        <w:rPr>
          <w:rFonts w:ascii="Arial" w:hAnsi="Arial" w:cs="Arial"/>
          <w:sz w:val="22"/>
          <w:szCs w:val="22"/>
        </w:rPr>
        <w:t xml:space="preserve">the </w:t>
      </w:r>
      <w:r w:rsidR="00813C28" w:rsidRPr="3E5D023F">
        <w:rPr>
          <w:rFonts w:ascii="Arial" w:hAnsi="Arial" w:cs="Arial"/>
          <w:b/>
          <w:bCs/>
          <w:sz w:val="22"/>
          <w:szCs w:val="22"/>
        </w:rPr>
        <w:t>Attributable Works</w:t>
      </w:r>
      <w:r w:rsidR="00EA2174" w:rsidRPr="3E5D023F">
        <w:rPr>
          <w:rFonts w:ascii="Arial" w:hAnsi="Arial" w:cs="Arial"/>
          <w:b/>
          <w:bCs/>
          <w:sz w:val="22"/>
          <w:szCs w:val="22"/>
        </w:rPr>
        <w:t xml:space="preserve"> </w:t>
      </w:r>
      <w:r w:rsidR="00EA2174" w:rsidRPr="3E5D023F">
        <w:rPr>
          <w:rFonts w:ascii="Arial" w:hAnsi="Arial" w:cs="Arial"/>
          <w:sz w:val="22"/>
          <w:szCs w:val="22"/>
        </w:rPr>
        <w:t>at the time at which the</w:t>
      </w:r>
      <w:r w:rsidR="00EA2174" w:rsidRPr="3E5D023F">
        <w:rPr>
          <w:rFonts w:ascii="Arial" w:hAnsi="Arial" w:cs="Arial"/>
          <w:b/>
          <w:bCs/>
          <w:sz w:val="22"/>
          <w:szCs w:val="22"/>
        </w:rPr>
        <w:t xml:space="preserve"> Construction Agreement </w:t>
      </w:r>
      <w:r w:rsidR="00EA2174" w:rsidRPr="3E5D023F">
        <w:rPr>
          <w:rFonts w:ascii="Arial" w:hAnsi="Arial" w:cs="Arial"/>
          <w:sz w:val="22"/>
          <w:szCs w:val="22"/>
        </w:rPr>
        <w:t>is terminated or</w:t>
      </w:r>
      <w:r w:rsidR="00EA2174" w:rsidRPr="3E5D023F">
        <w:rPr>
          <w:rFonts w:ascii="Arial" w:hAnsi="Arial" w:cs="Arial"/>
          <w:b/>
          <w:bCs/>
          <w:sz w:val="22"/>
          <w:szCs w:val="22"/>
        </w:rPr>
        <w:t xml:space="preserve"> Transmission Entry Capacity </w:t>
      </w:r>
      <w:del w:id="293" w:author="Martin Cahill" w:date="2026-01-14T15:59:00Z" w16du:dateUtc="2026-01-14T15:59:00Z">
        <w:r w:rsidR="00EA2174" w:rsidRPr="3E5D023F" w:rsidDel="00617B8B">
          <w:rPr>
            <w:rFonts w:ascii="Arial" w:hAnsi="Arial" w:cs="Arial"/>
            <w:sz w:val="22"/>
            <w:szCs w:val="22"/>
          </w:rPr>
          <w:delText xml:space="preserve">or </w:delText>
        </w:r>
      </w:del>
      <w:ins w:id="294" w:author="Martin Cahill [NESO]" w:date="2025-10-31T16:41:00Z">
        <w:del w:id="295" w:author="Martin Cahill" w:date="2026-01-14T15:59:00Z" w16du:dateUtc="2026-01-14T15:59:00Z">
          <w:r w:rsidR="00745680" w:rsidRPr="3E5D023F" w:rsidDel="00617B8B">
            <w:rPr>
              <w:rFonts w:ascii="Arial" w:hAnsi="Arial" w:cs="Arial"/>
              <w:b/>
              <w:bCs/>
              <w:sz w:val="22"/>
              <w:szCs w:val="22"/>
              <w:rPrChange w:id="296" w:author="Martin Cahill [NESO]" w:date="2025-10-31T16:41:00Z">
                <w:rPr>
                  <w:rFonts w:ascii="Arial" w:hAnsi="Arial" w:cs="Arial"/>
                  <w:sz w:val="22"/>
                  <w:szCs w:val="22"/>
                </w:rPr>
              </w:rPrChange>
            </w:rPr>
            <w:delText>Demand Capacity</w:delText>
          </w:r>
          <w:r w:rsidR="00745680" w:rsidRPr="3E5D023F" w:rsidDel="00617B8B">
            <w:rPr>
              <w:rFonts w:ascii="Arial" w:hAnsi="Arial" w:cs="Arial"/>
              <w:sz w:val="22"/>
              <w:szCs w:val="22"/>
            </w:rPr>
            <w:delText xml:space="preserve"> </w:delText>
          </w:r>
        </w:del>
        <w:r w:rsidR="00745680" w:rsidRPr="3E5D023F">
          <w:rPr>
            <w:rFonts w:ascii="Arial" w:hAnsi="Arial" w:cs="Arial"/>
            <w:sz w:val="22"/>
            <w:szCs w:val="22"/>
          </w:rPr>
          <w:t xml:space="preserve">or </w:t>
        </w:r>
      </w:ins>
      <w:r w:rsidR="00EA2174" w:rsidRPr="3E5D023F">
        <w:rPr>
          <w:rFonts w:ascii="Arial" w:hAnsi="Arial" w:cs="Arial"/>
          <w:b/>
          <w:bCs/>
          <w:sz w:val="22"/>
          <w:szCs w:val="22"/>
        </w:rPr>
        <w:t xml:space="preserve">Developer Capacity </w:t>
      </w:r>
      <w:r w:rsidR="00F942EA" w:rsidRPr="3E5D023F">
        <w:rPr>
          <w:rFonts w:ascii="Arial" w:hAnsi="Arial" w:cs="Arial"/>
          <w:sz w:val="22"/>
          <w:szCs w:val="22"/>
        </w:rPr>
        <w:t xml:space="preserve">or </w:t>
      </w:r>
      <w:r w:rsidR="00F942EA" w:rsidRPr="3E5D023F">
        <w:rPr>
          <w:rFonts w:ascii="Arial" w:hAnsi="Arial" w:cs="Arial"/>
          <w:b/>
          <w:bCs/>
          <w:sz w:val="22"/>
          <w:szCs w:val="22"/>
        </w:rPr>
        <w:t>Interconnector User Commitment Capacity</w:t>
      </w:r>
      <w:ins w:id="297" w:author="Martin Cahill" w:date="2026-01-14T15:59:00Z" w16du:dateUtc="2026-01-14T15:59:00Z">
        <w:r w:rsidR="00617B8B">
          <w:rPr>
            <w:rFonts w:ascii="Arial" w:hAnsi="Arial" w:cs="Arial"/>
            <w:b/>
            <w:bCs/>
            <w:sz w:val="22"/>
            <w:szCs w:val="22"/>
          </w:rPr>
          <w:t xml:space="preserve"> </w:t>
        </w:r>
        <w:r w:rsidR="00617B8B" w:rsidRPr="3E5D023F">
          <w:rPr>
            <w:rFonts w:ascii="Arial" w:hAnsi="Arial" w:cs="Arial"/>
            <w:sz w:val="22"/>
            <w:szCs w:val="22"/>
          </w:rPr>
          <w:t xml:space="preserve">or </w:t>
        </w:r>
        <w:r w:rsidR="00617B8B" w:rsidRPr="002E3EB8">
          <w:rPr>
            <w:rFonts w:ascii="Arial" w:hAnsi="Arial" w:cs="Arial"/>
            <w:b/>
            <w:bCs/>
            <w:sz w:val="22"/>
            <w:szCs w:val="22"/>
          </w:rPr>
          <w:t>Demand Capacity</w:t>
        </w:r>
      </w:ins>
      <w:r w:rsidR="00F942EA" w:rsidRPr="3E5D023F">
        <w:rPr>
          <w:rFonts w:ascii="Arial" w:hAnsi="Arial" w:cs="Arial"/>
          <w:b/>
          <w:bCs/>
          <w:sz w:val="22"/>
          <w:szCs w:val="22"/>
        </w:rPr>
        <w:t xml:space="preserve"> </w:t>
      </w:r>
      <w:r w:rsidR="00EA2174" w:rsidRPr="3E5D023F">
        <w:rPr>
          <w:rFonts w:ascii="Arial" w:hAnsi="Arial" w:cs="Arial"/>
          <w:sz w:val="22"/>
          <w:szCs w:val="22"/>
        </w:rPr>
        <w:t>is reduced</w:t>
      </w:r>
      <w:r w:rsidR="003E1B33" w:rsidRPr="3E5D023F">
        <w:rPr>
          <w:rFonts w:ascii="Arial" w:hAnsi="Arial" w:cs="Arial"/>
          <w:sz w:val="22"/>
          <w:szCs w:val="22"/>
        </w:rPr>
        <w:t xml:space="preserve"> </w:t>
      </w:r>
      <w:r w:rsidR="00703642" w:rsidRPr="3E5D023F">
        <w:rPr>
          <w:rFonts w:ascii="Arial" w:hAnsi="Arial" w:cs="Arial"/>
          <w:sz w:val="22"/>
          <w:szCs w:val="22"/>
        </w:rPr>
        <w:t xml:space="preserve">including (a) fees, expenses and costs properly payable by </w:t>
      </w:r>
      <w:r w:rsidR="00703642" w:rsidRPr="3E5D023F">
        <w:rPr>
          <w:rFonts w:ascii="Arial" w:hAnsi="Arial" w:cs="Arial"/>
          <w:b/>
          <w:bCs/>
          <w:sz w:val="22"/>
          <w:szCs w:val="22"/>
        </w:rPr>
        <w:t xml:space="preserve">The Company </w:t>
      </w:r>
      <w:r w:rsidR="00703642" w:rsidRPr="3E5D023F">
        <w:rPr>
          <w:rFonts w:ascii="Arial" w:hAnsi="Arial" w:cs="Arial"/>
          <w:sz w:val="22"/>
          <w:szCs w:val="22"/>
        </w:rPr>
        <w:t xml:space="preserve">in respect of, or arising from the termination by </w:t>
      </w:r>
      <w:r w:rsidR="00703642" w:rsidRPr="3E5D023F">
        <w:rPr>
          <w:rFonts w:ascii="Arial" w:hAnsi="Arial" w:cs="Arial"/>
          <w:b/>
          <w:bCs/>
          <w:sz w:val="22"/>
          <w:szCs w:val="22"/>
        </w:rPr>
        <w:t xml:space="preserve">The Company </w:t>
      </w:r>
      <w:r w:rsidR="00703642" w:rsidRPr="3E5D023F">
        <w:rPr>
          <w:rFonts w:ascii="Arial" w:hAnsi="Arial" w:cs="Arial"/>
          <w:sz w:val="22"/>
          <w:szCs w:val="22"/>
        </w:rPr>
        <w:t>or any third party of any contract for or relating to the carrying out of any of the</w:t>
      </w:r>
      <w:r w:rsidR="00703642" w:rsidRPr="3E5D023F">
        <w:rPr>
          <w:rFonts w:ascii="Arial" w:hAnsi="Arial" w:cs="Arial"/>
          <w:b/>
          <w:bCs/>
          <w:sz w:val="22"/>
          <w:szCs w:val="22"/>
        </w:rPr>
        <w:t xml:space="preserve"> Attributable Works </w:t>
      </w:r>
      <w:r w:rsidR="00703642" w:rsidRPr="3E5D023F">
        <w:rPr>
          <w:rFonts w:ascii="Arial" w:hAnsi="Arial" w:cs="Arial"/>
          <w:sz w:val="22"/>
          <w:szCs w:val="22"/>
        </w:rPr>
        <w:t xml:space="preserve">provided it is negotiated on an </w:t>
      </w:r>
      <w:proofErr w:type="spellStart"/>
      <w:r w:rsidR="00703642" w:rsidRPr="3E5D023F">
        <w:rPr>
          <w:rFonts w:ascii="Arial" w:hAnsi="Arial" w:cs="Arial"/>
          <w:sz w:val="22"/>
          <w:szCs w:val="22"/>
        </w:rPr>
        <w:t>arms length</w:t>
      </w:r>
      <w:proofErr w:type="spellEnd"/>
      <w:r w:rsidR="00703642" w:rsidRPr="3E5D023F">
        <w:rPr>
          <w:rFonts w:ascii="Arial" w:hAnsi="Arial" w:cs="Arial"/>
          <w:sz w:val="22"/>
          <w:szCs w:val="22"/>
        </w:rPr>
        <w:t xml:space="preserve"> basis (including any such arising under the</w:t>
      </w:r>
      <w:r w:rsidR="00703642" w:rsidRPr="3E5D023F">
        <w:rPr>
          <w:rFonts w:ascii="Arial" w:hAnsi="Arial" w:cs="Arial"/>
          <w:b/>
          <w:bCs/>
          <w:sz w:val="22"/>
          <w:szCs w:val="22"/>
        </w:rPr>
        <w:t xml:space="preserve"> STC</w:t>
      </w:r>
      <w:r w:rsidR="00703642" w:rsidRPr="3E5D023F">
        <w:rPr>
          <w:rFonts w:ascii="Arial" w:hAnsi="Arial" w:cs="Arial"/>
          <w:sz w:val="22"/>
          <w:szCs w:val="22"/>
        </w:rPr>
        <w:t xml:space="preserve">) and (b) a sum equal to the reasonable costs of removing any </w:t>
      </w:r>
      <w:r w:rsidR="00703642" w:rsidRPr="3E5D023F">
        <w:rPr>
          <w:rFonts w:ascii="Arial" w:hAnsi="Arial" w:cs="Arial"/>
          <w:b/>
          <w:bCs/>
          <w:sz w:val="22"/>
          <w:szCs w:val="22"/>
        </w:rPr>
        <w:t>Transmission Connection Assets</w:t>
      </w:r>
      <w:r w:rsidR="00703642" w:rsidRPr="3E5D023F">
        <w:rPr>
          <w:rFonts w:ascii="Arial" w:hAnsi="Arial" w:cs="Arial"/>
          <w:sz w:val="22"/>
          <w:szCs w:val="22"/>
        </w:rPr>
        <w:t xml:space="preserve"> and of making good the remaining </w:t>
      </w:r>
      <w:r w:rsidR="00703642" w:rsidRPr="3E5D023F">
        <w:rPr>
          <w:rFonts w:ascii="Arial" w:hAnsi="Arial" w:cs="Arial"/>
          <w:b/>
          <w:bCs/>
          <w:sz w:val="22"/>
          <w:szCs w:val="22"/>
        </w:rPr>
        <w:t xml:space="preserve">Plant </w:t>
      </w:r>
      <w:r w:rsidR="00703642" w:rsidRPr="3E5D023F">
        <w:rPr>
          <w:rFonts w:ascii="Arial" w:hAnsi="Arial" w:cs="Arial"/>
          <w:sz w:val="22"/>
          <w:szCs w:val="22"/>
        </w:rPr>
        <w:t xml:space="preserve">and </w:t>
      </w:r>
      <w:r w:rsidR="00703642" w:rsidRPr="3E5D023F">
        <w:rPr>
          <w:rFonts w:ascii="Arial" w:hAnsi="Arial" w:cs="Arial"/>
          <w:b/>
          <w:bCs/>
          <w:sz w:val="22"/>
          <w:szCs w:val="22"/>
        </w:rPr>
        <w:t>Apparatus</w:t>
      </w:r>
      <w:r w:rsidR="00703642" w:rsidRPr="3E5D023F">
        <w:rPr>
          <w:rFonts w:ascii="Arial" w:hAnsi="Arial" w:cs="Arial"/>
          <w:sz w:val="22"/>
          <w:szCs w:val="22"/>
        </w:rPr>
        <w:t xml:space="preserve"> following such removal and (c) proper and reasonable expenses incurred and or paid or which </w:t>
      </w:r>
      <w:r w:rsidR="00703642" w:rsidRPr="3E5D023F">
        <w:rPr>
          <w:rFonts w:ascii="Arial" w:hAnsi="Arial" w:cs="Arial"/>
          <w:b/>
          <w:bCs/>
          <w:sz w:val="22"/>
          <w:szCs w:val="22"/>
        </w:rPr>
        <w:t>The Company</w:t>
      </w:r>
      <w:r w:rsidR="00703642" w:rsidRPr="3E5D023F">
        <w:rPr>
          <w:rFonts w:ascii="Arial" w:hAnsi="Arial" w:cs="Arial"/>
          <w:sz w:val="22"/>
          <w:szCs w:val="22"/>
        </w:rPr>
        <w:t xml:space="preserve"> is legally bound to incur of pay in seeking </w:t>
      </w:r>
      <w:r w:rsidR="00703642" w:rsidRPr="3E5D023F">
        <w:rPr>
          <w:rFonts w:ascii="Arial" w:hAnsi="Arial" w:cs="Arial"/>
          <w:b/>
          <w:bCs/>
          <w:sz w:val="22"/>
          <w:szCs w:val="22"/>
        </w:rPr>
        <w:t>Consents</w:t>
      </w:r>
      <w:r w:rsidR="00703642" w:rsidRPr="3E5D023F">
        <w:rPr>
          <w:rFonts w:ascii="Arial" w:hAnsi="Arial" w:cs="Arial"/>
          <w:sz w:val="22"/>
          <w:szCs w:val="22"/>
        </w:rPr>
        <w:t xml:space="preserve"> for the </w:t>
      </w:r>
      <w:r w:rsidR="00703642" w:rsidRPr="3E5D023F">
        <w:rPr>
          <w:rFonts w:ascii="Arial" w:hAnsi="Arial" w:cs="Arial"/>
          <w:b/>
          <w:bCs/>
          <w:sz w:val="22"/>
          <w:szCs w:val="22"/>
        </w:rPr>
        <w:t>Attributable Works</w:t>
      </w:r>
      <w:r w:rsidR="00703642" w:rsidRPr="3E5D023F">
        <w:rPr>
          <w:rFonts w:ascii="Arial" w:hAnsi="Arial" w:cs="Arial"/>
          <w:sz w:val="22"/>
          <w:szCs w:val="22"/>
        </w:rPr>
        <w:t xml:space="preserve"> and (d) interest on any such amounts from the date they were paid by </w:t>
      </w:r>
      <w:r w:rsidR="00703642" w:rsidRPr="3E5D023F">
        <w:rPr>
          <w:rFonts w:ascii="Arial" w:hAnsi="Arial" w:cs="Arial"/>
          <w:b/>
          <w:bCs/>
          <w:sz w:val="22"/>
          <w:szCs w:val="22"/>
        </w:rPr>
        <w:t>The Company</w:t>
      </w:r>
      <w:r w:rsidR="00703642" w:rsidRPr="3E5D023F">
        <w:rPr>
          <w:rFonts w:ascii="Arial" w:hAnsi="Arial" w:cs="Arial"/>
          <w:sz w:val="22"/>
          <w:szCs w:val="22"/>
        </w:rPr>
        <w:t xml:space="preserve"> to the date of </w:t>
      </w:r>
      <w:r w:rsidR="00703642" w:rsidRPr="3E5D023F">
        <w:rPr>
          <w:rFonts w:ascii="Arial" w:hAnsi="Arial" w:cs="Arial"/>
          <w:b/>
          <w:bCs/>
          <w:sz w:val="22"/>
          <w:szCs w:val="22"/>
        </w:rPr>
        <w:t>The Company’s</w:t>
      </w:r>
      <w:r w:rsidR="00703642" w:rsidRPr="3E5D023F">
        <w:rPr>
          <w:rFonts w:ascii="Arial" w:hAnsi="Arial" w:cs="Arial"/>
          <w:sz w:val="22"/>
          <w:szCs w:val="22"/>
        </w:rPr>
        <w:t xml:space="preserve"> invoice at 2% over </w:t>
      </w:r>
      <w:r w:rsidR="00703642" w:rsidRPr="3E5D023F">
        <w:rPr>
          <w:rFonts w:ascii="Arial" w:hAnsi="Arial" w:cs="Arial"/>
          <w:b/>
          <w:bCs/>
          <w:sz w:val="22"/>
          <w:szCs w:val="22"/>
        </w:rPr>
        <w:t>Base Rate</w:t>
      </w:r>
      <w:r w:rsidR="00703642" w:rsidRPr="3E5D023F">
        <w:rPr>
          <w:rFonts w:ascii="Arial" w:hAnsi="Arial" w:cs="Arial"/>
          <w:sz w:val="22"/>
          <w:szCs w:val="22"/>
        </w:rPr>
        <w:t xml:space="preserve"> from time to time and for the time being provided that in each case </w:t>
      </w:r>
      <w:r w:rsidR="00703642" w:rsidRPr="3E5D023F">
        <w:rPr>
          <w:rFonts w:ascii="Arial" w:hAnsi="Arial" w:cs="Arial"/>
          <w:b/>
          <w:bCs/>
          <w:sz w:val="22"/>
          <w:szCs w:val="22"/>
        </w:rPr>
        <w:t>The Company</w:t>
      </w:r>
      <w:r w:rsidR="00703642" w:rsidRPr="3E5D023F">
        <w:rPr>
          <w:rFonts w:ascii="Arial" w:hAnsi="Arial" w:cs="Arial"/>
          <w:sz w:val="22"/>
          <w:szCs w:val="22"/>
        </w:rPr>
        <w:t xml:space="preserve"> shall take</w:t>
      </w:r>
      <w:r w:rsidR="003E1B33" w:rsidRPr="3E5D023F">
        <w:rPr>
          <w:rFonts w:ascii="Arial" w:hAnsi="Arial" w:cs="Arial"/>
          <w:sz w:val="22"/>
          <w:szCs w:val="22"/>
        </w:rPr>
        <w:t xml:space="preserve"> into account </w:t>
      </w:r>
      <w:r w:rsidR="007252C4" w:rsidRPr="3E5D023F">
        <w:rPr>
          <w:rFonts w:ascii="Arial" w:hAnsi="Arial" w:cs="Arial"/>
          <w:sz w:val="22"/>
          <w:szCs w:val="22"/>
        </w:rPr>
        <w:t xml:space="preserve">the </w:t>
      </w:r>
      <w:r w:rsidR="00C374D4" w:rsidRPr="3E5D023F">
        <w:rPr>
          <w:rFonts w:ascii="Arial" w:hAnsi="Arial" w:cs="Arial"/>
          <w:b/>
          <w:bCs/>
          <w:sz w:val="22"/>
          <w:szCs w:val="22"/>
        </w:rPr>
        <w:t>Local Asset Reuse Factor</w:t>
      </w:r>
      <w:r w:rsidR="00C374D4" w:rsidRPr="3E5D023F">
        <w:rPr>
          <w:rFonts w:ascii="Arial" w:hAnsi="Arial" w:cs="Arial"/>
          <w:sz w:val="22"/>
          <w:szCs w:val="22"/>
        </w:rPr>
        <w:t xml:space="preserve">, the </w:t>
      </w:r>
      <w:r w:rsidR="00C374D4" w:rsidRPr="3E5D023F">
        <w:rPr>
          <w:rFonts w:ascii="Arial" w:hAnsi="Arial" w:cs="Arial"/>
          <w:b/>
          <w:bCs/>
          <w:sz w:val="22"/>
          <w:szCs w:val="22"/>
        </w:rPr>
        <w:t xml:space="preserve">Strategic </w:t>
      </w:r>
      <w:r w:rsidR="00175856" w:rsidRPr="3E5D023F">
        <w:rPr>
          <w:rFonts w:ascii="Arial" w:hAnsi="Arial" w:cs="Arial"/>
          <w:b/>
          <w:bCs/>
          <w:sz w:val="22"/>
          <w:szCs w:val="22"/>
        </w:rPr>
        <w:t>I</w:t>
      </w:r>
      <w:r w:rsidR="00C374D4" w:rsidRPr="3E5D023F">
        <w:rPr>
          <w:rFonts w:ascii="Arial" w:hAnsi="Arial" w:cs="Arial"/>
          <w:b/>
          <w:bCs/>
          <w:sz w:val="22"/>
          <w:szCs w:val="22"/>
        </w:rPr>
        <w:t xml:space="preserve">nvestment </w:t>
      </w:r>
      <w:r w:rsidR="00175856" w:rsidRPr="3E5D023F">
        <w:rPr>
          <w:rFonts w:ascii="Arial" w:hAnsi="Arial" w:cs="Arial"/>
          <w:b/>
          <w:bCs/>
          <w:sz w:val="22"/>
          <w:szCs w:val="22"/>
        </w:rPr>
        <w:t>F</w:t>
      </w:r>
      <w:r w:rsidR="00C374D4" w:rsidRPr="3E5D023F">
        <w:rPr>
          <w:rFonts w:ascii="Arial" w:hAnsi="Arial" w:cs="Arial"/>
          <w:b/>
          <w:bCs/>
          <w:sz w:val="22"/>
          <w:szCs w:val="22"/>
        </w:rPr>
        <w:t>actor</w:t>
      </w:r>
      <w:r w:rsidR="00C374D4" w:rsidRPr="3E5D023F">
        <w:rPr>
          <w:rFonts w:ascii="Arial" w:hAnsi="Arial" w:cs="Arial"/>
          <w:sz w:val="22"/>
          <w:szCs w:val="22"/>
        </w:rPr>
        <w:t xml:space="preserve"> and the </w:t>
      </w:r>
      <w:r w:rsidR="00C374D4" w:rsidRPr="3E5D023F">
        <w:rPr>
          <w:rFonts w:ascii="Arial" w:hAnsi="Arial" w:cs="Arial"/>
          <w:b/>
          <w:bCs/>
          <w:sz w:val="22"/>
          <w:szCs w:val="22"/>
        </w:rPr>
        <w:t xml:space="preserve">Distance </w:t>
      </w:r>
      <w:r w:rsidR="00175856" w:rsidRPr="3E5D023F">
        <w:rPr>
          <w:rFonts w:ascii="Arial" w:hAnsi="Arial" w:cs="Arial"/>
          <w:b/>
          <w:bCs/>
          <w:sz w:val="22"/>
          <w:szCs w:val="22"/>
        </w:rPr>
        <w:t>F</w:t>
      </w:r>
      <w:r w:rsidR="00C374D4" w:rsidRPr="3E5D023F">
        <w:rPr>
          <w:rFonts w:ascii="Arial" w:hAnsi="Arial" w:cs="Arial"/>
          <w:b/>
          <w:bCs/>
          <w:sz w:val="22"/>
          <w:szCs w:val="22"/>
        </w:rPr>
        <w:t>actor</w:t>
      </w:r>
      <w:r w:rsidR="00C374D4" w:rsidRPr="3E5D023F">
        <w:rPr>
          <w:rFonts w:ascii="Arial" w:hAnsi="Arial" w:cs="Arial"/>
          <w:sz w:val="22"/>
          <w:szCs w:val="22"/>
        </w:rPr>
        <w:t xml:space="preserve"> as calculated in </w:t>
      </w:r>
      <w:r w:rsidR="00175856" w:rsidRPr="3E5D023F">
        <w:rPr>
          <w:rFonts w:ascii="Arial" w:hAnsi="Arial" w:cs="Arial"/>
          <w:sz w:val="22"/>
          <w:szCs w:val="22"/>
        </w:rPr>
        <w:t xml:space="preserve">paragraph 3.6.2, </w:t>
      </w:r>
      <w:r w:rsidR="007252C4" w:rsidRPr="3E5D023F">
        <w:rPr>
          <w:rFonts w:ascii="Arial" w:hAnsi="Arial" w:cs="Arial"/>
          <w:sz w:val="22"/>
          <w:szCs w:val="22"/>
        </w:rPr>
        <w:t xml:space="preserve">of </w:t>
      </w:r>
      <w:r w:rsidR="00D51296" w:rsidRPr="3E5D023F">
        <w:rPr>
          <w:rFonts w:ascii="Arial" w:hAnsi="Arial" w:cs="Arial"/>
          <w:sz w:val="22"/>
          <w:szCs w:val="22"/>
        </w:rPr>
        <w:t xml:space="preserve">the </w:t>
      </w:r>
      <w:r w:rsidR="00D51296" w:rsidRPr="3E5D023F">
        <w:rPr>
          <w:rFonts w:ascii="Arial" w:hAnsi="Arial" w:cs="Arial"/>
          <w:b/>
          <w:bCs/>
          <w:sz w:val="22"/>
          <w:szCs w:val="22"/>
        </w:rPr>
        <w:t>Attributable Works</w:t>
      </w:r>
      <w:r w:rsidR="00D51296" w:rsidRPr="3E5D023F">
        <w:rPr>
          <w:rFonts w:ascii="Arial" w:hAnsi="Arial" w:cs="Arial"/>
          <w:sz w:val="22"/>
          <w:szCs w:val="22"/>
        </w:rPr>
        <w:t xml:space="preserve"> and </w:t>
      </w:r>
      <w:r w:rsidR="007252C4" w:rsidRPr="3E5D023F">
        <w:rPr>
          <w:rFonts w:ascii="Arial" w:hAnsi="Arial" w:cs="Arial"/>
          <w:sz w:val="22"/>
          <w:szCs w:val="22"/>
        </w:rPr>
        <w:t xml:space="preserve">any of the resulting </w:t>
      </w:r>
      <w:r w:rsidR="007252C4" w:rsidRPr="3E5D023F">
        <w:rPr>
          <w:rFonts w:ascii="Arial" w:hAnsi="Arial" w:cs="Arial"/>
          <w:b/>
          <w:bCs/>
          <w:sz w:val="22"/>
          <w:szCs w:val="22"/>
        </w:rPr>
        <w:t>Transmission</w:t>
      </w:r>
      <w:r w:rsidR="007252C4" w:rsidRPr="3E5D023F">
        <w:rPr>
          <w:rFonts w:ascii="Arial" w:hAnsi="Arial" w:cs="Arial"/>
          <w:sz w:val="22"/>
          <w:szCs w:val="22"/>
        </w:rPr>
        <w:t xml:space="preserve"> assets</w:t>
      </w:r>
      <w:r w:rsidR="00D51296" w:rsidRPr="3E5D023F">
        <w:rPr>
          <w:rFonts w:ascii="Arial" w:hAnsi="Arial" w:cs="Arial"/>
          <w:sz w:val="22"/>
          <w:szCs w:val="22"/>
        </w:rPr>
        <w:t>.</w:t>
      </w:r>
      <w:r w:rsidR="007252C4" w:rsidRPr="3E5D023F">
        <w:rPr>
          <w:rFonts w:ascii="Arial" w:hAnsi="Arial" w:cs="Arial"/>
          <w:sz w:val="22"/>
          <w:szCs w:val="22"/>
        </w:rPr>
        <w:t xml:space="preserve"> </w:t>
      </w:r>
    </w:p>
    <w:p w14:paraId="3D1CC2C0" w14:textId="77777777" w:rsidR="00813C28" w:rsidRDefault="00813C28" w:rsidP="00813C28">
      <w:pPr>
        <w:spacing w:line="360" w:lineRule="auto"/>
        <w:ind w:left="720"/>
        <w:jc w:val="both"/>
        <w:rPr>
          <w:rFonts w:ascii="Arial" w:hAnsi="Arial" w:cs="Arial"/>
          <w:sz w:val="22"/>
          <w:szCs w:val="22"/>
        </w:rPr>
      </w:pPr>
    </w:p>
    <w:p w14:paraId="136822E2" w14:textId="42314CBA" w:rsidR="000278E7" w:rsidRPr="001B769A" w:rsidRDefault="00AC4F7F" w:rsidP="3E5D023F">
      <w:pPr>
        <w:tabs>
          <w:tab w:val="left" w:pos="0"/>
          <w:tab w:val="left" w:pos="709"/>
          <w:tab w:val="left" w:pos="2160"/>
          <w:tab w:val="left" w:pos="2880"/>
          <w:tab w:val="left" w:pos="3600"/>
          <w:tab w:val="left" w:pos="4320"/>
          <w:tab w:val="left" w:pos="5040"/>
          <w:tab w:val="left" w:pos="5760"/>
          <w:tab w:val="left" w:pos="6480"/>
          <w:tab w:val="left" w:pos="7200"/>
          <w:tab w:val="left" w:pos="7920"/>
          <w:tab w:val="left" w:pos="8640"/>
        </w:tabs>
        <w:spacing w:line="360" w:lineRule="auto"/>
        <w:ind w:left="700" w:hanging="1440"/>
        <w:jc w:val="both"/>
        <w:rPr>
          <w:rFonts w:ascii="Arial" w:hAnsi="Arial" w:cs="Arial"/>
          <w:sz w:val="22"/>
          <w:szCs w:val="22"/>
        </w:rPr>
      </w:pPr>
      <w:r>
        <w:rPr>
          <w:rFonts w:ascii="Arial" w:hAnsi="Arial" w:cs="Arial"/>
          <w:b/>
          <w:sz w:val="22"/>
          <w:szCs w:val="22"/>
        </w:rPr>
        <w:lastRenderedPageBreak/>
        <w:tab/>
      </w:r>
      <w:r>
        <w:rPr>
          <w:rFonts w:ascii="Arial" w:hAnsi="Arial" w:cs="Arial"/>
          <w:b/>
          <w:sz w:val="22"/>
          <w:szCs w:val="22"/>
        </w:rPr>
        <w:tab/>
      </w:r>
      <w:r w:rsidR="00135384" w:rsidRPr="3E5D023F">
        <w:rPr>
          <w:rFonts w:ascii="Arial" w:hAnsi="Arial" w:cs="Arial"/>
          <w:b/>
          <w:bCs/>
          <w:sz w:val="22"/>
          <w:szCs w:val="22"/>
        </w:rPr>
        <w:t>3</w:t>
      </w:r>
      <w:r w:rsidR="00F3163B" w:rsidRPr="3E5D023F">
        <w:rPr>
          <w:rFonts w:ascii="Arial" w:hAnsi="Arial" w:cs="Arial"/>
          <w:b/>
          <w:bCs/>
          <w:sz w:val="22"/>
          <w:szCs w:val="22"/>
        </w:rPr>
        <w:t>.</w:t>
      </w:r>
      <w:r w:rsidRPr="3E5D023F">
        <w:rPr>
          <w:rFonts w:ascii="Arial" w:hAnsi="Arial" w:cs="Arial"/>
          <w:b/>
          <w:bCs/>
          <w:sz w:val="22"/>
          <w:szCs w:val="22"/>
        </w:rPr>
        <w:t>7</w:t>
      </w:r>
      <w:r w:rsidR="00F3163B" w:rsidRPr="3E5D023F">
        <w:rPr>
          <w:rFonts w:ascii="Arial" w:hAnsi="Arial" w:cs="Arial"/>
          <w:b/>
          <w:bCs/>
          <w:sz w:val="22"/>
          <w:szCs w:val="22"/>
        </w:rPr>
        <w:t>.2</w:t>
      </w:r>
      <w:r w:rsidR="00135384" w:rsidRPr="00135384">
        <w:rPr>
          <w:rFonts w:ascii="Arial" w:hAnsi="Arial" w:cs="Arial"/>
          <w:sz w:val="22"/>
          <w:szCs w:val="22"/>
        </w:rPr>
        <w:tab/>
      </w:r>
      <w:r w:rsidR="00C44589">
        <w:rPr>
          <w:rFonts w:ascii="Arial" w:hAnsi="Arial" w:cs="Arial"/>
          <w:sz w:val="22"/>
          <w:szCs w:val="22"/>
        </w:rPr>
        <w:t>In the case of the</w:t>
      </w:r>
      <w:r w:rsidR="00135384">
        <w:rPr>
          <w:rFonts w:ascii="Arial" w:hAnsi="Arial" w:cs="Arial"/>
          <w:sz w:val="22"/>
          <w:szCs w:val="22"/>
        </w:rPr>
        <w:t xml:space="preserve"> </w:t>
      </w:r>
      <w:bookmarkStart w:id="298" w:name="OLE_LINK8"/>
      <w:bookmarkStart w:id="299" w:name="OLE_LINK9"/>
      <w:r w:rsidR="003E1B33" w:rsidRPr="3E5D023F">
        <w:rPr>
          <w:rFonts w:ascii="Arial" w:hAnsi="Arial" w:cs="Arial"/>
          <w:b/>
          <w:bCs/>
          <w:sz w:val="22"/>
          <w:szCs w:val="22"/>
        </w:rPr>
        <w:t xml:space="preserve">Actual Attributable Works </w:t>
      </w:r>
      <w:r w:rsidR="00135384" w:rsidRPr="3E5D023F">
        <w:rPr>
          <w:rFonts w:ascii="Arial" w:hAnsi="Arial" w:cs="Arial"/>
          <w:b/>
          <w:bCs/>
          <w:sz w:val="22"/>
          <w:szCs w:val="22"/>
        </w:rPr>
        <w:t>Cancellation Charge</w:t>
      </w:r>
      <w:bookmarkEnd w:id="298"/>
      <w:bookmarkEnd w:id="299"/>
      <w:r w:rsidR="00135384">
        <w:rPr>
          <w:rFonts w:ascii="Arial" w:hAnsi="Arial" w:cs="Arial"/>
          <w:sz w:val="22"/>
          <w:szCs w:val="22"/>
        </w:rPr>
        <w:t>, o</w:t>
      </w:r>
      <w:r w:rsidR="000278E7" w:rsidRPr="00135384">
        <w:rPr>
          <w:rFonts w:ascii="Arial" w:hAnsi="Arial" w:cs="Arial"/>
          <w:sz w:val="22"/>
          <w:szCs w:val="22"/>
        </w:rPr>
        <w:t xml:space="preserve">n termination of the </w:t>
      </w:r>
      <w:r w:rsidR="000278E7" w:rsidRPr="3E5D023F">
        <w:rPr>
          <w:rFonts w:ascii="Arial" w:hAnsi="Arial" w:cs="Arial"/>
          <w:b/>
          <w:bCs/>
          <w:sz w:val="22"/>
          <w:szCs w:val="22"/>
        </w:rPr>
        <w:t>Construction Agreement</w:t>
      </w:r>
      <w:r w:rsidR="000278E7" w:rsidRPr="00135384">
        <w:rPr>
          <w:rFonts w:ascii="Arial" w:hAnsi="Arial" w:cs="Arial"/>
          <w:sz w:val="22"/>
          <w:szCs w:val="22"/>
        </w:rPr>
        <w:t xml:space="preserve"> or reduction in </w:t>
      </w:r>
      <w:r w:rsidR="000278E7" w:rsidRPr="3E5D023F">
        <w:rPr>
          <w:rFonts w:ascii="Arial" w:hAnsi="Arial" w:cs="Arial"/>
          <w:b/>
          <w:bCs/>
          <w:sz w:val="22"/>
          <w:szCs w:val="22"/>
        </w:rPr>
        <w:t>Transmission Entry</w:t>
      </w:r>
      <w:r w:rsidR="000278E7" w:rsidRPr="00135384">
        <w:rPr>
          <w:rFonts w:ascii="Arial" w:hAnsi="Arial" w:cs="Arial"/>
          <w:sz w:val="22"/>
          <w:szCs w:val="22"/>
        </w:rPr>
        <w:t xml:space="preserve"> </w:t>
      </w:r>
      <w:r w:rsidR="000278E7" w:rsidRPr="3E5D023F">
        <w:rPr>
          <w:rFonts w:ascii="Arial" w:hAnsi="Arial" w:cs="Arial"/>
          <w:b/>
          <w:bCs/>
          <w:sz w:val="22"/>
          <w:szCs w:val="22"/>
        </w:rPr>
        <w:t>Capacity</w:t>
      </w:r>
      <w:r w:rsidR="000278E7" w:rsidRPr="00135384">
        <w:rPr>
          <w:rFonts w:ascii="Arial" w:hAnsi="Arial" w:cs="Arial"/>
          <w:sz w:val="22"/>
          <w:szCs w:val="22"/>
        </w:rPr>
        <w:t xml:space="preserve"> or </w:t>
      </w:r>
      <w:r w:rsidR="000278E7" w:rsidRPr="3E5D023F">
        <w:rPr>
          <w:rFonts w:ascii="Arial" w:hAnsi="Arial" w:cs="Arial"/>
          <w:b/>
          <w:bCs/>
          <w:sz w:val="22"/>
          <w:szCs w:val="22"/>
        </w:rPr>
        <w:t>Developer Capacity</w:t>
      </w:r>
      <w:r w:rsidR="000278E7" w:rsidRPr="00135384">
        <w:rPr>
          <w:rFonts w:ascii="Arial" w:hAnsi="Arial" w:cs="Arial"/>
          <w:sz w:val="22"/>
          <w:szCs w:val="22"/>
        </w:rPr>
        <w:t xml:space="preserve"> </w:t>
      </w:r>
      <w:del w:id="300" w:author="Martin Cahill" w:date="2026-01-14T16:00:00Z" w16du:dateUtc="2026-01-14T16:00:00Z">
        <w:r w:rsidR="00F942EA" w:rsidDel="00617B8B">
          <w:rPr>
            <w:rFonts w:ascii="Arial" w:hAnsi="Arial" w:cs="Arial"/>
            <w:sz w:val="22"/>
            <w:szCs w:val="22"/>
          </w:rPr>
          <w:delText>or</w:delText>
        </w:r>
      </w:del>
      <w:ins w:id="301" w:author="Martin Cahill [NESO]" w:date="2025-10-02T19:56:00Z" w16du:dateUtc="2025-10-02T18:56:00Z">
        <w:del w:id="302" w:author="Martin Cahill" w:date="2026-01-14T16:00:00Z" w16du:dateUtc="2026-01-14T16:00:00Z">
          <w:r w:rsidR="00265C47" w:rsidRPr="3E5D023F" w:rsidDel="00617B8B">
            <w:rPr>
              <w:rFonts w:ascii="Arial" w:hAnsi="Arial" w:cs="Arial"/>
              <w:sz w:val="22"/>
              <w:szCs w:val="22"/>
            </w:rPr>
            <w:delText xml:space="preserve"> </w:delText>
          </w:r>
        </w:del>
      </w:ins>
      <w:ins w:id="303" w:author="Martin Cahill [NESO]" w:date="2025-10-17T16:56:00Z" w16du:dateUtc="2025-10-17T15:56:00Z">
        <w:del w:id="304" w:author="Martin Cahill" w:date="2026-01-14T16:00:00Z" w16du:dateUtc="2026-01-14T16:00:00Z">
          <w:r w:rsidR="001D5FFD" w:rsidRPr="3E5D023F" w:rsidDel="00617B8B">
            <w:rPr>
              <w:rFonts w:ascii="Arial" w:hAnsi="Arial" w:cs="Arial"/>
              <w:b/>
              <w:bCs/>
              <w:sz w:val="22"/>
              <w:szCs w:val="22"/>
            </w:rPr>
            <w:delText>Demand Capacity</w:delText>
          </w:r>
        </w:del>
      </w:ins>
      <w:ins w:id="305" w:author="Martin Cahill [NESO]" w:date="2025-10-02T19:56:00Z" w16du:dateUtc="2025-10-02T18:56:00Z">
        <w:del w:id="306" w:author="Martin Cahill" w:date="2026-01-14T16:00:00Z" w16du:dateUtc="2026-01-14T16:00:00Z">
          <w:r w:rsidR="00265C47" w:rsidRPr="3E5D023F" w:rsidDel="00617B8B">
            <w:rPr>
              <w:rFonts w:ascii="Arial" w:hAnsi="Arial" w:cs="Arial"/>
              <w:sz w:val="22"/>
              <w:szCs w:val="22"/>
            </w:rPr>
            <w:delText xml:space="preserve"> </w:delText>
          </w:r>
        </w:del>
        <w:r w:rsidR="00265C47" w:rsidRPr="3E5D023F">
          <w:rPr>
            <w:rFonts w:ascii="Arial" w:hAnsi="Arial" w:cs="Arial"/>
            <w:sz w:val="22"/>
            <w:szCs w:val="22"/>
          </w:rPr>
          <w:t>or</w:t>
        </w:r>
      </w:ins>
      <w:r w:rsidR="00F942EA">
        <w:rPr>
          <w:rFonts w:ascii="Arial" w:hAnsi="Arial" w:cs="Arial"/>
          <w:sz w:val="22"/>
          <w:szCs w:val="22"/>
        </w:rPr>
        <w:t xml:space="preserve"> </w:t>
      </w:r>
      <w:r w:rsidR="00F942EA" w:rsidRPr="3E5D023F">
        <w:rPr>
          <w:rFonts w:ascii="Arial" w:hAnsi="Arial" w:cs="Arial"/>
          <w:b/>
          <w:bCs/>
          <w:sz w:val="22"/>
          <w:szCs w:val="22"/>
        </w:rPr>
        <w:t>Interconnector User Commitment Capacity</w:t>
      </w:r>
      <w:ins w:id="307" w:author="Martin Cahill" w:date="2026-01-14T16:00:00Z" w16du:dateUtc="2026-01-14T16:00:00Z">
        <w:r w:rsidR="00617B8B">
          <w:rPr>
            <w:rFonts w:ascii="Arial" w:hAnsi="Arial" w:cs="Arial"/>
            <w:b/>
            <w:bCs/>
            <w:sz w:val="22"/>
            <w:szCs w:val="22"/>
          </w:rPr>
          <w:t xml:space="preserve"> </w:t>
        </w:r>
        <w:r w:rsidR="00617B8B">
          <w:rPr>
            <w:rFonts w:ascii="Arial" w:hAnsi="Arial" w:cs="Arial"/>
            <w:sz w:val="22"/>
            <w:szCs w:val="22"/>
          </w:rPr>
          <w:t>or</w:t>
        </w:r>
        <w:r w:rsidR="00617B8B" w:rsidRPr="3E5D023F">
          <w:rPr>
            <w:rFonts w:ascii="Arial" w:hAnsi="Arial" w:cs="Arial"/>
            <w:sz w:val="22"/>
            <w:szCs w:val="22"/>
          </w:rPr>
          <w:t xml:space="preserve"> </w:t>
        </w:r>
        <w:r w:rsidR="00617B8B" w:rsidRPr="3E5D023F">
          <w:rPr>
            <w:rFonts w:ascii="Arial" w:hAnsi="Arial" w:cs="Arial"/>
            <w:b/>
            <w:bCs/>
            <w:sz w:val="22"/>
            <w:szCs w:val="22"/>
          </w:rPr>
          <w:t>Demand Capacity</w:t>
        </w:r>
      </w:ins>
      <w:r w:rsidR="00F942EA" w:rsidRPr="3E5D023F">
        <w:rPr>
          <w:rFonts w:ascii="Arial" w:hAnsi="Arial" w:cs="Arial"/>
          <w:b/>
          <w:bCs/>
          <w:sz w:val="22"/>
          <w:szCs w:val="22"/>
        </w:rPr>
        <w:t xml:space="preserve"> </w:t>
      </w:r>
      <w:r w:rsidR="000278E7" w:rsidRPr="00135384">
        <w:rPr>
          <w:rFonts w:ascii="Arial" w:hAnsi="Arial" w:cs="Arial"/>
          <w:sz w:val="22"/>
          <w:szCs w:val="22"/>
        </w:rPr>
        <w:t xml:space="preserve">prior to the </w:t>
      </w:r>
      <w:r w:rsidR="000278E7" w:rsidRPr="3E5D023F">
        <w:rPr>
          <w:rFonts w:ascii="Arial" w:hAnsi="Arial" w:cs="Arial"/>
          <w:b/>
          <w:bCs/>
          <w:sz w:val="22"/>
          <w:szCs w:val="22"/>
        </w:rPr>
        <w:t>Charging Date</w:t>
      </w:r>
      <w:r w:rsidR="00454083" w:rsidRPr="00030187">
        <w:rPr>
          <w:rFonts w:ascii="Arial" w:hAnsi="Arial" w:cs="Arial"/>
          <w:sz w:val="22"/>
          <w:szCs w:val="22"/>
        </w:rPr>
        <w:t>,</w:t>
      </w:r>
      <w:r w:rsidR="00454083" w:rsidRPr="3E5D023F">
        <w:rPr>
          <w:rFonts w:ascii="Arial" w:hAnsi="Arial" w:cs="Arial"/>
          <w:b/>
          <w:bCs/>
          <w:sz w:val="22"/>
          <w:szCs w:val="22"/>
        </w:rPr>
        <w:t xml:space="preserve"> </w:t>
      </w:r>
      <w:r w:rsidR="00454083" w:rsidRPr="00030187">
        <w:rPr>
          <w:rFonts w:ascii="Arial" w:hAnsi="Arial" w:cs="Arial"/>
          <w:b/>
          <w:bCs/>
          <w:sz w:val="22"/>
          <w:szCs w:val="22"/>
        </w:rPr>
        <w:t>The Company</w:t>
      </w:r>
      <w:r w:rsidR="00454083" w:rsidRPr="00030187">
        <w:rPr>
          <w:rFonts w:ascii="Arial" w:hAnsi="Arial" w:cs="Arial"/>
          <w:sz w:val="22"/>
          <w:szCs w:val="22"/>
        </w:rPr>
        <w:t xml:space="preserve"> shall be entitled to invoice the </w:t>
      </w:r>
      <w:r w:rsidR="00454083" w:rsidRPr="3E5D023F">
        <w:rPr>
          <w:rFonts w:ascii="Arial" w:hAnsi="Arial" w:cs="Arial"/>
          <w:b/>
          <w:bCs/>
          <w:sz w:val="22"/>
          <w:szCs w:val="22"/>
        </w:rPr>
        <w:t>User</w:t>
      </w:r>
      <w:r w:rsidR="00454083" w:rsidRPr="00030187">
        <w:rPr>
          <w:rFonts w:ascii="Arial" w:hAnsi="Arial" w:cs="Arial"/>
          <w:sz w:val="22"/>
          <w:szCs w:val="22"/>
        </w:rPr>
        <w:t xml:space="preserve"> for a sum equal to </w:t>
      </w:r>
      <w:r w:rsidR="00454083" w:rsidRPr="00030187">
        <w:rPr>
          <w:rFonts w:ascii="Arial" w:hAnsi="Arial" w:cs="Arial"/>
          <w:b/>
          <w:bCs/>
          <w:sz w:val="22"/>
          <w:szCs w:val="22"/>
        </w:rPr>
        <w:t>The Company</w:t>
      </w:r>
      <w:r w:rsidR="00454083" w:rsidRPr="3E5D023F">
        <w:rPr>
          <w:rFonts w:ascii="Arial" w:hAnsi="Arial" w:cs="Arial"/>
          <w:b/>
          <w:bCs/>
          <w:sz w:val="22"/>
          <w:szCs w:val="22"/>
        </w:rPr>
        <w:t>’s</w:t>
      </w:r>
      <w:r w:rsidR="00454083" w:rsidRPr="00030187">
        <w:rPr>
          <w:rFonts w:ascii="Arial" w:hAnsi="Arial" w:cs="Arial"/>
          <w:sz w:val="22"/>
          <w:szCs w:val="22"/>
        </w:rPr>
        <w:t xml:space="preserve"> fair and reasonable estimate of the </w:t>
      </w:r>
      <w:r w:rsidR="00454083" w:rsidRPr="3E5D023F">
        <w:rPr>
          <w:rFonts w:ascii="Arial" w:hAnsi="Arial" w:cs="Arial"/>
          <w:b/>
          <w:bCs/>
          <w:sz w:val="22"/>
          <w:szCs w:val="22"/>
        </w:rPr>
        <w:t>Actual Attributable Works Cancellation Charge</w:t>
      </w:r>
      <w:r w:rsidR="00454083">
        <w:rPr>
          <w:rFonts w:ascii="Arial" w:hAnsi="Arial" w:cs="Arial"/>
          <w:sz w:val="22"/>
          <w:szCs w:val="22"/>
        </w:rPr>
        <w:t xml:space="preserve"> and so</w:t>
      </w:r>
      <w:r w:rsidR="002B3B64">
        <w:rPr>
          <w:rFonts w:ascii="Arial" w:hAnsi="Arial" w:cs="Arial"/>
          <w:sz w:val="22"/>
          <w:szCs w:val="22"/>
        </w:rPr>
        <w:t xml:space="preserve"> (a) in the case of termination,</w:t>
      </w:r>
      <w:r w:rsidR="00454083">
        <w:rPr>
          <w:rFonts w:ascii="Arial" w:hAnsi="Arial" w:cs="Arial"/>
          <w:sz w:val="22"/>
          <w:szCs w:val="22"/>
        </w:rPr>
        <w:t xml:space="preserve"> </w:t>
      </w:r>
      <w:r w:rsidR="000278E7" w:rsidRPr="00135384">
        <w:rPr>
          <w:rFonts w:ascii="Arial" w:hAnsi="Arial" w:cs="Arial"/>
          <w:sz w:val="22"/>
          <w:szCs w:val="22"/>
        </w:rPr>
        <w:t xml:space="preserve">the </w:t>
      </w:r>
      <w:r w:rsidR="000278E7" w:rsidRPr="3E5D023F">
        <w:rPr>
          <w:rFonts w:ascii="Arial" w:hAnsi="Arial" w:cs="Arial"/>
          <w:b/>
          <w:bCs/>
          <w:sz w:val="22"/>
          <w:szCs w:val="22"/>
        </w:rPr>
        <w:t xml:space="preserve">User </w:t>
      </w:r>
      <w:r w:rsidR="000278E7" w:rsidRPr="00135384">
        <w:rPr>
          <w:rFonts w:ascii="Arial" w:hAnsi="Arial" w:cs="Arial"/>
          <w:sz w:val="22"/>
          <w:szCs w:val="22"/>
        </w:rPr>
        <w:t xml:space="preserve">shall pay to </w:t>
      </w:r>
      <w:r w:rsidR="000278E7" w:rsidRPr="3E5D023F">
        <w:rPr>
          <w:rFonts w:ascii="Arial" w:hAnsi="Arial" w:cs="Arial"/>
          <w:b/>
          <w:bCs/>
          <w:sz w:val="22"/>
          <w:szCs w:val="22"/>
        </w:rPr>
        <w:t>The Company</w:t>
      </w:r>
      <w:r w:rsidR="000278E7" w:rsidRPr="00135384">
        <w:rPr>
          <w:rFonts w:ascii="Arial" w:hAnsi="Arial" w:cs="Arial"/>
          <w:sz w:val="22"/>
          <w:szCs w:val="22"/>
        </w:rPr>
        <w:t xml:space="preserve"> on account of the </w:t>
      </w:r>
      <w:r w:rsidR="003E1B33" w:rsidRPr="3E5D023F">
        <w:rPr>
          <w:rFonts w:ascii="Arial" w:hAnsi="Arial" w:cs="Arial"/>
          <w:b/>
          <w:bCs/>
          <w:sz w:val="22"/>
          <w:szCs w:val="22"/>
        </w:rPr>
        <w:t>A</w:t>
      </w:r>
      <w:r w:rsidR="00454083" w:rsidRPr="3E5D023F">
        <w:rPr>
          <w:rFonts w:ascii="Arial" w:hAnsi="Arial" w:cs="Arial"/>
          <w:b/>
          <w:bCs/>
          <w:sz w:val="22"/>
          <w:szCs w:val="22"/>
        </w:rPr>
        <w:t>ctual A</w:t>
      </w:r>
      <w:r w:rsidR="003E1B33" w:rsidRPr="3E5D023F">
        <w:rPr>
          <w:rFonts w:ascii="Arial" w:hAnsi="Arial" w:cs="Arial"/>
          <w:b/>
          <w:bCs/>
          <w:sz w:val="22"/>
          <w:szCs w:val="22"/>
        </w:rPr>
        <w:t xml:space="preserve">ttributable Works </w:t>
      </w:r>
      <w:r w:rsidR="00813C28" w:rsidRPr="3E5D023F">
        <w:rPr>
          <w:rFonts w:ascii="Arial" w:hAnsi="Arial" w:cs="Arial"/>
          <w:b/>
          <w:bCs/>
          <w:sz w:val="22"/>
          <w:szCs w:val="22"/>
        </w:rPr>
        <w:t>Cancellation Charge</w:t>
      </w:r>
      <w:r w:rsidR="000278E7" w:rsidRPr="00135384">
        <w:rPr>
          <w:rFonts w:ascii="Arial" w:hAnsi="Arial" w:cs="Arial"/>
          <w:sz w:val="22"/>
          <w:szCs w:val="22"/>
        </w:rPr>
        <w:t xml:space="preserve"> a sum equal to the </w:t>
      </w:r>
      <w:bookmarkStart w:id="308" w:name="OLE_LINK3"/>
      <w:bookmarkStart w:id="309" w:name="OLE_LINK4"/>
      <w:r w:rsidR="000278E7" w:rsidRPr="00135384">
        <w:rPr>
          <w:rFonts w:ascii="Arial" w:hAnsi="Arial" w:cs="Arial"/>
          <w:sz w:val="22"/>
          <w:szCs w:val="22"/>
        </w:rPr>
        <w:t xml:space="preserve">estimate of </w:t>
      </w:r>
      <w:r w:rsidR="007252C4" w:rsidRPr="3E5D023F">
        <w:rPr>
          <w:rFonts w:ascii="Arial" w:hAnsi="Arial" w:cs="Arial"/>
          <w:b/>
          <w:bCs/>
          <w:sz w:val="22"/>
          <w:szCs w:val="22"/>
        </w:rPr>
        <w:t>A</w:t>
      </w:r>
      <w:r w:rsidR="00454083" w:rsidRPr="3E5D023F">
        <w:rPr>
          <w:rFonts w:ascii="Arial" w:hAnsi="Arial" w:cs="Arial"/>
          <w:b/>
          <w:bCs/>
          <w:sz w:val="22"/>
          <w:szCs w:val="22"/>
        </w:rPr>
        <w:t>ctual A</w:t>
      </w:r>
      <w:r w:rsidR="003E1B33" w:rsidRPr="3E5D023F">
        <w:rPr>
          <w:rFonts w:ascii="Arial" w:hAnsi="Arial" w:cs="Arial"/>
          <w:b/>
          <w:bCs/>
          <w:sz w:val="22"/>
          <w:szCs w:val="22"/>
        </w:rPr>
        <w:t xml:space="preserve">ttributable Works </w:t>
      </w:r>
      <w:r w:rsidR="00813C28" w:rsidRPr="3E5D023F">
        <w:rPr>
          <w:rFonts w:ascii="Arial" w:hAnsi="Arial" w:cs="Arial"/>
          <w:b/>
          <w:bCs/>
          <w:sz w:val="22"/>
          <w:szCs w:val="22"/>
        </w:rPr>
        <w:t xml:space="preserve">Cancellation Charge </w:t>
      </w:r>
      <w:r w:rsidR="00813C28" w:rsidRPr="00135384">
        <w:rPr>
          <w:rFonts w:ascii="Arial" w:hAnsi="Arial" w:cs="Arial"/>
          <w:sz w:val="22"/>
          <w:szCs w:val="22"/>
        </w:rPr>
        <w:t>as</w:t>
      </w:r>
      <w:r w:rsidR="000278E7" w:rsidRPr="00135384">
        <w:rPr>
          <w:rFonts w:ascii="Arial" w:hAnsi="Arial" w:cs="Arial"/>
          <w:sz w:val="22"/>
          <w:szCs w:val="22"/>
        </w:rPr>
        <w:t xml:space="preserve"> </w:t>
      </w:r>
      <w:bookmarkEnd w:id="308"/>
      <w:bookmarkEnd w:id="309"/>
      <w:r w:rsidR="000278E7" w:rsidRPr="00135384">
        <w:rPr>
          <w:rFonts w:ascii="Arial" w:hAnsi="Arial" w:cs="Arial"/>
          <w:sz w:val="22"/>
          <w:szCs w:val="22"/>
        </w:rPr>
        <w:t xml:space="preserve">shown in the </w:t>
      </w:r>
      <w:r w:rsidR="000278E7" w:rsidRPr="3E5D023F">
        <w:rPr>
          <w:rFonts w:ascii="Arial" w:hAnsi="Arial" w:cs="Arial"/>
          <w:b/>
          <w:bCs/>
          <w:sz w:val="22"/>
          <w:szCs w:val="22"/>
        </w:rPr>
        <w:t>Cancellation Charge Statement</w:t>
      </w:r>
      <w:r w:rsidR="000278E7" w:rsidRPr="00135384">
        <w:rPr>
          <w:rFonts w:ascii="Arial" w:hAnsi="Arial" w:cs="Arial"/>
          <w:sz w:val="22"/>
          <w:szCs w:val="22"/>
        </w:rPr>
        <w:t xml:space="preserve"> for the period in which the termination </w:t>
      </w:r>
      <w:r w:rsidR="001E1406" w:rsidRPr="001E1406">
        <w:rPr>
          <w:rFonts w:ascii="Arial" w:hAnsi="Arial" w:cs="Arial"/>
          <w:sz w:val="22"/>
          <w:szCs w:val="22"/>
        </w:rPr>
        <w:t>occurs</w:t>
      </w:r>
      <w:r w:rsidR="002B3B64">
        <w:rPr>
          <w:rFonts w:ascii="Arial" w:hAnsi="Arial" w:cs="Arial"/>
          <w:sz w:val="22"/>
          <w:szCs w:val="22"/>
        </w:rPr>
        <w:t xml:space="preserve"> and (b) in the case of</w:t>
      </w:r>
      <w:r w:rsidR="002B3B64" w:rsidRPr="00135384">
        <w:rPr>
          <w:rFonts w:ascii="Arial" w:hAnsi="Arial" w:cs="Arial"/>
          <w:sz w:val="22"/>
          <w:szCs w:val="22"/>
        </w:rPr>
        <w:t xml:space="preserve"> </w:t>
      </w:r>
      <w:r w:rsidR="002B3B64">
        <w:rPr>
          <w:rFonts w:ascii="Arial" w:hAnsi="Arial" w:cs="Arial"/>
          <w:sz w:val="22"/>
          <w:szCs w:val="22"/>
        </w:rPr>
        <w:t xml:space="preserve">a </w:t>
      </w:r>
      <w:r w:rsidR="002B3B64" w:rsidRPr="00135384">
        <w:rPr>
          <w:rFonts w:ascii="Arial" w:hAnsi="Arial" w:cs="Arial"/>
          <w:sz w:val="22"/>
          <w:szCs w:val="22"/>
        </w:rPr>
        <w:t xml:space="preserve">reduction in </w:t>
      </w:r>
      <w:r w:rsidR="002B3B64" w:rsidRPr="3E5D023F">
        <w:rPr>
          <w:rFonts w:ascii="Arial" w:hAnsi="Arial" w:cs="Arial"/>
          <w:b/>
          <w:bCs/>
          <w:sz w:val="22"/>
          <w:szCs w:val="22"/>
        </w:rPr>
        <w:t>Transmission Entry Capacity</w:t>
      </w:r>
      <w:r w:rsidR="002B3B64" w:rsidRPr="00135384">
        <w:rPr>
          <w:rFonts w:ascii="Arial" w:hAnsi="Arial" w:cs="Arial"/>
          <w:sz w:val="22"/>
          <w:szCs w:val="22"/>
        </w:rPr>
        <w:t xml:space="preserve"> or </w:t>
      </w:r>
      <w:r w:rsidR="002B3B64" w:rsidRPr="3E5D023F">
        <w:rPr>
          <w:rFonts w:ascii="Arial" w:hAnsi="Arial" w:cs="Arial"/>
          <w:b/>
          <w:bCs/>
          <w:sz w:val="22"/>
          <w:szCs w:val="22"/>
        </w:rPr>
        <w:t>Developer Capacity</w:t>
      </w:r>
      <w:r w:rsidR="00F942EA" w:rsidRPr="00F942EA">
        <w:rPr>
          <w:rFonts w:ascii="Arial" w:hAnsi="Arial" w:cs="Arial"/>
          <w:sz w:val="22"/>
          <w:szCs w:val="22"/>
        </w:rPr>
        <w:t xml:space="preserve"> </w:t>
      </w:r>
      <w:del w:id="310" w:author="Martin Cahill" w:date="2026-01-14T16:00:00Z" w16du:dateUtc="2026-01-14T16:00:00Z">
        <w:r w:rsidR="00F942EA" w:rsidDel="00617B8B">
          <w:rPr>
            <w:rFonts w:ascii="Arial" w:hAnsi="Arial" w:cs="Arial"/>
            <w:sz w:val="22"/>
            <w:szCs w:val="22"/>
          </w:rPr>
          <w:delText>or</w:delText>
        </w:r>
      </w:del>
      <w:ins w:id="311" w:author="Martin Cahill [NESO]" w:date="2025-10-02T19:57:00Z" w16du:dateUtc="2025-10-02T18:57:00Z">
        <w:del w:id="312" w:author="Martin Cahill" w:date="2026-01-14T16:00:00Z" w16du:dateUtc="2026-01-14T16:00:00Z">
          <w:r w:rsidR="00265C47" w:rsidRPr="3E5D023F" w:rsidDel="00617B8B">
            <w:rPr>
              <w:rFonts w:ascii="Arial" w:hAnsi="Arial" w:cs="Arial"/>
              <w:sz w:val="22"/>
              <w:szCs w:val="22"/>
            </w:rPr>
            <w:delText xml:space="preserve"> </w:delText>
          </w:r>
        </w:del>
      </w:ins>
      <w:ins w:id="313" w:author="Martin Cahill [NESO]" w:date="2025-10-17T16:56:00Z" w16du:dateUtc="2025-10-17T15:56:00Z">
        <w:del w:id="314" w:author="Martin Cahill" w:date="2026-01-14T16:00:00Z" w16du:dateUtc="2026-01-14T16:00:00Z">
          <w:r w:rsidR="001D5FFD" w:rsidRPr="3E5D023F" w:rsidDel="00617B8B">
            <w:rPr>
              <w:rFonts w:ascii="Arial" w:hAnsi="Arial" w:cs="Arial"/>
              <w:b/>
              <w:bCs/>
              <w:sz w:val="22"/>
              <w:szCs w:val="22"/>
            </w:rPr>
            <w:delText>Demand Capacity</w:delText>
          </w:r>
        </w:del>
      </w:ins>
      <w:ins w:id="315" w:author="Martin Cahill [NESO]" w:date="2025-10-02T19:57:00Z" w16du:dateUtc="2025-10-02T18:57:00Z">
        <w:del w:id="316" w:author="Martin Cahill" w:date="2026-01-14T16:00:00Z" w16du:dateUtc="2026-01-14T16:00:00Z">
          <w:r w:rsidR="00265C47" w:rsidRPr="3E5D023F" w:rsidDel="00617B8B">
            <w:rPr>
              <w:rFonts w:ascii="Arial" w:hAnsi="Arial" w:cs="Arial"/>
              <w:sz w:val="22"/>
              <w:szCs w:val="22"/>
            </w:rPr>
            <w:delText xml:space="preserve"> </w:delText>
          </w:r>
        </w:del>
        <w:r w:rsidR="00265C47" w:rsidRPr="3E5D023F">
          <w:rPr>
            <w:rFonts w:ascii="Arial" w:hAnsi="Arial" w:cs="Arial"/>
            <w:sz w:val="22"/>
            <w:szCs w:val="22"/>
          </w:rPr>
          <w:t>or</w:t>
        </w:r>
      </w:ins>
      <w:r w:rsidR="00F942EA">
        <w:rPr>
          <w:rFonts w:ascii="Arial" w:hAnsi="Arial" w:cs="Arial"/>
          <w:sz w:val="22"/>
          <w:szCs w:val="22"/>
        </w:rPr>
        <w:t xml:space="preserve"> </w:t>
      </w:r>
      <w:r w:rsidR="00F942EA" w:rsidRPr="3E5D023F">
        <w:rPr>
          <w:rFonts w:ascii="Arial" w:hAnsi="Arial" w:cs="Arial"/>
          <w:b/>
          <w:bCs/>
          <w:sz w:val="22"/>
          <w:szCs w:val="22"/>
        </w:rPr>
        <w:t>Interconnector User Commitment Capacity</w:t>
      </w:r>
      <w:ins w:id="317" w:author="Martin Cahill" w:date="2026-01-14T16:00:00Z" w16du:dateUtc="2026-01-14T16:00:00Z">
        <w:r w:rsidR="00617B8B">
          <w:rPr>
            <w:rFonts w:ascii="Arial" w:hAnsi="Arial" w:cs="Arial"/>
            <w:b/>
            <w:bCs/>
            <w:sz w:val="22"/>
            <w:szCs w:val="22"/>
          </w:rPr>
          <w:t xml:space="preserve"> </w:t>
        </w:r>
        <w:r w:rsidR="00617B8B">
          <w:rPr>
            <w:rFonts w:ascii="Arial" w:hAnsi="Arial" w:cs="Arial"/>
            <w:sz w:val="22"/>
            <w:szCs w:val="22"/>
          </w:rPr>
          <w:t>or</w:t>
        </w:r>
        <w:r w:rsidR="00617B8B" w:rsidRPr="3E5D023F">
          <w:rPr>
            <w:rFonts w:ascii="Arial" w:hAnsi="Arial" w:cs="Arial"/>
            <w:sz w:val="22"/>
            <w:szCs w:val="22"/>
          </w:rPr>
          <w:t xml:space="preserve"> </w:t>
        </w:r>
        <w:r w:rsidR="00617B8B" w:rsidRPr="3E5D023F">
          <w:rPr>
            <w:rFonts w:ascii="Arial" w:hAnsi="Arial" w:cs="Arial"/>
            <w:b/>
            <w:bCs/>
            <w:sz w:val="22"/>
            <w:szCs w:val="22"/>
          </w:rPr>
          <w:t>Demand Capacity</w:t>
        </w:r>
      </w:ins>
      <w:r w:rsidR="00F942EA" w:rsidRPr="3E5D023F">
        <w:rPr>
          <w:rFonts w:ascii="Arial" w:hAnsi="Arial" w:cs="Arial"/>
          <w:b/>
          <w:bCs/>
          <w:sz w:val="22"/>
          <w:szCs w:val="22"/>
        </w:rPr>
        <w:t>,</w:t>
      </w:r>
      <w:r w:rsidR="002B3B64" w:rsidRPr="3E5D023F">
        <w:rPr>
          <w:rFonts w:ascii="Arial" w:hAnsi="Arial" w:cs="Arial"/>
          <w:b/>
          <w:bCs/>
          <w:sz w:val="22"/>
          <w:szCs w:val="22"/>
        </w:rPr>
        <w:t xml:space="preserve"> </w:t>
      </w:r>
      <w:r w:rsidR="002B3B64" w:rsidRPr="00135384">
        <w:rPr>
          <w:rFonts w:ascii="Arial" w:hAnsi="Arial" w:cs="Arial"/>
          <w:sz w:val="22"/>
          <w:szCs w:val="22"/>
        </w:rPr>
        <w:t xml:space="preserve">a sum </w:t>
      </w:r>
      <w:r w:rsidR="002B3B64">
        <w:rPr>
          <w:rFonts w:ascii="Arial" w:hAnsi="Arial" w:cs="Arial"/>
          <w:sz w:val="22"/>
          <w:szCs w:val="22"/>
        </w:rPr>
        <w:t xml:space="preserve">by reference to the MW reduction based on the £/MW figure derived from  </w:t>
      </w:r>
      <w:r w:rsidR="002B3B64" w:rsidRPr="00135384">
        <w:rPr>
          <w:rFonts w:ascii="Arial" w:hAnsi="Arial" w:cs="Arial"/>
          <w:sz w:val="22"/>
          <w:szCs w:val="22"/>
        </w:rPr>
        <w:t xml:space="preserve">the estimate of </w:t>
      </w:r>
      <w:r w:rsidR="002B3B64" w:rsidRPr="3E5D023F">
        <w:rPr>
          <w:rFonts w:ascii="Arial" w:hAnsi="Arial" w:cs="Arial"/>
          <w:b/>
          <w:bCs/>
          <w:sz w:val="22"/>
          <w:szCs w:val="22"/>
        </w:rPr>
        <w:t xml:space="preserve">Actual Attributable Works Cancellation Charge </w:t>
      </w:r>
      <w:r w:rsidR="002B3B64" w:rsidRPr="00135384">
        <w:rPr>
          <w:rFonts w:ascii="Arial" w:hAnsi="Arial" w:cs="Arial"/>
          <w:sz w:val="22"/>
          <w:szCs w:val="22"/>
        </w:rPr>
        <w:t xml:space="preserve">as shown in the </w:t>
      </w:r>
      <w:r w:rsidR="002B3B64" w:rsidRPr="3E5D023F">
        <w:rPr>
          <w:rFonts w:ascii="Arial" w:hAnsi="Arial" w:cs="Arial"/>
          <w:b/>
          <w:bCs/>
          <w:sz w:val="22"/>
          <w:szCs w:val="22"/>
        </w:rPr>
        <w:t>Cancellation Charge Statement</w:t>
      </w:r>
      <w:r w:rsidR="002B3B64" w:rsidRPr="00135384">
        <w:rPr>
          <w:rFonts w:ascii="Arial" w:hAnsi="Arial" w:cs="Arial"/>
          <w:sz w:val="22"/>
          <w:szCs w:val="22"/>
        </w:rPr>
        <w:t xml:space="preserve"> for the period in which the termination </w:t>
      </w:r>
      <w:r w:rsidR="002B3B64" w:rsidRPr="001E1406">
        <w:rPr>
          <w:rFonts w:ascii="Arial" w:hAnsi="Arial" w:cs="Arial"/>
          <w:sz w:val="22"/>
          <w:szCs w:val="22"/>
        </w:rPr>
        <w:t>occurs</w:t>
      </w:r>
      <w:r w:rsidR="00454083">
        <w:rPr>
          <w:rFonts w:ascii="Arial" w:hAnsi="Arial" w:cs="Arial"/>
          <w:sz w:val="22"/>
          <w:szCs w:val="22"/>
        </w:rPr>
        <w:t>. Th</w:t>
      </w:r>
      <w:r w:rsidR="002B3B64">
        <w:rPr>
          <w:rFonts w:ascii="Arial" w:hAnsi="Arial" w:cs="Arial"/>
          <w:sz w:val="22"/>
          <w:szCs w:val="22"/>
        </w:rPr>
        <w:t>ese</w:t>
      </w:r>
      <w:r w:rsidR="00454083">
        <w:rPr>
          <w:rFonts w:ascii="Arial" w:hAnsi="Arial" w:cs="Arial"/>
          <w:sz w:val="22"/>
          <w:szCs w:val="22"/>
        </w:rPr>
        <w:t xml:space="preserve"> will then</w:t>
      </w:r>
      <w:r w:rsidR="000278E7" w:rsidRPr="00135384">
        <w:rPr>
          <w:rFonts w:ascii="Arial" w:hAnsi="Arial" w:cs="Arial"/>
          <w:sz w:val="22"/>
          <w:szCs w:val="22"/>
        </w:rPr>
        <w:t xml:space="preserve"> </w:t>
      </w:r>
      <w:r w:rsidR="001E1406">
        <w:rPr>
          <w:rFonts w:ascii="Arial" w:hAnsi="Arial" w:cs="Arial"/>
          <w:sz w:val="22"/>
          <w:szCs w:val="22"/>
        </w:rPr>
        <w:t>be</w:t>
      </w:r>
      <w:r w:rsidR="001B769A" w:rsidRPr="001B769A">
        <w:rPr>
          <w:rFonts w:ascii="Arial" w:hAnsi="Arial" w:cs="Arial"/>
          <w:sz w:val="22"/>
          <w:szCs w:val="22"/>
        </w:rPr>
        <w:t xml:space="preserve"> subject to reconciliation in accordance with this Section 15 P</w:t>
      </w:r>
      <w:r w:rsidR="00233A40">
        <w:rPr>
          <w:rFonts w:ascii="Arial" w:hAnsi="Arial" w:cs="Arial"/>
          <w:sz w:val="22"/>
          <w:szCs w:val="22"/>
        </w:rPr>
        <w:t>art</w:t>
      </w:r>
      <w:r w:rsidR="001B769A" w:rsidRPr="001B769A">
        <w:rPr>
          <w:rFonts w:ascii="Arial" w:hAnsi="Arial" w:cs="Arial"/>
          <w:sz w:val="22"/>
          <w:szCs w:val="22"/>
        </w:rPr>
        <w:t xml:space="preserve"> </w:t>
      </w:r>
      <w:r w:rsidR="002B3B64">
        <w:rPr>
          <w:rFonts w:ascii="Arial" w:hAnsi="Arial" w:cs="Arial"/>
          <w:sz w:val="22"/>
          <w:szCs w:val="22"/>
        </w:rPr>
        <w:t>F</w:t>
      </w:r>
      <w:r w:rsidR="00233A40">
        <w:rPr>
          <w:rFonts w:ascii="Arial" w:hAnsi="Arial" w:cs="Arial"/>
          <w:sz w:val="22"/>
          <w:szCs w:val="22"/>
        </w:rPr>
        <w:t>our</w:t>
      </w:r>
      <w:r w:rsidR="001B769A" w:rsidRPr="001B769A">
        <w:rPr>
          <w:rFonts w:ascii="Arial" w:hAnsi="Arial" w:cs="Arial"/>
          <w:sz w:val="22"/>
          <w:szCs w:val="22"/>
        </w:rPr>
        <w:t>.</w:t>
      </w:r>
    </w:p>
    <w:p w14:paraId="1D0EF77E" w14:textId="77777777" w:rsidR="002C0279" w:rsidRPr="002B3B64" w:rsidRDefault="002B3B64" w:rsidP="002B3B64">
      <w:pPr>
        <w:tabs>
          <w:tab w:val="left" w:pos="709"/>
        </w:tabs>
        <w:spacing w:line="360" w:lineRule="auto"/>
        <w:ind w:left="709" w:hanging="709"/>
        <w:jc w:val="both"/>
        <w:rPr>
          <w:rFonts w:ascii="Arial" w:hAnsi="Arial" w:cs="Arial"/>
          <w:sz w:val="22"/>
          <w:szCs w:val="22"/>
        </w:rPr>
      </w:pPr>
      <w:r>
        <w:rPr>
          <w:rFonts w:ascii="Arial" w:hAnsi="Arial" w:cs="Arial"/>
          <w:b/>
          <w:bCs/>
          <w:sz w:val="22"/>
          <w:szCs w:val="22"/>
        </w:rPr>
        <w:t>3.</w:t>
      </w:r>
      <w:r w:rsidR="00717B76">
        <w:rPr>
          <w:rFonts w:ascii="Arial" w:hAnsi="Arial" w:cs="Arial"/>
          <w:b/>
          <w:bCs/>
          <w:sz w:val="22"/>
          <w:szCs w:val="22"/>
        </w:rPr>
        <w:t>8</w:t>
      </w:r>
      <w:r>
        <w:rPr>
          <w:rFonts w:ascii="Arial" w:hAnsi="Arial" w:cs="Arial"/>
          <w:b/>
          <w:bCs/>
          <w:sz w:val="22"/>
          <w:szCs w:val="22"/>
        </w:rPr>
        <w:tab/>
        <w:t>W</w:t>
      </w:r>
      <w:r w:rsidR="002C0279">
        <w:rPr>
          <w:rFonts w:ascii="Arial" w:hAnsi="Arial" w:cs="Arial"/>
          <w:b/>
          <w:sz w:val="22"/>
          <w:szCs w:val="22"/>
        </w:rPr>
        <w:t>ider Cancellation Charge</w:t>
      </w:r>
    </w:p>
    <w:p w14:paraId="623969DF" w14:textId="77777777" w:rsidR="002C0279" w:rsidRDefault="002C0279" w:rsidP="002C0279">
      <w:pPr>
        <w:spacing w:line="360" w:lineRule="auto"/>
        <w:jc w:val="both"/>
        <w:rPr>
          <w:rFonts w:ascii="Arial" w:hAnsi="Arial" w:cs="Arial"/>
          <w:b/>
          <w:sz w:val="22"/>
          <w:szCs w:val="22"/>
        </w:rPr>
      </w:pPr>
    </w:p>
    <w:p w14:paraId="4F9F8CB1" w14:textId="77777777" w:rsidR="00BA0181" w:rsidRDefault="009B33DC" w:rsidP="002C0279">
      <w:pPr>
        <w:spacing w:line="360" w:lineRule="auto"/>
        <w:ind w:left="720"/>
        <w:jc w:val="both"/>
        <w:rPr>
          <w:rFonts w:ascii="Arial" w:hAnsi="Arial" w:cs="Arial"/>
          <w:sz w:val="22"/>
          <w:szCs w:val="22"/>
        </w:rPr>
      </w:pPr>
      <w:r w:rsidRPr="00030187">
        <w:rPr>
          <w:rFonts w:ascii="Arial" w:hAnsi="Arial" w:cs="Arial"/>
          <w:sz w:val="22"/>
          <w:szCs w:val="22"/>
        </w:rPr>
        <w:t>Th</w:t>
      </w:r>
      <w:r>
        <w:rPr>
          <w:rFonts w:ascii="Arial" w:hAnsi="Arial" w:cs="Arial"/>
          <w:sz w:val="22"/>
          <w:szCs w:val="22"/>
        </w:rPr>
        <w:t>e</w:t>
      </w:r>
      <w:r w:rsidRPr="00030187">
        <w:rPr>
          <w:rFonts w:ascii="Arial" w:hAnsi="Arial" w:cs="Arial"/>
          <w:b/>
          <w:sz w:val="22"/>
          <w:szCs w:val="22"/>
        </w:rPr>
        <w:t xml:space="preserve"> </w:t>
      </w:r>
      <w:r w:rsidR="00217445" w:rsidRPr="00030187">
        <w:rPr>
          <w:rFonts w:ascii="Arial" w:hAnsi="Arial" w:cs="Arial"/>
          <w:b/>
          <w:sz w:val="22"/>
          <w:szCs w:val="22"/>
        </w:rPr>
        <w:t xml:space="preserve">Wider </w:t>
      </w:r>
      <w:r w:rsidR="005D292E" w:rsidRPr="00030187">
        <w:rPr>
          <w:rFonts w:ascii="Arial" w:hAnsi="Arial" w:cs="Arial"/>
          <w:b/>
          <w:sz w:val="22"/>
          <w:szCs w:val="22"/>
        </w:rPr>
        <w:t xml:space="preserve">Cancellation </w:t>
      </w:r>
      <w:r w:rsidR="002C0279">
        <w:rPr>
          <w:rFonts w:ascii="Arial" w:hAnsi="Arial" w:cs="Arial"/>
          <w:b/>
          <w:sz w:val="22"/>
          <w:szCs w:val="22"/>
        </w:rPr>
        <w:t>Charge</w:t>
      </w:r>
      <w:r>
        <w:rPr>
          <w:rFonts w:ascii="Arial" w:hAnsi="Arial" w:cs="Arial"/>
          <w:sz w:val="22"/>
          <w:szCs w:val="22"/>
        </w:rPr>
        <w:t xml:space="preserve"> </w:t>
      </w:r>
      <w:r w:rsidR="001925EA">
        <w:rPr>
          <w:rFonts w:ascii="Arial" w:hAnsi="Arial" w:cs="Arial"/>
          <w:sz w:val="22"/>
          <w:szCs w:val="22"/>
        </w:rPr>
        <w:t>results in a £/MW charge</w:t>
      </w:r>
      <w:r w:rsidR="005D292E" w:rsidRPr="00030187">
        <w:rPr>
          <w:rFonts w:ascii="Arial" w:hAnsi="Arial" w:cs="Arial"/>
          <w:sz w:val="22"/>
          <w:szCs w:val="22"/>
        </w:rPr>
        <w:t xml:space="preserve"> </w:t>
      </w:r>
      <w:r w:rsidR="00BA0181">
        <w:rPr>
          <w:rFonts w:ascii="Arial" w:hAnsi="Arial" w:cs="Arial"/>
          <w:sz w:val="22"/>
          <w:szCs w:val="22"/>
        </w:rPr>
        <w:t>calculated as follows:</w:t>
      </w:r>
    </w:p>
    <w:p w14:paraId="36E545BB" w14:textId="77777777" w:rsidR="00BA0181" w:rsidRDefault="00BA0181" w:rsidP="002C0279">
      <w:pPr>
        <w:spacing w:line="360" w:lineRule="auto"/>
        <w:ind w:left="720"/>
        <w:jc w:val="both"/>
        <w:rPr>
          <w:rFonts w:ascii="Arial" w:hAnsi="Arial" w:cs="Arial"/>
          <w:sz w:val="22"/>
          <w:szCs w:val="22"/>
        </w:rPr>
      </w:pPr>
    </w:p>
    <w:p w14:paraId="14B0F233" w14:textId="097A2136" w:rsidR="000007F8" w:rsidRPr="002B3B64" w:rsidRDefault="00BA0181" w:rsidP="3E5D023F">
      <w:pPr>
        <w:spacing w:line="360" w:lineRule="auto"/>
        <w:ind w:left="720"/>
        <w:jc w:val="both"/>
        <w:rPr>
          <w:rFonts w:ascii="Arial" w:hAnsi="Arial" w:cs="Arial"/>
          <w:b/>
          <w:bCs/>
          <w:i/>
          <w:iCs/>
          <w:sz w:val="22"/>
          <w:szCs w:val="22"/>
        </w:rPr>
      </w:pPr>
      <w:r w:rsidRPr="3E5D023F">
        <w:rPr>
          <w:rFonts w:ascii="Arial" w:hAnsi="Arial" w:cs="Arial"/>
          <w:b/>
          <w:bCs/>
          <w:i/>
          <w:iCs/>
          <w:sz w:val="22"/>
          <w:szCs w:val="22"/>
        </w:rPr>
        <w:t xml:space="preserve">Zonal Unit Amount </w:t>
      </w:r>
      <w:r w:rsidRPr="3E5D023F">
        <w:rPr>
          <w:rFonts w:ascii="Arial" w:hAnsi="Arial" w:cs="Arial"/>
          <w:i/>
          <w:iCs/>
          <w:sz w:val="22"/>
          <w:szCs w:val="22"/>
        </w:rPr>
        <w:t xml:space="preserve">x </w:t>
      </w:r>
      <w:r w:rsidR="008A142C" w:rsidRPr="3E5D023F">
        <w:rPr>
          <w:rFonts w:ascii="Arial" w:hAnsi="Arial" w:cs="Arial"/>
          <w:i/>
          <w:iCs/>
          <w:sz w:val="22"/>
          <w:szCs w:val="22"/>
        </w:rPr>
        <w:t>(</w:t>
      </w:r>
      <w:r w:rsidRPr="3E5D023F">
        <w:rPr>
          <w:rFonts w:ascii="Arial" w:hAnsi="Arial" w:cs="Arial"/>
          <w:i/>
          <w:iCs/>
          <w:sz w:val="22"/>
          <w:szCs w:val="22"/>
        </w:rPr>
        <w:t xml:space="preserve">MW of reduction in </w:t>
      </w:r>
      <w:r w:rsidRPr="3E5D023F">
        <w:rPr>
          <w:rFonts w:ascii="Arial" w:hAnsi="Arial" w:cs="Arial"/>
          <w:b/>
          <w:bCs/>
          <w:i/>
          <w:iCs/>
          <w:sz w:val="22"/>
          <w:szCs w:val="22"/>
        </w:rPr>
        <w:t>Transmission Entry Capacity</w:t>
      </w:r>
      <w:r w:rsidRPr="3E5D023F">
        <w:rPr>
          <w:rFonts w:ascii="Arial" w:hAnsi="Arial" w:cs="Arial"/>
          <w:i/>
          <w:iCs/>
          <w:sz w:val="22"/>
          <w:szCs w:val="22"/>
        </w:rPr>
        <w:t xml:space="preserve"> or</w:t>
      </w:r>
      <w:r w:rsidR="00C124A2" w:rsidRPr="3E5D023F">
        <w:rPr>
          <w:rFonts w:ascii="Arial" w:hAnsi="Arial" w:cs="Arial"/>
          <w:i/>
          <w:iCs/>
          <w:sz w:val="22"/>
          <w:szCs w:val="22"/>
        </w:rPr>
        <w:t xml:space="preserve"> </w:t>
      </w:r>
      <w:r w:rsidRPr="3E5D023F">
        <w:rPr>
          <w:rFonts w:ascii="Arial" w:hAnsi="Arial" w:cs="Arial"/>
          <w:b/>
          <w:bCs/>
          <w:i/>
          <w:iCs/>
          <w:sz w:val="22"/>
          <w:szCs w:val="22"/>
        </w:rPr>
        <w:t>Developer Capacity</w:t>
      </w:r>
      <w:r w:rsidR="00F942EA" w:rsidRPr="3E5D023F">
        <w:rPr>
          <w:rFonts w:ascii="Arial" w:hAnsi="Arial" w:cs="Arial"/>
          <w:sz w:val="22"/>
          <w:szCs w:val="22"/>
        </w:rPr>
        <w:t xml:space="preserve"> </w:t>
      </w:r>
      <w:del w:id="318" w:author="Martin Cahill" w:date="2026-01-14T16:00:00Z" w16du:dateUtc="2026-01-14T16:00:00Z">
        <w:r w:rsidR="00F942EA" w:rsidRPr="3E5D023F" w:rsidDel="00617B8B">
          <w:rPr>
            <w:rFonts w:ascii="Arial" w:hAnsi="Arial" w:cs="Arial"/>
            <w:sz w:val="22"/>
            <w:szCs w:val="22"/>
          </w:rPr>
          <w:delText>or</w:delText>
        </w:r>
      </w:del>
      <w:ins w:id="319" w:author="Martin Cahill [NESO]" w:date="2025-09-09T12:40:00Z">
        <w:del w:id="320" w:author="Martin Cahill" w:date="2026-01-14T16:00:00Z" w16du:dateUtc="2026-01-14T16:00:00Z">
          <w:r w:rsidR="00DC31D5" w:rsidRPr="3E5D023F" w:rsidDel="00617B8B">
            <w:rPr>
              <w:rFonts w:ascii="Arial" w:hAnsi="Arial" w:cs="Arial"/>
              <w:sz w:val="22"/>
              <w:szCs w:val="22"/>
            </w:rPr>
            <w:delText xml:space="preserve"> </w:delText>
          </w:r>
        </w:del>
      </w:ins>
      <w:ins w:id="321" w:author="Martin Cahill [NESO]" w:date="2025-10-17T16:56:00Z">
        <w:del w:id="322" w:author="Martin Cahill" w:date="2026-01-14T16:00:00Z" w16du:dateUtc="2026-01-14T16:00:00Z">
          <w:r w:rsidR="001D5FFD" w:rsidRPr="3E5D023F" w:rsidDel="00617B8B">
            <w:rPr>
              <w:rFonts w:ascii="Arial" w:hAnsi="Arial" w:cs="Arial"/>
              <w:b/>
              <w:bCs/>
              <w:sz w:val="22"/>
              <w:szCs w:val="22"/>
            </w:rPr>
            <w:delText>Demand Capacity</w:delText>
          </w:r>
        </w:del>
      </w:ins>
      <w:ins w:id="323" w:author="Martin Cahill [NESO]" w:date="2025-09-09T12:41:00Z">
        <w:del w:id="324" w:author="Martin Cahill" w:date="2026-01-14T16:00:00Z" w16du:dateUtc="2026-01-14T16:00:00Z">
          <w:r w:rsidR="00DC31D5" w:rsidRPr="3E5D023F" w:rsidDel="00617B8B">
            <w:rPr>
              <w:rFonts w:ascii="Arial" w:hAnsi="Arial" w:cs="Arial"/>
              <w:sz w:val="22"/>
              <w:szCs w:val="22"/>
            </w:rPr>
            <w:delText xml:space="preserve"> </w:delText>
          </w:r>
        </w:del>
        <w:r w:rsidR="00DC31D5" w:rsidRPr="3E5D023F">
          <w:rPr>
            <w:rFonts w:ascii="Arial" w:hAnsi="Arial" w:cs="Arial"/>
            <w:sz w:val="22"/>
            <w:szCs w:val="22"/>
          </w:rPr>
          <w:t>or</w:t>
        </w:r>
      </w:ins>
      <w:r w:rsidR="00F942EA" w:rsidRPr="3E5D023F">
        <w:rPr>
          <w:rFonts w:ascii="Arial" w:hAnsi="Arial" w:cs="Arial"/>
          <w:sz w:val="22"/>
          <w:szCs w:val="22"/>
        </w:rPr>
        <w:t xml:space="preserve"> </w:t>
      </w:r>
      <w:r w:rsidR="00F942EA" w:rsidRPr="3E5D023F">
        <w:rPr>
          <w:rFonts w:ascii="Arial" w:hAnsi="Arial" w:cs="Arial"/>
          <w:b/>
          <w:bCs/>
          <w:sz w:val="22"/>
          <w:szCs w:val="22"/>
        </w:rPr>
        <w:t>Interconnector User Commitment Capacity</w:t>
      </w:r>
      <w:ins w:id="325" w:author="Martin Cahill" w:date="2026-01-14T16:00:00Z" w16du:dateUtc="2026-01-14T16:00:00Z">
        <w:r w:rsidR="00617B8B">
          <w:rPr>
            <w:rFonts w:ascii="Arial" w:hAnsi="Arial" w:cs="Arial"/>
            <w:b/>
            <w:bCs/>
            <w:sz w:val="22"/>
            <w:szCs w:val="22"/>
          </w:rPr>
          <w:t xml:space="preserve"> </w:t>
        </w:r>
        <w:r w:rsidR="00617B8B" w:rsidRPr="3E5D023F">
          <w:rPr>
            <w:rFonts w:ascii="Arial" w:hAnsi="Arial" w:cs="Arial"/>
            <w:sz w:val="22"/>
            <w:szCs w:val="22"/>
          </w:rPr>
          <w:t xml:space="preserve">or </w:t>
        </w:r>
        <w:r w:rsidR="00617B8B" w:rsidRPr="3E5D023F">
          <w:rPr>
            <w:rFonts w:ascii="Arial" w:hAnsi="Arial" w:cs="Arial"/>
            <w:b/>
            <w:bCs/>
            <w:sz w:val="22"/>
            <w:szCs w:val="22"/>
          </w:rPr>
          <w:t>Demand Capacity</w:t>
        </w:r>
      </w:ins>
      <w:r w:rsidR="00F942EA" w:rsidRPr="3E5D023F">
        <w:rPr>
          <w:rFonts w:ascii="Arial" w:hAnsi="Arial" w:cs="Arial"/>
          <w:i/>
          <w:iCs/>
          <w:sz w:val="22"/>
          <w:szCs w:val="22"/>
        </w:rPr>
        <w:t>)</w:t>
      </w:r>
      <w:r w:rsidR="0031012D" w:rsidRPr="3E5D023F">
        <w:rPr>
          <w:rFonts w:ascii="Arial" w:hAnsi="Arial" w:cs="Arial"/>
          <w:b/>
          <w:bCs/>
          <w:i/>
          <w:iCs/>
          <w:sz w:val="22"/>
          <w:szCs w:val="22"/>
        </w:rPr>
        <w:t xml:space="preserve"> </w:t>
      </w:r>
      <w:r w:rsidR="00833595" w:rsidRPr="3E5D023F">
        <w:rPr>
          <w:rFonts w:ascii="Arial" w:hAnsi="Arial" w:cs="Arial"/>
          <w:i/>
          <w:iCs/>
          <w:sz w:val="22"/>
          <w:szCs w:val="22"/>
        </w:rPr>
        <w:t>x</w:t>
      </w:r>
      <w:r w:rsidR="001925EA" w:rsidRPr="3E5D023F">
        <w:rPr>
          <w:rFonts w:ascii="Arial" w:hAnsi="Arial" w:cs="Arial"/>
          <w:i/>
          <w:iCs/>
          <w:sz w:val="22"/>
          <w:szCs w:val="22"/>
        </w:rPr>
        <w:t xml:space="preserve"> </w:t>
      </w:r>
      <w:r w:rsidR="001925EA" w:rsidRPr="3E5D023F">
        <w:rPr>
          <w:rFonts w:ascii="Arial" w:hAnsi="Arial" w:cs="Arial"/>
          <w:b/>
          <w:bCs/>
          <w:i/>
          <w:iCs/>
          <w:sz w:val="22"/>
          <w:szCs w:val="22"/>
        </w:rPr>
        <w:t>Cancellation Charge Profile</w:t>
      </w:r>
    </w:p>
    <w:p w14:paraId="63484B24" w14:textId="77777777" w:rsidR="00C124A2" w:rsidRDefault="00C124A2" w:rsidP="002C0279">
      <w:pPr>
        <w:spacing w:line="360" w:lineRule="auto"/>
        <w:ind w:left="720"/>
        <w:jc w:val="both"/>
        <w:rPr>
          <w:rFonts w:ascii="Arial" w:hAnsi="Arial" w:cs="Arial"/>
          <w:sz w:val="22"/>
          <w:szCs w:val="22"/>
        </w:rPr>
      </w:pPr>
    </w:p>
    <w:p w14:paraId="6777A241" w14:textId="2C94C6DD" w:rsidR="008945EF" w:rsidRPr="00030187" w:rsidRDefault="00C124A2" w:rsidP="002C0279">
      <w:pPr>
        <w:spacing w:line="360" w:lineRule="auto"/>
        <w:ind w:left="720"/>
        <w:jc w:val="both"/>
        <w:rPr>
          <w:rFonts w:ascii="Arial" w:hAnsi="Arial" w:cs="Arial"/>
          <w:sz w:val="22"/>
          <w:szCs w:val="22"/>
        </w:rPr>
      </w:pPr>
      <w:r w:rsidRPr="3E5D023F">
        <w:rPr>
          <w:rFonts w:ascii="Arial" w:hAnsi="Arial" w:cs="Arial"/>
          <w:sz w:val="22"/>
          <w:szCs w:val="22"/>
        </w:rPr>
        <w:t xml:space="preserve">The </w:t>
      </w:r>
      <w:r w:rsidR="00B67C9F" w:rsidRPr="3E5D023F">
        <w:rPr>
          <w:rFonts w:ascii="Arial" w:hAnsi="Arial" w:cs="Arial"/>
          <w:b/>
          <w:bCs/>
          <w:sz w:val="22"/>
          <w:szCs w:val="22"/>
        </w:rPr>
        <w:t xml:space="preserve">Zonal Unit Amount </w:t>
      </w:r>
      <w:r w:rsidRPr="3E5D023F">
        <w:rPr>
          <w:rFonts w:ascii="Arial" w:hAnsi="Arial" w:cs="Arial"/>
          <w:sz w:val="22"/>
          <w:szCs w:val="22"/>
        </w:rPr>
        <w:t>is a £/MW figure calculated</w:t>
      </w:r>
      <w:r w:rsidR="005D292E" w:rsidRPr="3E5D023F">
        <w:rPr>
          <w:rFonts w:ascii="Arial" w:hAnsi="Arial" w:cs="Arial"/>
          <w:sz w:val="22"/>
          <w:szCs w:val="22"/>
        </w:rPr>
        <w:t xml:space="preserve"> by reference to the </w:t>
      </w:r>
      <w:del w:id="326" w:author="Martin Cahill [NESO]" w:date="2025-09-09T12:41:00Z">
        <w:r w:rsidRPr="3E5D023F" w:rsidDel="005D292E">
          <w:rPr>
            <w:rFonts w:ascii="Arial" w:hAnsi="Arial" w:cs="Arial"/>
            <w:b/>
            <w:bCs/>
            <w:sz w:val="22"/>
            <w:szCs w:val="22"/>
          </w:rPr>
          <w:delText xml:space="preserve">Generation </w:delText>
        </w:r>
      </w:del>
      <w:ins w:id="327" w:author="Martin Cahill [NESO]" w:date="2025-09-09T12:41:00Z">
        <w:r w:rsidR="0009569A" w:rsidRPr="3E5D023F">
          <w:rPr>
            <w:rFonts w:ascii="Arial" w:hAnsi="Arial" w:cs="Arial"/>
            <w:b/>
            <w:bCs/>
            <w:sz w:val="22"/>
            <w:szCs w:val="22"/>
          </w:rPr>
          <w:t xml:space="preserve">ETYS </w:t>
        </w:r>
      </w:ins>
      <w:r w:rsidR="005D292E" w:rsidRPr="3E5D023F">
        <w:rPr>
          <w:rFonts w:ascii="Arial" w:hAnsi="Arial" w:cs="Arial"/>
          <w:b/>
          <w:bCs/>
          <w:sz w:val="22"/>
          <w:szCs w:val="22"/>
        </w:rPr>
        <w:t>Zone</w:t>
      </w:r>
      <w:r w:rsidR="005D292E" w:rsidRPr="3E5D023F">
        <w:rPr>
          <w:rFonts w:ascii="Arial" w:hAnsi="Arial" w:cs="Arial"/>
          <w:sz w:val="22"/>
          <w:szCs w:val="22"/>
        </w:rPr>
        <w:t xml:space="preserve"> in which the </w:t>
      </w:r>
      <w:del w:id="328" w:author="Martin Cahill [NESO]" w:date="2025-10-31T12:38:00Z">
        <w:r w:rsidRPr="3E5D023F" w:rsidDel="005D292E">
          <w:rPr>
            <w:rFonts w:ascii="Arial" w:hAnsi="Arial" w:cs="Arial"/>
            <w:b/>
            <w:bCs/>
            <w:sz w:val="22"/>
            <w:szCs w:val="22"/>
          </w:rPr>
          <w:delText>Power</w:delText>
        </w:r>
        <w:r w:rsidRPr="3E5D023F" w:rsidDel="005D292E">
          <w:rPr>
            <w:rFonts w:ascii="Arial" w:hAnsi="Arial" w:cs="Arial"/>
            <w:sz w:val="22"/>
            <w:szCs w:val="22"/>
          </w:rPr>
          <w:delText xml:space="preserve"> </w:delText>
        </w:r>
        <w:r w:rsidRPr="3E5D023F" w:rsidDel="005D292E">
          <w:rPr>
            <w:rFonts w:ascii="Arial" w:hAnsi="Arial" w:cs="Arial"/>
            <w:b/>
            <w:bCs/>
            <w:sz w:val="22"/>
            <w:szCs w:val="22"/>
          </w:rPr>
          <w:delText xml:space="preserve">Station </w:delText>
        </w:r>
        <w:r w:rsidRPr="3E5D023F" w:rsidDel="00F942EA">
          <w:rPr>
            <w:rFonts w:ascii="Arial" w:hAnsi="Arial" w:cs="Arial"/>
            <w:sz w:val="22"/>
            <w:szCs w:val="22"/>
          </w:rPr>
          <w:delText xml:space="preserve">or </w:delText>
        </w:r>
        <w:r w:rsidRPr="3E5D023F" w:rsidDel="00F942EA">
          <w:rPr>
            <w:rFonts w:ascii="Arial" w:hAnsi="Arial" w:cs="Arial"/>
            <w:b/>
            <w:bCs/>
            <w:sz w:val="22"/>
            <w:szCs w:val="22"/>
          </w:rPr>
          <w:delText>Interconnector</w:delText>
        </w:r>
      </w:del>
      <w:ins w:id="329" w:author="Martin Cahill [NESO]" w:date="2025-10-31T12:38:00Z">
        <w:r w:rsidR="00F2249B" w:rsidRPr="3E5D023F">
          <w:rPr>
            <w:rFonts w:ascii="Arial" w:hAnsi="Arial" w:cs="Arial"/>
            <w:b/>
            <w:bCs/>
            <w:sz w:val="22"/>
            <w:szCs w:val="22"/>
          </w:rPr>
          <w:t>User</w:t>
        </w:r>
      </w:ins>
      <w:r w:rsidR="00F942EA" w:rsidRPr="3E5D023F">
        <w:rPr>
          <w:rFonts w:ascii="Arial" w:hAnsi="Arial" w:cs="Arial"/>
          <w:b/>
          <w:bCs/>
          <w:sz w:val="22"/>
          <w:szCs w:val="22"/>
        </w:rPr>
        <w:t xml:space="preserve"> </w:t>
      </w:r>
      <w:r w:rsidR="005D292E" w:rsidRPr="3E5D023F">
        <w:rPr>
          <w:rFonts w:ascii="Arial" w:hAnsi="Arial" w:cs="Arial"/>
          <w:sz w:val="22"/>
          <w:szCs w:val="22"/>
        </w:rPr>
        <w:t>is to be located</w:t>
      </w:r>
      <w:r w:rsidR="000C20DF" w:rsidRPr="3E5D023F">
        <w:rPr>
          <w:rFonts w:ascii="Arial" w:hAnsi="Arial" w:cs="Arial"/>
          <w:sz w:val="22"/>
          <w:szCs w:val="22"/>
        </w:rPr>
        <w:t xml:space="preserve"> as </w:t>
      </w:r>
      <w:r w:rsidR="001D3FBD" w:rsidRPr="3E5D023F">
        <w:rPr>
          <w:rFonts w:ascii="Arial" w:hAnsi="Arial" w:cs="Arial"/>
          <w:sz w:val="22"/>
          <w:szCs w:val="22"/>
        </w:rPr>
        <w:t xml:space="preserve">set out in the </w:t>
      </w:r>
      <w:r w:rsidR="00300D1E" w:rsidRPr="3E5D023F">
        <w:rPr>
          <w:rFonts w:ascii="Arial" w:hAnsi="Arial" w:cs="Arial"/>
          <w:b/>
          <w:bCs/>
          <w:sz w:val="22"/>
          <w:szCs w:val="22"/>
        </w:rPr>
        <w:t>Cancellation</w:t>
      </w:r>
      <w:r w:rsidR="001D3FBD" w:rsidRPr="3E5D023F">
        <w:rPr>
          <w:rFonts w:ascii="Arial" w:hAnsi="Arial" w:cs="Arial"/>
          <w:b/>
          <w:bCs/>
          <w:sz w:val="22"/>
          <w:szCs w:val="22"/>
        </w:rPr>
        <w:t xml:space="preserve"> </w:t>
      </w:r>
      <w:r w:rsidR="00300D1E" w:rsidRPr="3E5D023F">
        <w:rPr>
          <w:rFonts w:ascii="Arial" w:hAnsi="Arial" w:cs="Arial"/>
          <w:b/>
          <w:bCs/>
          <w:sz w:val="22"/>
          <w:szCs w:val="22"/>
        </w:rPr>
        <w:t xml:space="preserve">Charge </w:t>
      </w:r>
      <w:r w:rsidR="001D3FBD" w:rsidRPr="3E5D023F">
        <w:rPr>
          <w:rFonts w:ascii="Arial" w:hAnsi="Arial" w:cs="Arial"/>
          <w:b/>
          <w:bCs/>
          <w:sz w:val="22"/>
          <w:szCs w:val="22"/>
        </w:rPr>
        <w:t>Statement</w:t>
      </w:r>
      <w:r w:rsidR="00666394" w:rsidRPr="3E5D023F">
        <w:rPr>
          <w:rFonts w:ascii="Arial" w:hAnsi="Arial" w:cs="Arial"/>
          <w:sz w:val="22"/>
          <w:szCs w:val="22"/>
        </w:rPr>
        <w:t>. It is</w:t>
      </w:r>
      <w:r w:rsidR="00300D1E" w:rsidRPr="3E5D023F">
        <w:rPr>
          <w:rFonts w:ascii="Arial" w:hAnsi="Arial" w:cs="Arial"/>
          <w:sz w:val="22"/>
          <w:szCs w:val="22"/>
        </w:rPr>
        <w:t xml:space="preserve"> calculated by reference to the </w:t>
      </w:r>
      <w:r w:rsidR="00D80F1D" w:rsidRPr="3E5D023F">
        <w:rPr>
          <w:rFonts w:ascii="Arial" w:hAnsi="Arial" w:cs="Arial"/>
          <w:b/>
          <w:bCs/>
          <w:sz w:val="22"/>
          <w:szCs w:val="22"/>
        </w:rPr>
        <w:t xml:space="preserve">Annual </w:t>
      </w:r>
      <w:r w:rsidR="00300D1E" w:rsidRPr="3E5D023F">
        <w:rPr>
          <w:rFonts w:ascii="Arial" w:hAnsi="Arial" w:cs="Arial"/>
          <w:b/>
          <w:bCs/>
          <w:sz w:val="22"/>
          <w:szCs w:val="22"/>
        </w:rPr>
        <w:t xml:space="preserve">Wider Cancellation </w:t>
      </w:r>
      <w:r w:rsidR="00C574DA" w:rsidRPr="3E5D023F">
        <w:rPr>
          <w:rFonts w:ascii="Arial" w:hAnsi="Arial" w:cs="Arial"/>
          <w:b/>
          <w:bCs/>
          <w:sz w:val="22"/>
          <w:szCs w:val="22"/>
        </w:rPr>
        <w:t>Charge</w:t>
      </w:r>
      <w:r w:rsidR="00300D1E" w:rsidRPr="3E5D023F">
        <w:rPr>
          <w:rFonts w:ascii="Arial" w:hAnsi="Arial" w:cs="Arial"/>
          <w:b/>
          <w:bCs/>
          <w:sz w:val="22"/>
          <w:szCs w:val="22"/>
        </w:rPr>
        <w:t xml:space="preserve"> Statement</w:t>
      </w:r>
      <w:r w:rsidR="00300D1E" w:rsidRPr="3E5D023F">
        <w:rPr>
          <w:rFonts w:ascii="Arial" w:hAnsi="Arial" w:cs="Arial"/>
          <w:sz w:val="22"/>
          <w:szCs w:val="22"/>
        </w:rPr>
        <w:t xml:space="preserve"> for the </w:t>
      </w:r>
      <w:r w:rsidR="00300D1E" w:rsidRPr="3E5D023F">
        <w:rPr>
          <w:rFonts w:ascii="Arial" w:hAnsi="Arial" w:cs="Arial"/>
          <w:b/>
          <w:bCs/>
          <w:sz w:val="22"/>
          <w:szCs w:val="22"/>
        </w:rPr>
        <w:t>Financial Year</w:t>
      </w:r>
      <w:r w:rsidR="00300D1E" w:rsidRPr="3E5D023F">
        <w:rPr>
          <w:rFonts w:ascii="Arial" w:hAnsi="Arial" w:cs="Arial"/>
          <w:sz w:val="22"/>
          <w:szCs w:val="22"/>
        </w:rPr>
        <w:t xml:space="preserve"> in which </w:t>
      </w:r>
      <w:r w:rsidR="00E60562" w:rsidRPr="3E5D023F">
        <w:rPr>
          <w:rFonts w:ascii="Arial" w:hAnsi="Arial" w:cs="Arial"/>
          <w:sz w:val="22"/>
          <w:szCs w:val="22"/>
        </w:rPr>
        <w:t xml:space="preserve">notice of </w:t>
      </w:r>
      <w:r w:rsidR="00300D1E" w:rsidRPr="3E5D023F">
        <w:rPr>
          <w:rFonts w:ascii="Arial" w:hAnsi="Arial" w:cs="Arial"/>
          <w:sz w:val="22"/>
          <w:szCs w:val="22"/>
        </w:rPr>
        <w:t xml:space="preserve">reduction in </w:t>
      </w:r>
      <w:r w:rsidR="00300D1E" w:rsidRPr="3E5D023F">
        <w:rPr>
          <w:rFonts w:ascii="Arial" w:hAnsi="Arial" w:cs="Arial"/>
          <w:b/>
          <w:bCs/>
          <w:sz w:val="22"/>
          <w:szCs w:val="22"/>
        </w:rPr>
        <w:t>Transmission Entry Capacity</w:t>
      </w:r>
      <w:r w:rsidR="00300D1E" w:rsidRPr="3E5D023F">
        <w:rPr>
          <w:rFonts w:ascii="Arial" w:hAnsi="Arial" w:cs="Arial"/>
          <w:sz w:val="22"/>
          <w:szCs w:val="22"/>
        </w:rPr>
        <w:t xml:space="preserve"> </w:t>
      </w:r>
      <w:r w:rsidR="00E60562" w:rsidRPr="3E5D023F">
        <w:rPr>
          <w:rFonts w:ascii="Arial" w:hAnsi="Arial" w:cs="Arial"/>
          <w:sz w:val="22"/>
          <w:szCs w:val="22"/>
        </w:rPr>
        <w:t>or</w:t>
      </w:r>
      <w:ins w:id="330" w:author="Martin Cahill [NESO]" w:date="2025-09-09T12:42:00Z">
        <w:r w:rsidR="00296C81" w:rsidRPr="3E5D023F">
          <w:rPr>
            <w:rFonts w:ascii="Arial" w:hAnsi="Arial" w:cs="Arial"/>
            <w:sz w:val="22"/>
            <w:szCs w:val="22"/>
          </w:rPr>
          <w:t xml:space="preserve"> </w:t>
        </w:r>
      </w:ins>
      <w:ins w:id="331" w:author="Martin Cahill [NESO]" w:date="2025-10-17T16:56:00Z">
        <w:r w:rsidR="001D5FFD" w:rsidRPr="3E5D023F">
          <w:rPr>
            <w:rFonts w:ascii="Arial" w:hAnsi="Arial" w:cs="Arial"/>
            <w:b/>
            <w:bCs/>
            <w:sz w:val="22"/>
            <w:szCs w:val="22"/>
          </w:rPr>
          <w:t>Demand Capacity</w:t>
        </w:r>
      </w:ins>
      <w:ins w:id="332" w:author="Martin Cahill [NESO]" w:date="2025-10-02T19:58:00Z">
        <w:r w:rsidR="00D61C2A" w:rsidRPr="3E5D023F">
          <w:rPr>
            <w:rFonts w:ascii="Arial" w:hAnsi="Arial" w:cs="Arial"/>
            <w:sz w:val="22"/>
            <w:szCs w:val="22"/>
          </w:rPr>
          <w:t xml:space="preserve"> </w:t>
        </w:r>
      </w:ins>
      <w:ins w:id="333" w:author="Martin Cahill [NESO]" w:date="2025-09-09T12:42:00Z">
        <w:r w:rsidR="00296C81" w:rsidRPr="3E5D023F">
          <w:rPr>
            <w:rFonts w:ascii="Arial" w:hAnsi="Arial" w:cs="Arial"/>
            <w:sz w:val="22"/>
            <w:szCs w:val="22"/>
          </w:rPr>
          <w:t>or</w:t>
        </w:r>
      </w:ins>
      <w:r w:rsidR="00E60562" w:rsidRPr="3E5D023F">
        <w:rPr>
          <w:rFonts w:ascii="Arial" w:hAnsi="Arial" w:cs="Arial"/>
          <w:sz w:val="22"/>
          <w:szCs w:val="22"/>
        </w:rPr>
        <w:t xml:space="preserve"> </w:t>
      </w:r>
      <w:r w:rsidR="00E60562" w:rsidRPr="3E5D023F">
        <w:rPr>
          <w:rFonts w:ascii="Arial" w:hAnsi="Arial" w:cs="Arial"/>
          <w:b/>
          <w:bCs/>
          <w:sz w:val="22"/>
          <w:szCs w:val="22"/>
        </w:rPr>
        <w:t>Developer Capacity</w:t>
      </w:r>
      <w:r w:rsidR="00F942EA" w:rsidRPr="3E5D023F">
        <w:rPr>
          <w:rFonts w:ascii="Arial" w:hAnsi="Arial" w:cs="Arial"/>
          <w:sz w:val="22"/>
          <w:szCs w:val="22"/>
        </w:rPr>
        <w:t xml:space="preserve"> or </w:t>
      </w:r>
      <w:r w:rsidR="00F942EA" w:rsidRPr="3E5D023F">
        <w:rPr>
          <w:rFonts w:ascii="Arial" w:hAnsi="Arial" w:cs="Arial"/>
          <w:b/>
          <w:bCs/>
          <w:sz w:val="22"/>
          <w:szCs w:val="22"/>
        </w:rPr>
        <w:t>Interconnector User Commitment Capacity</w:t>
      </w:r>
      <w:r w:rsidR="00E60562" w:rsidRPr="3E5D023F">
        <w:rPr>
          <w:rFonts w:ascii="Arial" w:hAnsi="Arial" w:cs="Arial"/>
          <w:sz w:val="22"/>
          <w:szCs w:val="22"/>
        </w:rPr>
        <w:t xml:space="preserve"> is given </w:t>
      </w:r>
      <w:r w:rsidR="00300D1E" w:rsidRPr="3E5D023F">
        <w:rPr>
          <w:rFonts w:ascii="Arial" w:hAnsi="Arial" w:cs="Arial"/>
          <w:sz w:val="22"/>
          <w:szCs w:val="22"/>
        </w:rPr>
        <w:t>and/or</w:t>
      </w:r>
      <w:r w:rsidR="00E60562" w:rsidRPr="3E5D023F">
        <w:rPr>
          <w:rFonts w:ascii="Arial" w:hAnsi="Arial" w:cs="Arial"/>
          <w:sz w:val="22"/>
          <w:szCs w:val="22"/>
        </w:rPr>
        <w:t xml:space="preserve"> notice of </w:t>
      </w:r>
      <w:r w:rsidR="00300D1E" w:rsidRPr="3E5D023F">
        <w:rPr>
          <w:rFonts w:ascii="Arial" w:hAnsi="Arial" w:cs="Arial"/>
          <w:b/>
          <w:bCs/>
          <w:sz w:val="22"/>
          <w:szCs w:val="22"/>
        </w:rPr>
        <w:t>Disconnection</w:t>
      </w:r>
      <w:r w:rsidR="00300D1E" w:rsidRPr="3E5D023F">
        <w:rPr>
          <w:rFonts w:ascii="Arial" w:hAnsi="Arial" w:cs="Arial"/>
          <w:sz w:val="22"/>
          <w:szCs w:val="22"/>
        </w:rPr>
        <w:t xml:space="preserve"> </w:t>
      </w:r>
      <w:r w:rsidR="00E60562" w:rsidRPr="3E5D023F">
        <w:rPr>
          <w:rFonts w:ascii="Arial" w:hAnsi="Arial" w:cs="Arial"/>
          <w:sz w:val="22"/>
          <w:szCs w:val="22"/>
        </w:rPr>
        <w:t>is given or</w:t>
      </w:r>
      <w:r w:rsidR="00666394" w:rsidRPr="3E5D023F">
        <w:rPr>
          <w:rFonts w:ascii="Arial" w:hAnsi="Arial" w:cs="Arial"/>
          <w:sz w:val="22"/>
          <w:szCs w:val="22"/>
        </w:rPr>
        <w:t xml:space="preserve">, </w:t>
      </w:r>
      <w:r w:rsidR="00E60562" w:rsidRPr="3E5D023F">
        <w:rPr>
          <w:rFonts w:ascii="Arial" w:hAnsi="Arial" w:cs="Arial"/>
          <w:sz w:val="22"/>
          <w:szCs w:val="22"/>
        </w:rPr>
        <w:t xml:space="preserve">where </w:t>
      </w:r>
      <w:r w:rsidR="00666394" w:rsidRPr="3E5D023F">
        <w:rPr>
          <w:rFonts w:ascii="Arial" w:hAnsi="Arial" w:cs="Arial"/>
          <w:sz w:val="22"/>
          <w:szCs w:val="22"/>
        </w:rPr>
        <w:t xml:space="preserve">in the case of an </w:t>
      </w:r>
      <w:r w:rsidR="00666394" w:rsidRPr="3E5D023F">
        <w:rPr>
          <w:rFonts w:ascii="Arial" w:hAnsi="Arial" w:cs="Arial"/>
          <w:b/>
          <w:bCs/>
          <w:sz w:val="22"/>
          <w:szCs w:val="22"/>
        </w:rPr>
        <w:t>Event of Default</w:t>
      </w:r>
      <w:r w:rsidR="00666394" w:rsidRPr="3E5D023F">
        <w:rPr>
          <w:rFonts w:ascii="Arial" w:hAnsi="Arial" w:cs="Arial"/>
          <w:sz w:val="22"/>
          <w:szCs w:val="22"/>
        </w:rPr>
        <w:t xml:space="preserve"> where notice is not given,</w:t>
      </w:r>
      <w:r w:rsidR="00E60562" w:rsidRPr="3E5D023F">
        <w:rPr>
          <w:rFonts w:ascii="Arial" w:hAnsi="Arial" w:cs="Arial"/>
          <w:sz w:val="22"/>
          <w:szCs w:val="22"/>
        </w:rPr>
        <w:t xml:space="preserve"> the </w:t>
      </w:r>
      <w:r w:rsidR="00E60562" w:rsidRPr="3E5D023F">
        <w:rPr>
          <w:rFonts w:ascii="Arial" w:hAnsi="Arial" w:cs="Arial"/>
          <w:b/>
          <w:bCs/>
          <w:sz w:val="22"/>
          <w:szCs w:val="22"/>
        </w:rPr>
        <w:t>Financial Year</w:t>
      </w:r>
      <w:r w:rsidR="00E60562" w:rsidRPr="3E5D023F">
        <w:rPr>
          <w:rFonts w:ascii="Arial" w:hAnsi="Arial" w:cs="Arial"/>
          <w:sz w:val="22"/>
          <w:szCs w:val="22"/>
        </w:rPr>
        <w:t xml:space="preserve"> in which the reduction in </w:t>
      </w:r>
      <w:r w:rsidR="00E60562" w:rsidRPr="3E5D023F">
        <w:rPr>
          <w:rFonts w:ascii="Arial" w:hAnsi="Arial" w:cs="Arial"/>
          <w:b/>
          <w:bCs/>
          <w:sz w:val="22"/>
          <w:szCs w:val="22"/>
        </w:rPr>
        <w:t>Transmission Entry Capacity</w:t>
      </w:r>
      <w:r w:rsidR="00E60562" w:rsidRPr="3E5D023F">
        <w:rPr>
          <w:rFonts w:ascii="Arial" w:hAnsi="Arial" w:cs="Arial"/>
          <w:sz w:val="22"/>
          <w:szCs w:val="22"/>
        </w:rPr>
        <w:t xml:space="preserve"> </w:t>
      </w:r>
      <w:del w:id="334" w:author="Martin Cahill" w:date="2026-01-14T16:01:00Z" w16du:dateUtc="2026-01-14T16:01:00Z">
        <w:r w:rsidR="00E60562" w:rsidRPr="3E5D023F" w:rsidDel="00617B8B">
          <w:rPr>
            <w:rFonts w:ascii="Arial" w:hAnsi="Arial" w:cs="Arial"/>
            <w:sz w:val="22"/>
            <w:szCs w:val="22"/>
          </w:rPr>
          <w:delText>or</w:delText>
        </w:r>
      </w:del>
      <w:ins w:id="335" w:author="Martin Cahill [NESO]" w:date="2025-10-31T16:41:00Z">
        <w:del w:id="336" w:author="Martin Cahill" w:date="2026-01-14T16:01:00Z" w16du:dateUtc="2026-01-14T16:01:00Z">
          <w:r w:rsidR="00556736" w:rsidRPr="3E5D023F" w:rsidDel="00617B8B">
            <w:rPr>
              <w:rFonts w:ascii="Arial" w:hAnsi="Arial" w:cs="Arial"/>
              <w:sz w:val="22"/>
              <w:szCs w:val="22"/>
            </w:rPr>
            <w:delText xml:space="preserve"> </w:delText>
          </w:r>
          <w:r w:rsidR="00556736" w:rsidRPr="3E5D023F" w:rsidDel="00617B8B">
            <w:rPr>
              <w:rFonts w:ascii="Arial" w:hAnsi="Arial" w:cs="Arial"/>
              <w:b/>
              <w:bCs/>
              <w:sz w:val="22"/>
              <w:szCs w:val="22"/>
              <w:rPrChange w:id="337" w:author="Martin Cahill [NESO]" w:date="2025-10-31T16:41:00Z">
                <w:rPr>
                  <w:rFonts w:ascii="Arial" w:hAnsi="Arial" w:cs="Arial"/>
                  <w:sz w:val="22"/>
                  <w:szCs w:val="22"/>
                </w:rPr>
              </w:rPrChange>
            </w:rPr>
            <w:delText>Demand Capacity</w:delText>
          </w:r>
          <w:r w:rsidR="00556736" w:rsidRPr="3E5D023F" w:rsidDel="00617B8B">
            <w:rPr>
              <w:rFonts w:ascii="Arial" w:hAnsi="Arial" w:cs="Arial"/>
              <w:sz w:val="22"/>
              <w:szCs w:val="22"/>
            </w:rPr>
            <w:delText xml:space="preserve"> </w:delText>
          </w:r>
        </w:del>
        <w:r w:rsidR="00556736" w:rsidRPr="3E5D023F">
          <w:rPr>
            <w:rFonts w:ascii="Arial" w:hAnsi="Arial" w:cs="Arial"/>
            <w:sz w:val="22"/>
            <w:szCs w:val="22"/>
          </w:rPr>
          <w:t>or</w:t>
        </w:r>
      </w:ins>
      <w:r w:rsidR="00E60562" w:rsidRPr="3E5D023F">
        <w:rPr>
          <w:rFonts w:ascii="Arial" w:hAnsi="Arial" w:cs="Arial"/>
          <w:sz w:val="22"/>
          <w:szCs w:val="22"/>
        </w:rPr>
        <w:t xml:space="preserve"> </w:t>
      </w:r>
      <w:r w:rsidR="00E60562" w:rsidRPr="3E5D023F">
        <w:rPr>
          <w:rFonts w:ascii="Arial" w:hAnsi="Arial" w:cs="Arial"/>
          <w:b/>
          <w:bCs/>
          <w:sz w:val="22"/>
          <w:szCs w:val="22"/>
        </w:rPr>
        <w:t>Developer Capacity</w:t>
      </w:r>
      <w:r w:rsidR="00F942EA" w:rsidRPr="3E5D023F">
        <w:rPr>
          <w:rFonts w:ascii="Arial" w:hAnsi="Arial" w:cs="Arial"/>
          <w:sz w:val="22"/>
          <w:szCs w:val="22"/>
        </w:rPr>
        <w:t xml:space="preserve"> or </w:t>
      </w:r>
      <w:r w:rsidR="00F942EA" w:rsidRPr="3E5D023F">
        <w:rPr>
          <w:rFonts w:ascii="Arial" w:hAnsi="Arial" w:cs="Arial"/>
          <w:b/>
          <w:bCs/>
          <w:sz w:val="22"/>
          <w:szCs w:val="22"/>
        </w:rPr>
        <w:t>Interconnector User Commitment Capacity</w:t>
      </w:r>
      <w:ins w:id="338" w:author="Martin Cahill" w:date="2026-01-14T16:01:00Z" w16du:dateUtc="2026-01-14T16:01:00Z">
        <w:r w:rsidR="00617B8B">
          <w:rPr>
            <w:rFonts w:ascii="Arial" w:hAnsi="Arial" w:cs="Arial"/>
            <w:b/>
            <w:bCs/>
            <w:sz w:val="22"/>
            <w:szCs w:val="22"/>
          </w:rPr>
          <w:t xml:space="preserve"> </w:t>
        </w:r>
        <w:r w:rsidR="00617B8B" w:rsidRPr="3E5D023F">
          <w:rPr>
            <w:rFonts w:ascii="Arial" w:hAnsi="Arial" w:cs="Arial"/>
            <w:sz w:val="22"/>
            <w:szCs w:val="22"/>
          </w:rPr>
          <w:t xml:space="preserve">or </w:t>
        </w:r>
        <w:r w:rsidR="00617B8B" w:rsidRPr="002E3EB8">
          <w:rPr>
            <w:rFonts w:ascii="Arial" w:hAnsi="Arial" w:cs="Arial"/>
            <w:b/>
            <w:bCs/>
            <w:sz w:val="22"/>
            <w:szCs w:val="22"/>
          </w:rPr>
          <w:t>Demand Capacity</w:t>
        </w:r>
      </w:ins>
      <w:r w:rsidR="00E60562" w:rsidRPr="3E5D023F">
        <w:rPr>
          <w:rFonts w:ascii="Arial" w:hAnsi="Arial" w:cs="Arial"/>
          <w:sz w:val="22"/>
          <w:szCs w:val="22"/>
        </w:rPr>
        <w:t xml:space="preserve"> or </w:t>
      </w:r>
      <w:r w:rsidR="00E60562" w:rsidRPr="3E5D023F">
        <w:rPr>
          <w:rFonts w:ascii="Arial" w:hAnsi="Arial" w:cs="Arial"/>
          <w:b/>
          <w:bCs/>
          <w:sz w:val="22"/>
          <w:szCs w:val="22"/>
        </w:rPr>
        <w:t>Disconnection</w:t>
      </w:r>
      <w:r w:rsidR="00E60562" w:rsidRPr="3E5D023F">
        <w:rPr>
          <w:rFonts w:ascii="Arial" w:hAnsi="Arial" w:cs="Arial"/>
          <w:sz w:val="22"/>
          <w:szCs w:val="22"/>
        </w:rPr>
        <w:t xml:space="preserve"> </w:t>
      </w:r>
      <w:r w:rsidR="00300D1E" w:rsidRPr="3E5D023F">
        <w:rPr>
          <w:rFonts w:ascii="Arial" w:hAnsi="Arial" w:cs="Arial"/>
          <w:sz w:val="22"/>
          <w:szCs w:val="22"/>
        </w:rPr>
        <w:t>occurs</w:t>
      </w:r>
      <w:r w:rsidR="00E60562" w:rsidRPr="3E5D023F">
        <w:rPr>
          <w:rFonts w:ascii="Arial" w:hAnsi="Arial" w:cs="Arial"/>
          <w:sz w:val="22"/>
          <w:szCs w:val="22"/>
        </w:rPr>
        <w:t>.</w:t>
      </w:r>
    </w:p>
    <w:p w14:paraId="73989351" w14:textId="77777777" w:rsidR="00300D1E" w:rsidRPr="00030187" w:rsidRDefault="00300D1E" w:rsidP="005D292E">
      <w:pPr>
        <w:spacing w:line="360" w:lineRule="auto"/>
        <w:ind w:left="720"/>
        <w:jc w:val="both"/>
        <w:rPr>
          <w:rFonts w:ascii="Arial" w:hAnsi="Arial" w:cs="Arial"/>
          <w:sz w:val="22"/>
          <w:szCs w:val="22"/>
        </w:rPr>
      </w:pPr>
    </w:p>
    <w:p w14:paraId="3F58865C" w14:textId="1E754C97" w:rsidR="005F6A76" w:rsidRPr="005F6A76" w:rsidRDefault="00C329C9" w:rsidP="005F6A76">
      <w:pPr>
        <w:spacing w:line="360" w:lineRule="auto"/>
        <w:ind w:left="720"/>
        <w:jc w:val="both"/>
        <w:rPr>
          <w:rFonts w:ascii="Arial" w:hAnsi="Arial" w:cs="Arial"/>
          <w:sz w:val="22"/>
          <w:szCs w:val="22"/>
        </w:rPr>
      </w:pPr>
      <w:r w:rsidRPr="3E5D023F">
        <w:rPr>
          <w:rFonts w:ascii="Arial" w:hAnsi="Arial" w:cs="Arial"/>
          <w:i/>
          <w:iCs/>
          <w:sz w:val="22"/>
          <w:szCs w:val="22"/>
        </w:rPr>
        <w:t>Where</w:t>
      </w:r>
      <w:r w:rsidR="00C124A2" w:rsidRPr="3E5D023F">
        <w:rPr>
          <w:rFonts w:ascii="Arial" w:hAnsi="Arial" w:cs="Arial"/>
          <w:i/>
          <w:iCs/>
          <w:sz w:val="22"/>
          <w:szCs w:val="22"/>
        </w:rPr>
        <w:t xml:space="preserve"> the</w:t>
      </w:r>
      <w:r w:rsidRPr="3E5D023F">
        <w:rPr>
          <w:rFonts w:ascii="Arial" w:hAnsi="Arial" w:cs="Arial"/>
          <w:b/>
          <w:bCs/>
          <w:i/>
          <w:iCs/>
          <w:sz w:val="22"/>
          <w:szCs w:val="22"/>
        </w:rPr>
        <w:t xml:space="preserve"> </w:t>
      </w:r>
      <w:r w:rsidR="005F6A76" w:rsidRPr="3E5D023F">
        <w:rPr>
          <w:rFonts w:ascii="Arial" w:hAnsi="Arial" w:cs="Arial"/>
          <w:b/>
          <w:bCs/>
          <w:i/>
          <w:iCs/>
          <w:sz w:val="22"/>
          <w:szCs w:val="22"/>
        </w:rPr>
        <w:t>Zonal Unit Amount</w:t>
      </w:r>
      <w:r w:rsidR="005F6A76" w:rsidRPr="3E5D023F">
        <w:rPr>
          <w:rFonts w:ascii="Arial" w:hAnsi="Arial" w:cs="Arial"/>
          <w:i/>
          <w:iCs/>
          <w:sz w:val="22"/>
          <w:szCs w:val="22"/>
        </w:rPr>
        <w:t xml:space="preserve"> = </w:t>
      </w:r>
      <w:r w:rsidR="005F6A76" w:rsidRPr="3E5D023F">
        <w:rPr>
          <w:rFonts w:ascii="Arial" w:hAnsi="Arial" w:cs="Arial"/>
          <w:b/>
          <w:bCs/>
          <w:i/>
          <w:iCs/>
          <w:sz w:val="22"/>
          <w:szCs w:val="22"/>
        </w:rPr>
        <w:t>Load Related Boundary Capex</w:t>
      </w:r>
      <w:r w:rsidR="005F6A76" w:rsidRPr="3E5D023F">
        <w:rPr>
          <w:rFonts w:ascii="Arial" w:hAnsi="Arial" w:cs="Arial"/>
          <w:i/>
          <w:iCs/>
          <w:sz w:val="22"/>
          <w:szCs w:val="22"/>
        </w:rPr>
        <w:t xml:space="preserve"> apportioned to </w:t>
      </w:r>
      <w:r w:rsidR="005F6A76" w:rsidRPr="3E5D023F">
        <w:rPr>
          <w:rFonts w:ascii="Arial" w:hAnsi="Arial" w:cs="Arial"/>
          <w:b/>
          <w:bCs/>
          <w:i/>
          <w:iCs/>
          <w:sz w:val="22"/>
          <w:szCs w:val="22"/>
        </w:rPr>
        <w:t>Boundaries</w:t>
      </w:r>
      <w:r w:rsidR="005F6A76" w:rsidRPr="3E5D023F">
        <w:rPr>
          <w:rFonts w:ascii="Arial" w:hAnsi="Arial" w:cs="Arial"/>
          <w:i/>
          <w:iCs/>
          <w:sz w:val="22"/>
          <w:szCs w:val="22"/>
        </w:rPr>
        <w:t xml:space="preserve"> by </w:t>
      </w:r>
      <w:r w:rsidR="005F6A76" w:rsidRPr="3E5D023F">
        <w:rPr>
          <w:rFonts w:ascii="Arial" w:hAnsi="Arial" w:cs="Arial"/>
          <w:b/>
          <w:bCs/>
          <w:i/>
          <w:iCs/>
          <w:sz w:val="22"/>
          <w:szCs w:val="22"/>
        </w:rPr>
        <w:t>Boundary (LR) Level</w:t>
      </w:r>
      <w:r w:rsidR="005F6A76" w:rsidRPr="3E5D023F">
        <w:rPr>
          <w:rFonts w:ascii="Arial" w:hAnsi="Arial" w:cs="Arial"/>
          <w:i/>
          <w:iCs/>
          <w:sz w:val="22"/>
          <w:szCs w:val="22"/>
        </w:rPr>
        <w:t xml:space="preserve"> and </w:t>
      </w:r>
      <w:r w:rsidR="008E4F22" w:rsidRPr="3E5D023F">
        <w:rPr>
          <w:rFonts w:ascii="Arial" w:hAnsi="Arial" w:cs="Arial"/>
          <w:b/>
          <w:bCs/>
          <w:i/>
          <w:iCs/>
          <w:sz w:val="22"/>
          <w:szCs w:val="22"/>
        </w:rPr>
        <w:t>Non Load R</w:t>
      </w:r>
      <w:r w:rsidR="005F6A76" w:rsidRPr="3E5D023F">
        <w:rPr>
          <w:rFonts w:ascii="Arial" w:hAnsi="Arial" w:cs="Arial"/>
          <w:b/>
          <w:bCs/>
          <w:i/>
          <w:iCs/>
          <w:sz w:val="22"/>
          <w:szCs w:val="22"/>
        </w:rPr>
        <w:t>elated Boundary Capex</w:t>
      </w:r>
      <w:r w:rsidR="005F6A76" w:rsidRPr="3E5D023F">
        <w:rPr>
          <w:rFonts w:ascii="Arial" w:hAnsi="Arial" w:cs="Arial"/>
          <w:i/>
          <w:iCs/>
          <w:sz w:val="22"/>
          <w:szCs w:val="22"/>
        </w:rPr>
        <w:t xml:space="preserve"> apportioned to </w:t>
      </w:r>
      <w:r w:rsidR="005F6A76" w:rsidRPr="3E5D023F">
        <w:rPr>
          <w:rFonts w:ascii="Arial" w:hAnsi="Arial" w:cs="Arial"/>
          <w:b/>
          <w:bCs/>
          <w:i/>
          <w:iCs/>
          <w:sz w:val="22"/>
          <w:szCs w:val="22"/>
        </w:rPr>
        <w:t>Boundaries</w:t>
      </w:r>
      <w:r w:rsidR="005F6A76" w:rsidRPr="3E5D023F">
        <w:rPr>
          <w:rFonts w:ascii="Arial" w:hAnsi="Arial" w:cs="Arial"/>
          <w:i/>
          <w:iCs/>
          <w:sz w:val="22"/>
          <w:szCs w:val="22"/>
        </w:rPr>
        <w:t xml:space="preserve"> by </w:t>
      </w:r>
      <w:r w:rsidR="005F6A76" w:rsidRPr="3E5D023F">
        <w:rPr>
          <w:rFonts w:ascii="Arial" w:hAnsi="Arial" w:cs="Arial"/>
          <w:b/>
          <w:bCs/>
          <w:i/>
          <w:iCs/>
          <w:sz w:val="22"/>
          <w:szCs w:val="22"/>
        </w:rPr>
        <w:t>Boundary (NLR) Level</w:t>
      </w:r>
      <w:r w:rsidR="005F6A76" w:rsidRPr="3E5D023F">
        <w:rPr>
          <w:rFonts w:ascii="Arial" w:hAnsi="Arial" w:cs="Arial"/>
          <w:i/>
          <w:iCs/>
          <w:sz w:val="22"/>
          <w:szCs w:val="22"/>
        </w:rPr>
        <w:t>,</w:t>
      </w:r>
      <w:r w:rsidR="005F6A76" w:rsidRPr="3E5D023F">
        <w:rPr>
          <w:rFonts w:ascii="Arial" w:hAnsi="Arial" w:cs="Arial"/>
          <w:b/>
          <w:bCs/>
          <w:i/>
          <w:iCs/>
          <w:sz w:val="22"/>
          <w:szCs w:val="22"/>
        </w:rPr>
        <w:t xml:space="preserve"> </w:t>
      </w:r>
      <w:r w:rsidR="005F6A76" w:rsidRPr="3E5D023F">
        <w:rPr>
          <w:rFonts w:ascii="Arial" w:hAnsi="Arial" w:cs="Arial"/>
          <w:i/>
          <w:iCs/>
          <w:sz w:val="22"/>
          <w:szCs w:val="22"/>
        </w:rPr>
        <w:t xml:space="preserve">summated and multiplied by </w:t>
      </w:r>
      <w:r w:rsidR="005F6A76" w:rsidRPr="3E5D023F">
        <w:rPr>
          <w:rFonts w:ascii="Arial" w:hAnsi="Arial" w:cs="Arial"/>
          <w:b/>
          <w:bCs/>
          <w:i/>
          <w:iCs/>
          <w:sz w:val="22"/>
          <w:szCs w:val="22"/>
        </w:rPr>
        <w:t xml:space="preserve">Boundary Non Compliance Factors </w:t>
      </w:r>
      <w:r w:rsidR="005F6A76" w:rsidRPr="3E5D023F">
        <w:rPr>
          <w:rFonts w:ascii="Arial" w:hAnsi="Arial" w:cs="Arial"/>
          <w:i/>
          <w:iCs/>
          <w:sz w:val="22"/>
          <w:szCs w:val="22"/>
        </w:rPr>
        <w:t>and then</w:t>
      </w:r>
      <w:r w:rsidR="005F6A76" w:rsidRPr="3E5D023F">
        <w:rPr>
          <w:rFonts w:ascii="Arial" w:hAnsi="Arial" w:cs="Arial"/>
          <w:b/>
          <w:bCs/>
          <w:i/>
          <w:iCs/>
          <w:sz w:val="22"/>
          <w:szCs w:val="22"/>
        </w:rPr>
        <w:t xml:space="preserve"> </w:t>
      </w:r>
      <w:r w:rsidR="005F6A76" w:rsidRPr="3E5D023F">
        <w:rPr>
          <w:rFonts w:ascii="Arial" w:hAnsi="Arial" w:cs="Arial"/>
          <w:i/>
          <w:iCs/>
          <w:sz w:val="22"/>
          <w:szCs w:val="22"/>
        </w:rPr>
        <w:t xml:space="preserve">mapped to </w:t>
      </w:r>
      <w:del w:id="339" w:author="Martin Cahill [NESO]" w:date="2025-09-09T12:47:00Z">
        <w:r w:rsidRPr="3E5D023F" w:rsidDel="005F6A76">
          <w:rPr>
            <w:rFonts w:ascii="Arial" w:hAnsi="Arial" w:cs="Arial"/>
            <w:b/>
            <w:bCs/>
            <w:i/>
            <w:iCs/>
            <w:sz w:val="22"/>
            <w:szCs w:val="22"/>
          </w:rPr>
          <w:delText xml:space="preserve">Generation </w:delText>
        </w:r>
      </w:del>
      <w:ins w:id="340" w:author="Martin Cahill [NESO]" w:date="2025-09-09T12:47:00Z">
        <w:r w:rsidR="00AC62C5" w:rsidRPr="3E5D023F">
          <w:rPr>
            <w:rFonts w:ascii="Arial" w:hAnsi="Arial" w:cs="Arial"/>
            <w:b/>
            <w:bCs/>
            <w:i/>
            <w:iCs/>
            <w:sz w:val="22"/>
            <w:szCs w:val="22"/>
          </w:rPr>
          <w:t xml:space="preserve">ETYS </w:t>
        </w:r>
      </w:ins>
      <w:r w:rsidR="005F6A76" w:rsidRPr="3E5D023F">
        <w:rPr>
          <w:rFonts w:ascii="Arial" w:hAnsi="Arial" w:cs="Arial"/>
          <w:b/>
          <w:bCs/>
          <w:i/>
          <w:iCs/>
          <w:sz w:val="22"/>
          <w:szCs w:val="22"/>
        </w:rPr>
        <w:t>Zones</w:t>
      </w:r>
      <w:r w:rsidR="005F6A76" w:rsidRPr="3E5D023F">
        <w:rPr>
          <w:rFonts w:ascii="Arial" w:hAnsi="Arial" w:cs="Arial"/>
          <w:i/>
          <w:iCs/>
          <w:sz w:val="22"/>
          <w:szCs w:val="22"/>
        </w:rPr>
        <w:t xml:space="preserve"> and divided by </w:t>
      </w:r>
      <w:r w:rsidR="00666394" w:rsidRPr="3E5D023F">
        <w:rPr>
          <w:rFonts w:ascii="Arial" w:hAnsi="Arial" w:cs="Arial"/>
          <w:i/>
          <w:iCs/>
          <w:sz w:val="22"/>
          <w:szCs w:val="22"/>
        </w:rPr>
        <w:t xml:space="preserve">the </w:t>
      </w:r>
      <w:r w:rsidR="00666394" w:rsidRPr="3E5D023F">
        <w:rPr>
          <w:rFonts w:ascii="Arial" w:hAnsi="Arial" w:cs="Arial"/>
          <w:b/>
          <w:bCs/>
          <w:i/>
          <w:iCs/>
          <w:sz w:val="22"/>
          <w:szCs w:val="22"/>
        </w:rPr>
        <w:t>Wider User Commitment Liability</w:t>
      </w:r>
      <w:r w:rsidR="005F6A76" w:rsidRPr="3E5D023F">
        <w:rPr>
          <w:rFonts w:ascii="Arial" w:hAnsi="Arial" w:cs="Arial"/>
          <w:i/>
          <w:iCs/>
          <w:sz w:val="22"/>
          <w:szCs w:val="22"/>
        </w:rPr>
        <w:t xml:space="preserve"> </w:t>
      </w:r>
      <w:r w:rsidR="00666394" w:rsidRPr="3E5D023F">
        <w:rPr>
          <w:rFonts w:ascii="Arial" w:hAnsi="Arial" w:cs="Arial"/>
          <w:b/>
          <w:bCs/>
          <w:i/>
          <w:iCs/>
          <w:sz w:val="22"/>
          <w:szCs w:val="22"/>
        </w:rPr>
        <w:t>B</w:t>
      </w:r>
      <w:r w:rsidR="005F6A76" w:rsidRPr="3E5D023F">
        <w:rPr>
          <w:rFonts w:ascii="Arial" w:hAnsi="Arial" w:cs="Arial"/>
          <w:b/>
          <w:bCs/>
          <w:i/>
          <w:iCs/>
          <w:sz w:val="22"/>
          <w:szCs w:val="22"/>
        </w:rPr>
        <w:t>ase</w:t>
      </w:r>
      <w:r w:rsidR="005F6A76" w:rsidRPr="3E5D023F">
        <w:rPr>
          <w:rFonts w:ascii="Arial" w:hAnsi="Arial" w:cs="Arial"/>
          <w:i/>
          <w:iCs/>
          <w:sz w:val="22"/>
          <w:szCs w:val="22"/>
        </w:rPr>
        <w:t>,</w:t>
      </w:r>
      <w:r w:rsidR="005F6A76" w:rsidRPr="3E5D023F">
        <w:rPr>
          <w:rFonts w:ascii="Arial" w:hAnsi="Arial" w:cs="Arial"/>
          <w:b/>
          <w:bCs/>
          <w:i/>
          <w:iCs/>
          <w:sz w:val="22"/>
          <w:szCs w:val="22"/>
        </w:rPr>
        <w:t xml:space="preserve"> </w:t>
      </w:r>
      <w:r w:rsidR="005F6A76" w:rsidRPr="3E5D023F">
        <w:rPr>
          <w:rFonts w:ascii="Arial" w:hAnsi="Arial" w:cs="Arial"/>
          <w:i/>
          <w:iCs/>
          <w:sz w:val="22"/>
          <w:szCs w:val="22"/>
        </w:rPr>
        <w:t xml:space="preserve">excluding those </w:t>
      </w:r>
      <w:del w:id="341" w:author="Martin Cahill [NESO]" w:date="2025-10-31T12:39:00Z">
        <w:r w:rsidRPr="3E5D023F" w:rsidDel="005F6A76">
          <w:rPr>
            <w:rFonts w:ascii="Arial" w:hAnsi="Arial" w:cs="Arial"/>
            <w:b/>
            <w:bCs/>
            <w:i/>
            <w:iCs/>
            <w:sz w:val="22"/>
            <w:szCs w:val="22"/>
          </w:rPr>
          <w:delText>Power Stations</w:delText>
        </w:r>
        <w:r w:rsidRPr="3E5D023F" w:rsidDel="005F6A76">
          <w:rPr>
            <w:rFonts w:ascii="Arial" w:hAnsi="Arial" w:cs="Arial"/>
            <w:i/>
            <w:iCs/>
            <w:sz w:val="22"/>
            <w:szCs w:val="22"/>
          </w:rPr>
          <w:delText xml:space="preserve"> </w:delText>
        </w:r>
        <w:r w:rsidRPr="3E5D023F" w:rsidDel="00F942EA">
          <w:rPr>
            <w:rFonts w:ascii="Arial" w:hAnsi="Arial" w:cs="Arial"/>
            <w:i/>
            <w:iCs/>
            <w:sz w:val="22"/>
            <w:szCs w:val="22"/>
          </w:rPr>
          <w:delText>or</w:delText>
        </w:r>
        <w:r w:rsidRPr="3E5D023F" w:rsidDel="00F942EA">
          <w:rPr>
            <w:rFonts w:ascii="Arial" w:hAnsi="Arial" w:cs="Arial"/>
            <w:b/>
            <w:bCs/>
            <w:i/>
            <w:iCs/>
            <w:sz w:val="22"/>
            <w:szCs w:val="22"/>
          </w:rPr>
          <w:delText xml:space="preserve"> Interconnectors</w:delText>
        </w:r>
        <w:r w:rsidRPr="3E5D023F" w:rsidDel="00F942EA">
          <w:rPr>
            <w:rFonts w:ascii="Arial" w:hAnsi="Arial" w:cs="Arial"/>
            <w:i/>
            <w:iCs/>
            <w:sz w:val="22"/>
            <w:szCs w:val="22"/>
          </w:rPr>
          <w:delText xml:space="preserve"> </w:delText>
        </w:r>
      </w:del>
      <w:ins w:id="342" w:author="Martin Cahill [NESO]" w:date="2025-10-31T12:39:00Z">
        <w:r w:rsidR="00404764" w:rsidRPr="3E5D023F">
          <w:rPr>
            <w:rFonts w:ascii="Arial" w:hAnsi="Arial" w:cs="Arial"/>
            <w:b/>
            <w:bCs/>
            <w:i/>
            <w:iCs/>
            <w:sz w:val="22"/>
            <w:szCs w:val="22"/>
          </w:rPr>
          <w:t>Users</w:t>
        </w:r>
      </w:ins>
      <w:ins w:id="343" w:author="Martin Cahill [NESO]" w:date="2025-09-09T12:45:00Z">
        <w:r w:rsidR="003178C7" w:rsidRPr="3E5D023F">
          <w:rPr>
            <w:rFonts w:ascii="Arial" w:hAnsi="Arial" w:cs="Arial"/>
            <w:i/>
            <w:iCs/>
            <w:sz w:val="22"/>
            <w:szCs w:val="22"/>
          </w:rPr>
          <w:t xml:space="preserve"> </w:t>
        </w:r>
      </w:ins>
      <w:r w:rsidR="005F6A76" w:rsidRPr="3E5D023F">
        <w:rPr>
          <w:rFonts w:ascii="Arial" w:hAnsi="Arial" w:cs="Arial"/>
          <w:i/>
          <w:iCs/>
          <w:sz w:val="22"/>
          <w:szCs w:val="22"/>
        </w:rPr>
        <w:t xml:space="preserve">in respect of which a </w:t>
      </w:r>
      <w:r w:rsidR="005F6A76" w:rsidRPr="3E5D023F">
        <w:rPr>
          <w:rFonts w:ascii="Arial" w:hAnsi="Arial" w:cs="Arial"/>
          <w:b/>
          <w:bCs/>
          <w:i/>
          <w:iCs/>
          <w:sz w:val="22"/>
          <w:szCs w:val="22"/>
        </w:rPr>
        <w:t>Construction Agreement</w:t>
      </w:r>
      <w:r w:rsidR="005F6A76" w:rsidRPr="3E5D023F">
        <w:rPr>
          <w:rFonts w:ascii="Arial" w:hAnsi="Arial" w:cs="Arial"/>
          <w:i/>
          <w:iCs/>
          <w:sz w:val="22"/>
          <w:szCs w:val="22"/>
        </w:rPr>
        <w:t xml:space="preserve"> has terminated or </w:t>
      </w:r>
      <w:r w:rsidR="009B33DC" w:rsidRPr="3E5D023F">
        <w:rPr>
          <w:rFonts w:ascii="Arial" w:hAnsi="Arial" w:cs="Arial"/>
          <w:b/>
          <w:bCs/>
          <w:i/>
          <w:iCs/>
          <w:sz w:val="22"/>
          <w:szCs w:val="22"/>
        </w:rPr>
        <w:t>The Company</w:t>
      </w:r>
      <w:r w:rsidR="009B33DC" w:rsidRPr="3E5D023F">
        <w:rPr>
          <w:rFonts w:ascii="Arial" w:hAnsi="Arial" w:cs="Arial"/>
          <w:i/>
          <w:iCs/>
          <w:sz w:val="22"/>
          <w:szCs w:val="22"/>
        </w:rPr>
        <w:t xml:space="preserve"> has been notified of a reduction</w:t>
      </w:r>
      <w:r w:rsidR="009B33DC" w:rsidRPr="3E5D023F">
        <w:rPr>
          <w:rFonts w:ascii="Arial" w:hAnsi="Arial" w:cs="Arial"/>
          <w:sz w:val="22"/>
          <w:szCs w:val="22"/>
        </w:rPr>
        <w:t xml:space="preserve"> </w:t>
      </w:r>
      <w:r w:rsidR="009B33DC" w:rsidRPr="3E5D023F">
        <w:rPr>
          <w:rFonts w:ascii="Arial" w:hAnsi="Arial" w:cs="Arial"/>
          <w:i/>
          <w:iCs/>
          <w:sz w:val="22"/>
          <w:szCs w:val="22"/>
        </w:rPr>
        <w:t xml:space="preserve">in </w:t>
      </w:r>
      <w:r w:rsidR="005F6A76" w:rsidRPr="3E5D023F">
        <w:rPr>
          <w:rFonts w:ascii="Arial" w:hAnsi="Arial" w:cs="Arial"/>
          <w:i/>
          <w:iCs/>
          <w:sz w:val="22"/>
          <w:szCs w:val="22"/>
        </w:rPr>
        <w:t xml:space="preserve">the </w:t>
      </w:r>
      <w:r w:rsidR="005F6A76" w:rsidRPr="3E5D023F">
        <w:rPr>
          <w:rFonts w:ascii="Arial" w:hAnsi="Arial" w:cs="Arial"/>
          <w:b/>
          <w:bCs/>
          <w:i/>
          <w:iCs/>
          <w:sz w:val="22"/>
          <w:szCs w:val="22"/>
        </w:rPr>
        <w:t>Transmission Entry Capacity</w:t>
      </w:r>
      <w:r w:rsidR="005F6A76" w:rsidRPr="3E5D023F">
        <w:rPr>
          <w:rFonts w:ascii="Arial" w:hAnsi="Arial" w:cs="Arial"/>
          <w:i/>
          <w:iCs/>
          <w:sz w:val="22"/>
          <w:szCs w:val="22"/>
        </w:rPr>
        <w:t xml:space="preserve"> or </w:t>
      </w:r>
      <w:r w:rsidR="005F6A76" w:rsidRPr="3E5D023F">
        <w:rPr>
          <w:rFonts w:ascii="Arial" w:hAnsi="Arial" w:cs="Arial"/>
          <w:b/>
          <w:bCs/>
          <w:i/>
          <w:iCs/>
          <w:sz w:val="22"/>
          <w:szCs w:val="22"/>
        </w:rPr>
        <w:t>Developer</w:t>
      </w:r>
      <w:r w:rsidR="005F6A76" w:rsidRPr="3E5D023F">
        <w:rPr>
          <w:rFonts w:ascii="Arial" w:hAnsi="Arial" w:cs="Arial"/>
          <w:i/>
          <w:iCs/>
          <w:sz w:val="22"/>
          <w:szCs w:val="22"/>
        </w:rPr>
        <w:t xml:space="preserve"> </w:t>
      </w:r>
      <w:r w:rsidR="005F6A76" w:rsidRPr="3E5D023F">
        <w:rPr>
          <w:rFonts w:ascii="Arial" w:hAnsi="Arial" w:cs="Arial"/>
          <w:b/>
          <w:bCs/>
          <w:i/>
          <w:iCs/>
          <w:sz w:val="22"/>
          <w:szCs w:val="22"/>
        </w:rPr>
        <w:t>Capacity</w:t>
      </w:r>
      <w:r w:rsidR="00F942EA" w:rsidRPr="3E5D023F">
        <w:rPr>
          <w:rFonts w:ascii="Arial" w:hAnsi="Arial" w:cs="Arial"/>
          <w:i/>
          <w:iCs/>
          <w:sz w:val="22"/>
          <w:szCs w:val="22"/>
        </w:rPr>
        <w:t xml:space="preserve"> or</w:t>
      </w:r>
      <w:ins w:id="344" w:author="Martin Cahill [NESO]" w:date="2025-09-09T12:47:00Z">
        <w:r w:rsidR="00AC62C5" w:rsidRPr="3E5D023F">
          <w:rPr>
            <w:rFonts w:ascii="Arial" w:hAnsi="Arial" w:cs="Arial"/>
            <w:i/>
            <w:iCs/>
            <w:sz w:val="22"/>
            <w:szCs w:val="22"/>
          </w:rPr>
          <w:t xml:space="preserve"> </w:t>
        </w:r>
      </w:ins>
      <w:ins w:id="345" w:author="Martin Cahill [NESO]" w:date="2025-10-17T16:57:00Z">
        <w:r w:rsidR="00B20706" w:rsidRPr="3E5D023F">
          <w:rPr>
            <w:rFonts w:ascii="Arial" w:hAnsi="Arial" w:cs="Arial"/>
            <w:b/>
            <w:bCs/>
            <w:sz w:val="22"/>
            <w:szCs w:val="22"/>
          </w:rPr>
          <w:t>Demand Capacity</w:t>
        </w:r>
      </w:ins>
      <w:ins w:id="346" w:author="Martin Cahill [NESO]" w:date="2025-10-02T19:58:00Z">
        <w:r w:rsidR="00D61C2A" w:rsidRPr="3E5D023F">
          <w:rPr>
            <w:rFonts w:ascii="Arial" w:hAnsi="Arial" w:cs="Arial"/>
            <w:sz w:val="22"/>
            <w:szCs w:val="22"/>
          </w:rPr>
          <w:t xml:space="preserve"> </w:t>
        </w:r>
      </w:ins>
      <w:ins w:id="347" w:author="Martin Cahill [NESO]" w:date="2025-09-09T12:47:00Z">
        <w:r w:rsidR="00AC62C5" w:rsidRPr="3E5D023F">
          <w:rPr>
            <w:rFonts w:ascii="Arial" w:hAnsi="Arial" w:cs="Arial"/>
            <w:i/>
            <w:iCs/>
            <w:sz w:val="22"/>
            <w:szCs w:val="22"/>
          </w:rPr>
          <w:t>or</w:t>
        </w:r>
      </w:ins>
      <w:r w:rsidR="00F942EA" w:rsidRPr="3E5D023F">
        <w:rPr>
          <w:rFonts w:ascii="Arial" w:hAnsi="Arial" w:cs="Arial"/>
          <w:i/>
          <w:iCs/>
          <w:sz w:val="22"/>
          <w:szCs w:val="22"/>
        </w:rPr>
        <w:t xml:space="preserve"> </w:t>
      </w:r>
      <w:r w:rsidR="00F942EA" w:rsidRPr="3E5D023F">
        <w:rPr>
          <w:rFonts w:ascii="Arial" w:hAnsi="Arial" w:cs="Arial"/>
          <w:b/>
          <w:bCs/>
          <w:i/>
          <w:iCs/>
          <w:sz w:val="22"/>
          <w:szCs w:val="22"/>
        </w:rPr>
        <w:t>Interconnector User Commitment Capacity</w:t>
      </w:r>
      <w:r w:rsidR="005F6A76" w:rsidRPr="3E5D023F">
        <w:rPr>
          <w:rFonts w:ascii="Arial" w:hAnsi="Arial" w:cs="Arial"/>
          <w:i/>
          <w:iCs/>
          <w:sz w:val="22"/>
          <w:szCs w:val="22"/>
        </w:rPr>
        <w:t xml:space="preserve"> </w:t>
      </w:r>
      <w:r w:rsidR="009B33DC" w:rsidRPr="3E5D023F">
        <w:rPr>
          <w:rFonts w:ascii="Arial" w:hAnsi="Arial" w:cs="Arial"/>
          <w:i/>
          <w:iCs/>
          <w:sz w:val="22"/>
          <w:szCs w:val="22"/>
        </w:rPr>
        <w:t xml:space="preserve">or </w:t>
      </w:r>
      <w:r w:rsidR="009B33DC" w:rsidRPr="3E5D023F">
        <w:rPr>
          <w:rFonts w:ascii="Arial" w:hAnsi="Arial" w:cs="Arial"/>
          <w:b/>
          <w:bCs/>
          <w:i/>
          <w:iCs/>
          <w:sz w:val="22"/>
          <w:szCs w:val="22"/>
        </w:rPr>
        <w:t>Disconnection</w:t>
      </w:r>
      <w:r w:rsidR="005F6A76" w:rsidRPr="3E5D023F">
        <w:rPr>
          <w:rFonts w:ascii="Arial" w:hAnsi="Arial" w:cs="Arial"/>
          <w:b/>
          <w:bCs/>
          <w:i/>
          <w:iCs/>
          <w:sz w:val="22"/>
          <w:szCs w:val="22"/>
        </w:rPr>
        <w:t xml:space="preserve"> </w:t>
      </w:r>
      <w:r w:rsidR="005F6A76" w:rsidRPr="3E5D023F">
        <w:rPr>
          <w:rFonts w:ascii="Arial" w:hAnsi="Arial" w:cs="Arial"/>
          <w:i/>
          <w:iCs/>
          <w:sz w:val="22"/>
          <w:szCs w:val="22"/>
        </w:rPr>
        <w:t>within the period in question.</w:t>
      </w:r>
      <w:r w:rsidR="005F6A76" w:rsidRPr="3E5D023F">
        <w:rPr>
          <w:rFonts w:ascii="Arial" w:hAnsi="Arial" w:cs="Arial"/>
          <w:sz w:val="22"/>
          <w:szCs w:val="22"/>
        </w:rPr>
        <w:t xml:space="preserve"> </w:t>
      </w:r>
    </w:p>
    <w:p w14:paraId="42273BAF" w14:textId="77777777" w:rsidR="005F6A76" w:rsidRDefault="005F6A76" w:rsidP="005F6A76">
      <w:pPr>
        <w:spacing w:line="360" w:lineRule="auto"/>
        <w:ind w:left="720"/>
        <w:jc w:val="both"/>
        <w:rPr>
          <w:rFonts w:ascii="Arial" w:hAnsi="Arial" w:cs="Arial"/>
          <w:b/>
          <w:sz w:val="20"/>
          <w:szCs w:val="20"/>
        </w:rPr>
      </w:pPr>
    </w:p>
    <w:p w14:paraId="76296E41" w14:textId="77777777" w:rsidR="005F6A76" w:rsidRPr="00666394" w:rsidRDefault="005F6A76" w:rsidP="005F6A76">
      <w:pPr>
        <w:spacing w:line="360" w:lineRule="auto"/>
        <w:ind w:left="720"/>
        <w:jc w:val="both"/>
        <w:rPr>
          <w:rFonts w:ascii="Arial" w:hAnsi="Arial" w:cs="Arial"/>
          <w:i/>
          <w:sz w:val="22"/>
          <w:szCs w:val="22"/>
        </w:rPr>
      </w:pPr>
      <w:r w:rsidRPr="00666394">
        <w:rPr>
          <w:rFonts w:ascii="Arial" w:hAnsi="Arial" w:cs="Arial"/>
          <w:i/>
          <w:sz w:val="22"/>
          <w:szCs w:val="22"/>
        </w:rPr>
        <w:t xml:space="preserve">Where </w:t>
      </w:r>
      <w:r w:rsidRPr="00666394">
        <w:rPr>
          <w:rFonts w:ascii="Arial" w:hAnsi="Arial" w:cs="Arial"/>
          <w:b/>
          <w:i/>
          <w:sz w:val="22"/>
          <w:szCs w:val="22"/>
        </w:rPr>
        <w:t>Load Related</w:t>
      </w:r>
      <w:r w:rsidRPr="00666394">
        <w:rPr>
          <w:rFonts w:ascii="Arial" w:hAnsi="Arial" w:cs="Arial"/>
          <w:i/>
          <w:sz w:val="22"/>
          <w:szCs w:val="22"/>
        </w:rPr>
        <w:t xml:space="preserve"> </w:t>
      </w:r>
      <w:r w:rsidRPr="00666394">
        <w:rPr>
          <w:rFonts w:ascii="Arial" w:hAnsi="Arial" w:cs="Arial"/>
          <w:b/>
          <w:i/>
          <w:sz w:val="22"/>
          <w:szCs w:val="22"/>
        </w:rPr>
        <w:t>Boundary Capex</w:t>
      </w:r>
      <w:r w:rsidRPr="00666394">
        <w:rPr>
          <w:rFonts w:ascii="Arial" w:hAnsi="Arial" w:cs="Arial"/>
          <w:i/>
          <w:sz w:val="22"/>
          <w:szCs w:val="22"/>
        </w:rPr>
        <w:t xml:space="preserve"> is the capex required to increase capability in the network as determined by </w:t>
      </w:r>
      <w:r w:rsidRPr="00666394">
        <w:rPr>
          <w:rFonts w:ascii="Arial" w:hAnsi="Arial" w:cs="Arial"/>
          <w:b/>
          <w:i/>
          <w:sz w:val="22"/>
          <w:szCs w:val="22"/>
        </w:rPr>
        <w:t>The Company</w:t>
      </w:r>
      <w:r w:rsidRPr="00666394">
        <w:rPr>
          <w:rFonts w:ascii="Arial" w:hAnsi="Arial" w:cs="Arial"/>
          <w:i/>
          <w:sz w:val="22"/>
          <w:szCs w:val="22"/>
        </w:rPr>
        <w:t xml:space="preserve"> for a given </w:t>
      </w:r>
      <w:r w:rsidRPr="00666394">
        <w:rPr>
          <w:rFonts w:ascii="Arial" w:hAnsi="Arial" w:cs="Arial"/>
          <w:b/>
          <w:i/>
          <w:sz w:val="22"/>
          <w:szCs w:val="22"/>
        </w:rPr>
        <w:t>Financial Year</w:t>
      </w:r>
      <w:r w:rsidRPr="00B4199C">
        <w:rPr>
          <w:rFonts w:ascii="Arial" w:hAnsi="Arial" w:cs="Arial"/>
          <w:i/>
          <w:sz w:val="22"/>
          <w:szCs w:val="22"/>
        </w:rPr>
        <w:t>,</w:t>
      </w:r>
      <w:r w:rsidRPr="00666394">
        <w:rPr>
          <w:rFonts w:ascii="Arial" w:hAnsi="Arial" w:cs="Arial"/>
          <w:b/>
          <w:i/>
          <w:sz w:val="22"/>
          <w:szCs w:val="22"/>
        </w:rPr>
        <w:t xml:space="preserve"> </w:t>
      </w:r>
      <w:r w:rsidRPr="00666394">
        <w:rPr>
          <w:rFonts w:ascii="Arial" w:hAnsi="Arial" w:cs="Arial"/>
          <w:i/>
          <w:sz w:val="22"/>
          <w:szCs w:val="22"/>
        </w:rPr>
        <w:t xml:space="preserve">excluding any </w:t>
      </w:r>
      <w:r w:rsidRPr="00666394">
        <w:rPr>
          <w:rFonts w:ascii="Arial" w:hAnsi="Arial" w:cs="Arial"/>
          <w:b/>
          <w:i/>
          <w:sz w:val="22"/>
          <w:szCs w:val="22"/>
        </w:rPr>
        <w:t>Attributable Works</w:t>
      </w:r>
      <w:r w:rsidRPr="00666394">
        <w:rPr>
          <w:rFonts w:ascii="Arial" w:hAnsi="Arial" w:cs="Arial"/>
          <w:i/>
          <w:sz w:val="22"/>
          <w:szCs w:val="22"/>
        </w:rPr>
        <w:t xml:space="preserve"> </w:t>
      </w:r>
      <w:r w:rsidRPr="00666394">
        <w:rPr>
          <w:rFonts w:ascii="Arial" w:hAnsi="Arial" w:cs="Arial"/>
          <w:b/>
          <w:i/>
          <w:sz w:val="22"/>
          <w:szCs w:val="22"/>
        </w:rPr>
        <w:t>Capital Cost</w:t>
      </w:r>
      <w:r w:rsidRPr="00666394">
        <w:rPr>
          <w:rFonts w:ascii="Arial" w:hAnsi="Arial" w:cs="Arial"/>
          <w:i/>
          <w:sz w:val="22"/>
          <w:szCs w:val="22"/>
        </w:rPr>
        <w:t>, multiplied by the</w:t>
      </w:r>
      <w:r w:rsidRPr="00666394">
        <w:rPr>
          <w:rFonts w:ascii="Arial" w:hAnsi="Arial" w:cs="Arial"/>
          <w:b/>
          <w:i/>
          <w:sz w:val="22"/>
          <w:szCs w:val="22"/>
        </w:rPr>
        <w:t xml:space="preserve"> User Risk Factor </w:t>
      </w:r>
      <w:r w:rsidRPr="00666394">
        <w:rPr>
          <w:rFonts w:ascii="Arial" w:hAnsi="Arial" w:cs="Arial"/>
          <w:i/>
          <w:sz w:val="22"/>
          <w:szCs w:val="22"/>
        </w:rPr>
        <w:t xml:space="preserve">and the </w:t>
      </w:r>
      <w:r w:rsidRPr="00666394">
        <w:rPr>
          <w:rFonts w:ascii="Arial" w:hAnsi="Arial" w:cs="Arial"/>
          <w:b/>
          <w:i/>
          <w:sz w:val="22"/>
          <w:szCs w:val="22"/>
        </w:rPr>
        <w:t>Global Asset Reuse Factor</w:t>
      </w:r>
      <w:r w:rsidRPr="00666394">
        <w:rPr>
          <w:rFonts w:ascii="Arial" w:hAnsi="Arial" w:cs="Arial"/>
          <w:i/>
          <w:sz w:val="22"/>
          <w:szCs w:val="22"/>
        </w:rPr>
        <w:t>,</w:t>
      </w:r>
      <w:r w:rsidRPr="00666394">
        <w:rPr>
          <w:rFonts w:ascii="Arial" w:hAnsi="Arial" w:cs="Arial"/>
          <w:b/>
          <w:i/>
          <w:sz w:val="22"/>
          <w:szCs w:val="22"/>
        </w:rPr>
        <w:t xml:space="preserve"> </w:t>
      </w:r>
      <w:r w:rsidRPr="00666394">
        <w:rPr>
          <w:rFonts w:ascii="Arial" w:hAnsi="Arial" w:cs="Arial"/>
          <w:i/>
          <w:sz w:val="22"/>
          <w:szCs w:val="22"/>
        </w:rPr>
        <w:t xml:space="preserve">as set out in the </w:t>
      </w:r>
      <w:r w:rsidR="00D80F1D" w:rsidRPr="00D80F1D">
        <w:rPr>
          <w:rFonts w:ascii="Arial" w:hAnsi="Arial" w:cs="Arial"/>
          <w:b/>
          <w:i/>
          <w:sz w:val="22"/>
          <w:szCs w:val="22"/>
        </w:rPr>
        <w:t xml:space="preserve">Annual </w:t>
      </w:r>
      <w:r w:rsidRPr="00666394">
        <w:rPr>
          <w:rFonts w:ascii="Arial" w:hAnsi="Arial" w:cs="Arial"/>
          <w:b/>
          <w:i/>
          <w:sz w:val="22"/>
          <w:szCs w:val="22"/>
        </w:rPr>
        <w:t xml:space="preserve">Wider Cancellation </w:t>
      </w:r>
      <w:r w:rsidR="00C574DA" w:rsidRPr="00666394">
        <w:rPr>
          <w:rFonts w:ascii="Arial" w:hAnsi="Arial" w:cs="Arial"/>
          <w:b/>
          <w:i/>
          <w:sz w:val="22"/>
          <w:szCs w:val="22"/>
        </w:rPr>
        <w:t xml:space="preserve">Charge </w:t>
      </w:r>
      <w:r w:rsidRPr="00666394">
        <w:rPr>
          <w:rFonts w:ascii="Arial" w:hAnsi="Arial" w:cs="Arial"/>
          <w:b/>
          <w:i/>
          <w:sz w:val="22"/>
          <w:szCs w:val="22"/>
        </w:rPr>
        <w:t>Statement</w:t>
      </w:r>
      <w:r w:rsidRPr="00666394">
        <w:rPr>
          <w:rFonts w:ascii="Arial" w:hAnsi="Arial" w:cs="Arial"/>
          <w:i/>
          <w:sz w:val="22"/>
          <w:szCs w:val="22"/>
        </w:rPr>
        <w:t>.</w:t>
      </w:r>
    </w:p>
    <w:p w14:paraId="2E77B0F8" w14:textId="77777777" w:rsidR="005F6A76" w:rsidRPr="005F6A76" w:rsidRDefault="005F6A76" w:rsidP="005F6A76">
      <w:pPr>
        <w:spacing w:line="360" w:lineRule="auto"/>
        <w:ind w:left="720"/>
        <w:jc w:val="both"/>
        <w:rPr>
          <w:rFonts w:ascii="Arial" w:hAnsi="Arial" w:cs="Arial"/>
          <w:sz w:val="22"/>
          <w:szCs w:val="22"/>
        </w:rPr>
      </w:pPr>
    </w:p>
    <w:p w14:paraId="40CCEF96" w14:textId="77777777" w:rsidR="005F6A76" w:rsidRPr="00666394" w:rsidRDefault="005F6A76" w:rsidP="005F6A76">
      <w:pPr>
        <w:spacing w:line="360" w:lineRule="auto"/>
        <w:ind w:left="720"/>
        <w:jc w:val="both"/>
        <w:rPr>
          <w:rFonts w:ascii="Arial" w:hAnsi="Arial" w:cs="Arial"/>
          <w:i/>
          <w:sz w:val="22"/>
          <w:szCs w:val="22"/>
        </w:rPr>
      </w:pPr>
      <w:r w:rsidRPr="00666394">
        <w:rPr>
          <w:rFonts w:ascii="Arial" w:hAnsi="Arial" w:cs="Arial"/>
          <w:i/>
          <w:sz w:val="22"/>
          <w:szCs w:val="22"/>
        </w:rPr>
        <w:t xml:space="preserve">Where </w:t>
      </w:r>
      <w:r w:rsidRPr="00666394">
        <w:rPr>
          <w:rFonts w:ascii="Arial" w:hAnsi="Arial" w:cs="Arial"/>
          <w:b/>
          <w:i/>
          <w:sz w:val="22"/>
          <w:szCs w:val="22"/>
        </w:rPr>
        <w:t>Non Load</w:t>
      </w:r>
      <w:r w:rsidRPr="00666394">
        <w:rPr>
          <w:rFonts w:ascii="Arial" w:hAnsi="Arial" w:cs="Arial"/>
          <w:i/>
          <w:sz w:val="22"/>
          <w:szCs w:val="22"/>
        </w:rPr>
        <w:t xml:space="preserve"> </w:t>
      </w:r>
      <w:r w:rsidRPr="00666394">
        <w:rPr>
          <w:rFonts w:ascii="Arial" w:hAnsi="Arial" w:cs="Arial"/>
          <w:b/>
          <w:i/>
          <w:sz w:val="22"/>
          <w:szCs w:val="22"/>
        </w:rPr>
        <w:t>Related</w:t>
      </w:r>
      <w:r w:rsidRPr="00666394">
        <w:rPr>
          <w:rFonts w:ascii="Arial" w:hAnsi="Arial" w:cs="Arial"/>
          <w:i/>
          <w:sz w:val="22"/>
          <w:szCs w:val="22"/>
        </w:rPr>
        <w:t xml:space="preserve"> </w:t>
      </w:r>
      <w:r w:rsidRPr="00666394">
        <w:rPr>
          <w:rFonts w:ascii="Arial" w:hAnsi="Arial" w:cs="Arial"/>
          <w:b/>
          <w:i/>
          <w:sz w:val="22"/>
          <w:szCs w:val="22"/>
        </w:rPr>
        <w:t xml:space="preserve">Boundary Capex </w:t>
      </w:r>
      <w:r w:rsidRPr="00666394">
        <w:rPr>
          <w:rFonts w:ascii="Arial" w:hAnsi="Arial" w:cs="Arial"/>
          <w:i/>
          <w:sz w:val="22"/>
          <w:szCs w:val="22"/>
        </w:rPr>
        <w:t xml:space="preserve">is the capex required to maintain capability in the network as determined by </w:t>
      </w:r>
      <w:r w:rsidRPr="00666394">
        <w:rPr>
          <w:rFonts w:ascii="Arial" w:hAnsi="Arial" w:cs="Arial"/>
          <w:b/>
          <w:i/>
          <w:sz w:val="22"/>
          <w:szCs w:val="22"/>
        </w:rPr>
        <w:t>The Company</w:t>
      </w:r>
      <w:r w:rsidRPr="00666394">
        <w:rPr>
          <w:rFonts w:ascii="Arial" w:hAnsi="Arial" w:cs="Arial"/>
          <w:i/>
          <w:sz w:val="22"/>
          <w:szCs w:val="22"/>
        </w:rPr>
        <w:t xml:space="preserve"> for a given </w:t>
      </w:r>
      <w:r w:rsidRPr="00666394">
        <w:rPr>
          <w:rFonts w:ascii="Arial" w:hAnsi="Arial" w:cs="Arial"/>
          <w:b/>
          <w:i/>
          <w:sz w:val="22"/>
          <w:szCs w:val="22"/>
        </w:rPr>
        <w:t>Financial Year</w:t>
      </w:r>
      <w:r w:rsidRPr="00666394">
        <w:rPr>
          <w:rFonts w:ascii="Arial" w:hAnsi="Arial" w:cs="Arial"/>
          <w:i/>
          <w:sz w:val="22"/>
          <w:szCs w:val="22"/>
        </w:rPr>
        <w:t>,</w:t>
      </w:r>
      <w:r w:rsidRPr="00666394">
        <w:rPr>
          <w:rFonts w:ascii="Arial" w:hAnsi="Arial" w:cs="Arial"/>
          <w:b/>
          <w:i/>
          <w:sz w:val="22"/>
          <w:szCs w:val="22"/>
        </w:rPr>
        <w:t xml:space="preserve"> </w:t>
      </w:r>
      <w:r w:rsidRPr="00666394">
        <w:rPr>
          <w:rFonts w:ascii="Arial" w:hAnsi="Arial" w:cs="Arial"/>
          <w:i/>
          <w:sz w:val="22"/>
          <w:szCs w:val="22"/>
        </w:rPr>
        <w:t xml:space="preserve">excluding any </w:t>
      </w:r>
      <w:r w:rsidRPr="00666394">
        <w:rPr>
          <w:rFonts w:ascii="Arial" w:hAnsi="Arial" w:cs="Arial"/>
          <w:b/>
          <w:i/>
          <w:sz w:val="22"/>
          <w:szCs w:val="22"/>
        </w:rPr>
        <w:t>Attributable Works</w:t>
      </w:r>
      <w:r w:rsidRPr="00666394">
        <w:rPr>
          <w:rFonts w:ascii="Arial" w:hAnsi="Arial" w:cs="Arial"/>
          <w:i/>
          <w:sz w:val="22"/>
          <w:szCs w:val="22"/>
        </w:rPr>
        <w:t xml:space="preserve"> </w:t>
      </w:r>
      <w:r w:rsidRPr="00666394">
        <w:rPr>
          <w:rFonts w:ascii="Arial" w:hAnsi="Arial" w:cs="Arial"/>
          <w:b/>
          <w:i/>
          <w:sz w:val="22"/>
          <w:szCs w:val="22"/>
        </w:rPr>
        <w:t>Capital Cost</w:t>
      </w:r>
      <w:r w:rsidRPr="00666394">
        <w:rPr>
          <w:rFonts w:ascii="Arial" w:hAnsi="Arial" w:cs="Arial"/>
          <w:i/>
          <w:sz w:val="22"/>
          <w:szCs w:val="22"/>
        </w:rPr>
        <w:t>, multiplied by the</w:t>
      </w:r>
      <w:r w:rsidRPr="00666394">
        <w:rPr>
          <w:rFonts w:ascii="Arial" w:hAnsi="Arial" w:cs="Arial"/>
          <w:b/>
          <w:i/>
          <w:sz w:val="22"/>
          <w:szCs w:val="22"/>
        </w:rPr>
        <w:t xml:space="preserve"> User Risk Factor </w:t>
      </w:r>
      <w:r w:rsidRPr="00666394">
        <w:rPr>
          <w:rFonts w:ascii="Arial" w:hAnsi="Arial" w:cs="Arial"/>
          <w:i/>
          <w:sz w:val="22"/>
          <w:szCs w:val="22"/>
        </w:rPr>
        <w:t xml:space="preserve">and the </w:t>
      </w:r>
      <w:r w:rsidRPr="00666394">
        <w:rPr>
          <w:rFonts w:ascii="Arial" w:hAnsi="Arial" w:cs="Arial"/>
          <w:b/>
          <w:i/>
          <w:sz w:val="22"/>
          <w:szCs w:val="22"/>
        </w:rPr>
        <w:t>Global Asset Reuse Factor</w:t>
      </w:r>
      <w:r w:rsidRPr="002B3B64">
        <w:rPr>
          <w:rFonts w:ascii="Arial" w:hAnsi="Arial" w:cs="Arial"/>
          <w:i/>
          <w:sz w:val="22"/>
          <w:szCs w:val="22"/>
        </w:rPr>
        <w:t>,</w:t>
      </w:r>
      <w:r w:rsidRPr="00666394">
        <w:rPr>
          <w:rFonts w:ascii="Arial" w:hAnsi="Arial" w:cs="Arial"/>
          <w:b/>
          <w:i/>
          <w:sz w:val="22"/>
          <w:szCs w:val="22"/>
        </w:rPr>
        <w:t xml:space="preserve"> </w:t>
      </w:r>
      <w:r w:rsidRPr="00666394">
        <w:rPr>
          <w:rFonts w:ascii="Arial" w:hAnsi="Arial" w:cs="Arial"/>
          <w:i/>
          <w:sz w:val="22"/>
          <w:szCs w:val="22"/>
        </w:rPr>
        <w:t xml:space="preserve">as set out in the </w:t>
      </w:r>
      <w:r w:rsidR="00D80F1D" w:rsidRPr="00D80F1D">
        <w:rPr>
          <w:rFonts w:ascii="Arial" w:hAnsi="Arial" w:cs="Arial"/>
          <w:b/>
          <w:i/>
          <w:sz w:val="22"/>
          <w:szCs w:val="22"/>
        </w:rPr>
        <w:t xml:space="preserve">Annual </w:t>
      </w:r>
      <w:r w:rsidRPr="00666394">
        <w:rPr>
          <w:rFonts w:ascii="Arial" w:hAnsi="Arial" w:cs="Arial"/>
          <w:b/>
          <w:i/>
          <w:sz w:val="22"/>
          <w:szCs w:val="22"/>
        </w:rPr>
        <w:t xml:space="preserve">Wider Cancellation </w:t>
      </w:r>
      <w:r w:rsidR="00C574DA" w:rsidRPr="00666394">
        <w:rPr>
          <w:rFonts w:ascii="Arial" w:hAnsi="Arial" w:cs="Arial"/>
          <w:b/>
          <w:i/>
          <w:sz w:val="22"/>
          <w:szCs w:val="22"/>
        </w:rPr>
        <w:t>Charge</w:t>
      </w:r>
      <w:r w:rsidRPr="00666394">
        <w:rPr>
          <w:rFonts w:ascii="Arial" w:hAnsi="Arial" w:cs="Arial"/>
          <w:b/>
          <w:i/>
          <w:sz w:val="22"/>
          <w:szCs w:val="22"/>
        </w:rPr>
        <w:t xml:space="preserve"> Statement</w:t>
      </w:r>
      <w:r w:rsidRPr="00666394">
        <w:rPr>
          <w:rFonts w:ascii="Arial" w:hAnsi="Arial" w:cs="Arial"/>
          <w:i/>
          <w:sz w:val="22"/>
          <w:szCs w:val="22"/>
        </w:rPr>
        <w:t>.</w:t>
      </w:r>
      <w:r w:rsidRPr="00666394">
        <w:rPr>
          <w:rFonts w:ascii="Arial" w:hAnsi="Arial" w:cs="Arial"/>
          <w:i/>
          <w:sz w:val="22"/>
          <w:szCs w:val="22"/>
        </w:rPr>
        <w:tab/>
      </w:r>
    </w:p>
    <w:p w14:paraId="11103100" w14:textId="77777777" w:rsidR="005F6A76" w:rsidRPr="005F6A76" w:rsidRDefault="005F6A76" w:rsidP="005F6A76">
      <w:pPr>
        <w:spacing w:line="360" w:lineRule="auto"/>
        <w:jc w:val="both"/>
        <w:rPr>
          <w:rFonts w:ascii="Arial" w:hAnsi="Arial" w:cs="Arial"/>
          <w:sz w:val="22"/>
          <w:szCs w:val="22"/>
        </w:rPr>
      </w:pPr>
    </w:p>
    <w:p w14:paraId="353488DE" w14:textId="59EC1746" w:rsidR="005F6A76" w:rsidRPr="00B4199C" w:rsidRDefault="005F6A76" w:rsidP="005F6A76">
      <w:pPr>
        <w:spacing w:line="360" w:lineRule="auto"/>
        <w:ind w:left="720"/>
        <w:jc w:val="both"/>
        <w:rPr>
          <w:rFonts w:ascii="Arial" w:hAnsi="Arial" w:cs="Arial"/>
          <w:b/>
          <w:i/>
          <w:sz w:val="22"/>
          <w:szCs w:val="22"/>
        </w:rPr>
      </w:pPr>
      <w:r w:rsidRPr="00B4199C">
        <w:rPr>
          <w:rFonts w:ascii="Arial" w:hAnsi="Arial" w:cs="Arial"/>
          <w:i/>
          <w:sz w:val="22"/>
          <w:szCs w:val="22"/>
        </w:rPr>
        <w:t xml:space="preserve">Where the </w:t>
      </w:r>
      <w:r w:rsidRPr="00B4199C">
        <w:rPr>
          <w:rFonts w:ascii="Arial" w:hAnsi="Arial" w:cs="Arial"/>
          <w:b/>
          <w:i/>
          <w:sz w:val="22"/>
          <w:szCs w:val="22"/>
        </w:rPr>
        <w:t>User Risk Factor</w:t>
      </w:r>
      <w:r w:rsidRPr="00B4199C">
        <w:rPr>
          <w:rFonts w:ascii="Arial" w:hAnsi="Arial" w:cs="Arial"/>
          <w:i/>
          <w:sz w:val="22"/>
          <w:szCs w:val="22"/>
        </w:rPr>
        <w:t xml:space="preserve"> is the share of total risk between </w:t>
      </w:r>
      <w:del w:id="348" w:author="Martin Cahill [NESO]" w:date="2025-09-09T12:50:00Z" w16du:dateUtc="2025-09-09T11:50:00Z">
        <w:r w:rsidRPr="00B4199C" w:rsidDel="00F028EE">
          <w:rPr>
            <w:rFonts w:ascii="Arial" w:hAnsi="Arial" w:cs="Arial"/>
            <w:i/>
            <w:sz w:val="22"/>
            <w:szCs w:val="22"/>
          </w:rPr>
          <w:delText xml:space="preserve">generation </w:delText>
        </w:r>
      </w:del>
      <w:ins w:id="349" w:author="Martin Cahill [NESO]" w:date="2025-09-09T12:50:00Z" w16du:dateUtc="2025-09-09T11:50:00Z">
        <w:r w:rsidR="00F028EE" w:rsidRPr="00F028EE">
          <w:rPr>
            <w:rFonts w:ascii="Arial" w:hAnsi="Arial" w:cs="Arial"/>
            <w:b/>
            <w:bCs/>
            <w:i/>
            <w:sz w:val="22"/>
            <w:szCs w:val="22"/>
            <w:rPrChange w:id="350" w:author="Martin Cahill [NESO]" w:date="2025-09-09T12:51:00Z" w16du:dateUtc="2025-09-09T11:51:00Z">
              <w:rPr>
                <w:rFonts w:ascii="Arial" w:hAnsi="Arial" w:cs="Arial"/>
                <w:i/>
                <w:sz w:val="22"/>
                <w:szCs w:val="22"/>
              </w:rPr>
            </w:rPrChange>
          </w:rPr>
          <w:t>Users</w:t>
        </w:r>
      </w:ins>
      <w:ins w:id="351" w:author="Martin Cahill [NESO]" w:date="2025-09-09T12:51:00Z" w16du:dateUtc="2025-09-09T11:51:00Z">
        <w:r w:rsidR="00F028EE">
          <w:rPr>
            <w:rFonts w:ascii="Arial" w:hAnsi="Arial" w:cs="Arial"/>
            <w:i/>
            <w:sz w:val="22"/>
            <w:szCs w:val="22"/>
          </w:rPr>
          <w:t xml:space="preserve"> </w:t>
        </w:r>
      </w:ins>
      <w:ins w:id="352" w:author="Martin Cahill [NESO]" w:date="2025-10-17T16:58:00Z" w16du:dateUtc="2025-10-17T15:58:00Z">
        <w:r w:rsidR="0099532E">
          <w:rPr>
            <w:rFonts w:ascii="Arial" w:hAnsi="Arial" w:cs="Arial"/>
            <w:i/>
            <w:sz w:val="22"/>
            <w:szCs w:val="22"/>
          </w:rPr>
          <w:t xml:space="preserve">applicable for the Wider Cancellation </w:t>
        </w:r>
        <w:proofErr w:type="gramStart"/>
        <w:r w:rsidR="0099532E">
          <w:rPr>
            <w:rFonts w:ascii="Arial" w:hAnsi="Arial" w:cs="Arial"/>
            <w:i/>
            <w:sz w:val="22"/>
            <w:szCs w:val="22"/>
          </w:rPr>
          <w:t xml:space="preserve">Charge </w:t>
        </w:r>
      </w:ins>
      <w:ins w:id="353" w:author="Martin Cahill [NESO]" w:date="2025-09-09T12:50:00Z" w16du:dateUtc="2025-09-09T11:50:00Z">
        <w:r w:rsidR="00F028EE" w:rsidRPr="00B4199C">
          <w:rPr>
            <w:rFonts w:ascii="Arial" w:hAnsi="Arial" w:cs="Arial"/>
            <w:i/>
            <w:sz w:val="22"/>
            <w:szCs w:val="22"/>
          </w:rPr>
          <w:t xml:space="preserve"> </w:t>
        </w:r>
      </w:ins>
      <w:r w:rsidRPr="00B4199C">
        <w:rPr>
          <w:rFonts w:ascii="Arial" w:hAnsi="Arial" w:cs="Arial"/>
          <w:i/>
          <w:sz w:val="22"/>
          <w:szCs w:val="22"/>
        </w:rPr>
        <w:t>and</w:t>
      </w:r>
      <w:proofErr w:type="gramEnd"/>
      <w:r w:rsidRPr="00B4199C">
        <w:rPr>
          <w:rFonts w:ascii="Arial" w:hAnsi="Arial" w:cs="Arial"/>
          <w:i/>
          <w:sz w:val="22"/>
          <w:szCs w:val="22"/>
        </w:rPr>
        <w:t xml:space="preserve"> consumers</w:t>
      </w:r>
      <w:ins w:id="354" w:author="Martin Cahill [NESO]" w:date="2025-09-09T12:51:00Z" w16du:dateUtc="2025-09-09T11:51:00Z">
        <w:r w:rsidR="00F028EE">
          <w:rPr>
            <w:rFonts w:ascii="Arial" w:hAnsi="Arial" w:cs="Arial"/>
            <w:i/>
            <w:sz w:val="22"/>
            <w:szCs w:val="22"/>
          </w:rPr>
          <w:t xml:space="preserve"> via </w:t>
        </w:r>
        <w:proofErr w:type="spellStart"/>
        <w:r w:rsidR="00F028EE">
          <w:rPr>
            <w:rFonts w:ascii="Arial" w:hAnsi="Arial" w:cs="Arial"/>
            <w:i/>
            <w:sz w:val="22"/>
            <w:szCs w:val="22"/>
          </w:rPr>
          <w:t>TNUoS</w:t>
        </w:r>
      </w:ins>
      <w:proofErr w:type="spellEnd"/>
      <w:r w:rsidRPr="00B4199C">
        <w:rPr>
          <w:rFonts w:ascii="Arial" w:hAnsi="Arial" w:cs="Arial"/>
          <w:i/>
          <w:sz w:val="22"/>
          <w:szCs w:val="22"/>
        </w:rPr>
        <w:t xml:space="preserve">, set at </w:t>
      </w:r>
      <w:r w:rsidR="00B4199C" w:rsidRPr="00B4199C">
        <w:rPr>
          <w:rFonts w:ascii="Arial" w:hAnsi="Arial" w:cs="Arial"/>
          <w:i/>
          <w:sz w:val="22"/>
          <w:szCs w:val="22"/>
        </w:rPr>
        <w:t>0.5</w:t>
      </w:r>
      <w:r w:rsidRPr="00B4199C">
        <w:rPr>
          <w:rFonts w:ascii="Arial" w:hAnsi="Arial" w:cs="Arial"/>
          <w:i/>
          <w:sz w:val="22"/>
          <w:szCs w:val="22"/>
        </w:rPr>
        <w:t>.</w:t>
      </w:r>
    </w:p>
    <w:p w14:paraId="3B738B82" w14:textId="77777777" w:rsidR="005F6A76" w:rsidRPr="005F6A76" w:rsidRDefault="005F6A76" w:rsidP="005F6A76">
      <w:pPr>
        <w:spacing w:line="360" w:lineRule="auto"/>
        <w:ind w:left="720"/>
        <w:jc w:val="both"/>
        <w:rPr>
          <w:rFonts w:ascii="Arial" w:hAnsi="Arial" w:cs="Arial"/>
          <w:sz w:val="22"/>
          <w:szCs w:val="22"/>
        </w:rPr>
      </w:pPr>
    </w:p>
    <w:p w14:paraId="5ABBD26A" w14:textId="77777777" w:rsidR="002B3B64" w:rsidRPr="00666394" w:rsidRDefault="005F6A76" w:rsidP="002B3B64">
      <w:pPr>
        <w:spacing w:line="360" w:lineRule="auto"/>
        <w:ind w:left="720"/>
        <w:jc w:val="both"/>
        <w:rPr>
          <w:rFonts w:ascii="Arial" w:hAnsi="Arial" w:cs="Arial"/>
          <w:i/>
          <w:sz w:val="22"/>
          <w:szCs w:val="22"/>
        </w:rPr>
      </w:pPr>
      <w:r w:rsidRPr="00B4199C">
        <w:rPr>
          <w:rFonts w:ascii="Arial" w:hAnsi="Arial" w:cs="Arial"/>
          <w:i/>
          <w:sz w:val="22"/>
          <w:szCs w:val="22"/>
        </w:rPr>
        <w:t xml:space="preserve">Where the </w:t>
      </w:r>
      <w:r w:rsidRPr="00B4199C">
        <w:rPr>
          <w:rFonts w:ascii="Arial" w:hAnsi="Arial" w:cs="Arial"/>
          <w:b/>
          <w:i/>
          <w:sz w:val="22"/>
          <w:szCs w:val="22"/>
        </w:rPr>
        <w:t>Global Asset Reuse Factor</w:t>
      </w:r>
      <w:r w:rsidRPr="00B4199C">
        <w:rPr>
          <w:rFonts w:ascii="Arial" w:hAnsi="Arial" w:cs="Arial"/>
          <w:i/>
          <w:sz w:val="22"/>
          <w:szCs w:val="22"/>
        </w:rPr>
        <w:t xml:space="preserve"> for a given </w:t>
      </w:r>
      <w:r w:rsidRPr="00B4199C">
        <w:rPr>
          <w:rFonts w:ascii="Arial" w:hAnsi="Arial" w:cs="Arial"/>
          <w:b/>
          <w:i/>
          <w:sz w:val="22"/>
          <w:szCs w:val="22"/>
        </w:rPr>
        <w:t>Financial Year</w:t>
      </w:r>
      <w:r w:rsidRPr="00B4199C">
        <w:rPr>
          <w:rFonts w:ascii="Arial" w:hAnsi="Arial" w:cs="Arial"/>
          <w:i/>
          <w:sz w:val="22"/>
          <w:szCs w:val="22"/>
        </w:rPr>
        <w:t xml:space="preserve"> is </w:t>
      </w:r>
      <w:r w:rsidR="002B3B64" w:rsidRPr="00666394">
        <w:rPr>
          <w:rFonts w:ascii="Arial" w:hAnsi="Arial" w:cs="Arial"/>
          <w:i/>
          <w:sz w:val="22"/>
          <w:szCs w:val="22"/>
        </w:rPr>
        <w:t xml:space="preserve">as set out in the </w:t>
      </w:r>
      <w:r w:rsidR="002B3B64" w:rsidRPr="00D80F1D">
        <w:rPr>
          <w:rFonts w:ascii="Arial" w:hAnsi="Arial" w:cs="Arial"/>
          <w:b/>
          <w:i/>
          <w:sz w:val="22"/>
          <w:szCs w:val="22"/>
        </w:rPr>
        <w:t xml:space="preserve">Annual </w:t>
      </w:r>
      <w:r w:rsidR="002B3B64" w:rsidRPr="00666394">
        <w:rPr>
          <w:rFonts w:ascii="Arial" w:hAnsi="Arial" w:cs="Arial"/>
          <w:b/>
          <w:i/>
          <w:sz w:val="22"/>
          <w:szCs w:val="22"/>
        </w:rPr>
        <w:t>Wider Cancellation Charge Statement</w:t>
      </w:r>
      <w:r w:rsidR="002B3B64" w:rsidRPr="00666394">
        <w:rPr>
          <w:rFonts w:ascii="Arial" w:hAnsi="Arial" w:cs="Arial"/>
          <w:i/>
          <w:sz w:val="22"/>
          <w:szCs w:val="22"/>
        </w:rPr>
        <w:t>.</w:t>
      </w:r>
      <w:r w:rsidR="002B3B64" w:rsidRPr="00666394">
        <w:rPr>
          <w:rFonts w:ascii="Arial" w:hAnsi="Arial" w:cs="Arial"/>
          <w:i/>
          <w:sz w:val="22"/>
          <w:szCs w:val="22"/>
        </w:rPr>
        <w:tab/>
      </w:r>
    </w:p>
    <w:p w14:paraId="728424B1" w14:textId="77777777" w:rsidR="005F6A76" w:rsidRPr="00B4199C" w:rsidRDefault="005F6A76" w:rsidP="005F6A76">
      <w:pPr>
        <w:spacing w:line="360" w:lineRule="auto"/>
        <w:ind w:left="720"/>
        <w:jc w:val="both"/>
        <w:rPr>
          <w:rFonts w:ascii="Arial" w:hAnsi="Arial" w:cs="Arial"/>
          <w:b/>
          <w:i/>
          <w:sz w:val="22"/>
          <w:szCs w:val="22"/>
        </w:rPr>
      </w:pPr>
    </w:p>
    <w:p w14:paraId="528081A0" w14:textId="734B7A91" w:rsidR="005F6A76" w:rsidRPr="00B4199C" w:rsidRDefault="005F6A76" w:rsidP="005F6A76">
      <w:pPr>
        <w:spacing w:line="360" w:lineRule="auto"/>
        <w:ind w:left="720"/>
        <w:jc w:val="both"/>
        <w:rPr>
          <w:rFonts w:ascii="Arial" w:hAnsi="Arial" w:cs="Arial"/>
          <w:i/>
          <w:sz w:val="22"/>
          <w:szCs w:val="22"/>
        </w:rPr>
      </w:pPr>
      <w:r w:rsidRPr="00B4199C">
        <w:rPr>
          <w:rFonts w:ascii="Arial" w:hAnsi="Arial" w:cs="Arial"/>
          <w:i/>
          <w:sz w:val="22"/>
          <w:szCs w:val="22"/>
        </w:rPr>
        <w:t xml:space="preserve">Where the </w:t>
      </w:r>
      <w:r w:rsidRPr="00B4199C">
        <w:rPr>
          <w:rFonts w:ascii="Arial" w:hAnsi="Arial" w:cs="Arial"/>
          <w:b/>
          <w:i/>
          <w:sz w:val="22"/>
          <w:szCs w:val="22"/>
        </w:rPr>
        <w:t>Boundaries</w:t>
      </w:r>
      <w:r w:rsidR="00C329C9" w:rsidRPr="00B4199C">
        <w:rPr>
          <w:rFonts w:ascii="Arial" w:hAnsi="Arial" w:cs="Arial"/>
          <w:i/>
          <w:sz w:val="22"/>
          <w:szCs w:val="22"/>
        </w:rPr>
        <w:t xml:space="preserve"> are as detailed in S</w:t>
      </w:r>
      <w:r w:rsidRPr="00B4199C">
        <w:rPr>
          <w:rFonts w:ascii="Arial" w:hAnsi="Arial" w:cs="Arial"/>
          <w:i/>
          <w:sz w:val="22"/>
          <w:szCs w:val="22"/>
        </w:rPr>
        <w:t xml:space="preserve">ection 8 of the </w:t>
      </w:r>
      <w:r w:rsidR="001A65AC" w:rsidRPr="007D6CF2">
        <w:rPr>
          <w:rFonts w:ascii="Arial" w:hAnsi="Arial" w:cs="Arial"/>
          <w:b/>
          <w:bCs/>
          <w:i/>
          <w:sz w:val="22"/>
          <w:szCs w:val="22"/>
        </w:rPr>
        <w:t>Electricity Ten Year Statement (ETYS)</w:t>
      </w:r>
      <w:r w:rsidR="00443505" w:rsidRPr="009942E0">
        <w:rPr>
          <w:rFonts w:ascii="Arial" w:hAnsi="Arial" w:cs="Arial"/>
          <w:i/>
          <w:sz w:val="22"/>
          <w:szCs w:val="22"/>
        </w:rPr>
        <w:t>.</w:t>
      </w:r>
    </w:p>
    <w:p w14:paraId="26F9C38C" w14:textId="77777777" w:rsidR="005F6A76" w:rsidRPr="005F6A76" w:rsidRDefault="005F6A76" w:rsidP="005F6A76">
      <w:pPr>
        <w:spacing w:line="360" w:lineRule="auto"/>
        <w:ind w:left="720"/>
        <w:jc w:val="both"/>
        <w:rPr>
          <w:rFonts w:ascii="Arial" w:hAnsi="Arial" w:cs="Arial"/>
          <w:sz w:val="22"/>
          <w:szCs w:val="22"/>
        </w:rPr>
      </w:pPr>
    </w:p>
    <w:p w14:paraId="56CFA554" w14:textId="31AA016A" w:rsidR="005F6A76" w:rsidRPr="00B4199C" w:rsidRDefault="005F6A76" w:rsidP="005F6A76">
      <w:pPr>
        <w:spacing w:line="360" w:lineRule="auto"/>
        <w:ind w:left="720"/>
        <w:jc w:val="both"/>
        <w:rPr>
          <w:rFonts w:ascii="Arial" w:hAnsi="Arial" w:cs="Arial"/>
          <w:i/>
          <w:sz w:val="22"/>
          <w:szCs w:val="22"/>
        </w:rPr>
      </w:pPr>
      <w:r w:rsidRPr="00B4199C">
        <w:rPr>
          <w:rFonts w:ascii="Arial" w:hAnsi="Arial" w:cs="Arial"/>
          <w:i/>
          <w:sz w:val="22"/>
          <w:szCs w:val="22"/>
        </w:rPr>
        <w:t xml:space="preserve">Where </w:t>
      </w:r>
      <w:r w:rsidRPr="00B4199C">
        <w:rPr>
          <w:rFonts w:ascii="Arial" w:hAnsi="Arial" w:cs="Arial"/>
          <w:b/>
          <w:i/>
          <w:sz w:val="22"/>
          <w:szCs w:val="22"/>
        </w:rPr>
        <w:t xml:space="preserve">Boundary (LR) Level </w:t>
      </w:r>
      <w:r w:rsidRPr="00B4199C">
        <w:rPr>
          <w:rFonts w:ascii="Arial" w:hAnsi="Arial" w:cs="Arial"/>
          <w:i/>
          <w:sz w:val="22"/>
          <w:szCs w:val="22"/>
        </w:rPr>
        <w:t xml:space="preserve">is the </w:t>
      </w:r>
      <w:r w:rsidR="00B4199C" w:rsidRPr="00B4199C">
        <w:rPr>
          <w:rFonts w:ascii="Arial" w:hAnsi="Arial" w:cs="Arial"/>
          <w:i/>
          <w:sz w:val="22"/>
          <w:szCs w:val="22"/>
        </w:rPr>
        <w:t>depth</w:t>
      </w:r>
      <w:r w:rsidRPr="00B4199C">
        <w:rPr>
          <w:rFonts w:ascii="Arial" w:hAnsi="Arial" w:cs="Arial"/>
          <w:i/>
          <w:sz w:val="22"/>
          <w:szCs w:val="22"/>
        </w:rPr>
        <w:t xml:space="preserve"> of each </w:t>
      </w:r>
      <w:r w:rsidRPr="00B4199C">
        <w:rPr>
          <w:rFonts w:ascii="Arial" w:hAnsi="Arial" w:cs="Arial"/>
          <w:b/>
          <w:i/>
          <w:sz w:val="22"/>
          <w:szCs w:val="22"/>
        </w:rPr>
        <w:t xml:space="preserve">Boundary </w:t>
      </w:r>
      <w:r w:rsidRPr="00B4199C">
        <w:rPr>
          <w:rFonts w:ascii="Arial" w:hAnsi="Arial" w:cs="Arial"/>
          <w:i/>
          <w:sz w:val="22"/>
          <w:szCs w:val="22"/>
        </w:rPr>
        <w:t>as</w:t>
      </w:r>
      <w:r w:rsidRPr="00B4199C">
        <w:rPr>
          <w:rFonts w:ascii="Arial" w:hAnsi="Arial" w:cs="Arial"/>
          <w:b/>
          <w:i/>
          <w:sz w:val="22"/>
          <w:szCs w:val="22"/>
        </w:rPr>
        <w:t xml:space="preserve"> </w:t>
      </w:r>
      <w:r w:rsidRPr="00B4199C">
        <w:rPr>
          <w:rFonts w:ascii="Arial" w:hAnsi="Arial" w:cs="Arial"/>
          <w:i/>
          <w:sz w:val="22"/>
          <w:szCs w:val="22"/>
        </w:rPr>
        <w:t>determined by</w:t>
      </w:r>
      <w:r w:rsidR="009B33DC" w:rsidRPr="00B4199C">
        <w:rPr>
          <w:rFonts w:ascii="Arial" w:hAnsi="Arial" w:cs="Arial"/>
          <w:i/>
          <w:sz w:val="22"/>
          <w:szCs w:val="22"/>
        </w:rPr>
        <w:t xml:space="preserve"> </w:t>
      </w:r>
      <w:r w:rsidR="009B33DC" w:rsidRPr="00B4199C">
        <w:rPr>
          <w:rFonts w:ascii="Arial" w:hAnsi="Arial" w:cs="Arial"/>
          <w:b/>
          <w:i/>
          <w:sz w:val="22"/>
          <w:szCs w:val="22"/>
        </w:rPr>
        <w:t>T</w:t>
      </w:r>
      <w:r w:rsidRPr="00B4199C">
        <w:rPr>
          <w:rFonts w:ascii="Arial" w:hAnsi="Arial" w:cs="Arial"/>
          <w:b/>
          <w:i/>
          <w:sz w:val="22"/>
          <w:szCs w:val="22"/>
        </w:rPr>
        <w:t>he Company</w:t>
      </w:r>
      <w:r w:rsidRPr="00B4199C">
        <w:rPr>
          <w:rFonts w:ascii="Arial" w:hAnsi="Arial" w:cs="Arial"/>
          <w:i/>
          <w:sz w:val="22"/>
          <w:szCs w:val="22"/>
        </w:rPr>
        <w:t xml:space="preserve"> multiplied by the increase in required capability on that </w:t>
      </w:r>
      <w:r w:rsidRPr="00B4199C">
        <w:rPr>
          <w:rFonts w:ascii="Arial" w:hAnsi="Arial" w:cs="Arial"/>
          <w:b/>
          <w:i/>
          <w:sz w:val="22"/>
          <w:szCs w:val="22"/>
        </w:rPr>
        <w:t>Boundary</w:t>
      </w:r>
      <w:r w:rsidRPr="00B4199C">
        <w:rPr>
          <w:rFonts w:ascii="Arial" w:hAnsi="Arial" w:cs="Arial"/>
          <w:i/>
          <w:sz w:val="22"/>
          <w:szCs w:val="22"/>
        </w:rPr>
        <w:t xml:space="preserve"> over the forthcoming four year period, as set out in the </w:t>
      </w:r>
      <w:r w:rsidR="001A65AC" w:rsidRPr="007D6CF2">
        <w:rPr>
          <w:rFonts w:ascii="Arial" w:hAnsi="Arial" w:cs="Arial"/>
          <w:b/>
          <w:bCs/>
          <w:i/>
          <w:sz w:val="22"/>
          <w:szCs w:val="22"/>
        </w:rPr>
        <w:t>Electricity Ten Year Statement (ETYS)</w:t>
      </w:r>
      <w:r w:rsidRPr="009942E0">
        <w:rPr>
          <w:rFonts w:ascii="Arial" w:hAnsi="Arial" w:cs="Arial"/>
          <w:i/>
          <w:sz w:val="22"/>
          <w:szCs w:val="22"/>
        </w:rPr>
        <w:t>.</w:t>
      </w:r>
    </w:p>
    <w:p w14:paraId="77066EB0" w14:textId="77777777" w:rsidR="005F6A76" w:rsidRPr="005F6A76" w:rsidRDefault="005F6A76" w:rsidP="005F6A76">
      <w:pPr>
        <w:spacing w:line="360" w:lineRule="auto"/>
        <w:ind w:left="720"/>
        <w:jc w:val="both"/>
        <w:rPr>
          <w:rFonts w:ascii="Arial" w:hAnsi="Arial" w:cs="Arial"/>
          <w:sz w:val="22"/>
          <w:szCs w:val="22"/>
        </w:rPr>
      </w:pPr>
    </w:p>
    <w:p w14:paraId="4CD15AB6" w14:textId="62051958" w:rsidR="005F6A76" w:rsidRPr="00B4199C" w:rsidRDefault="005F6A76" w:rsidP="005F6A76">
      <w:pPr>
        <w:spacing w:line="360" w:lineRule="auto"/>
        <w:ind w:left="720"/>
        <w:jc w:val="both"/>
        <w:rPr>
          <w:rFonts w:ascii="Arial" w:hAnsi="Arial" w:cs="Arial"/>
          <w:i/>
          <w:sz w:val="22"/>
          <w:szCs w:val="22"/>
        </w:rPr>
      </w:pPr>
      <w:r w:rsidRPr="00B4199C">
        <w:rPr>
          <w:rFonts w:ascii="Arial" w:hAnsi="Arial" w:cs="Arial"/>
          <w:i/>
          <w:sz w:val="22"/>
          <w:szCs w:val="22"/>
        </w:rPr>
        <w:t xml:space="preserve">Where </w:t>
      </w:r>
      <w:r w:rsidRPr="00B4199C">
        <w:rPr>
          <w:rFonts w:ascii="Arial" w:hAnsi="Arial" w:cs="Arial"/>
          <w:b/>
          <w:i/>
          <w:sz w:val="22"/>
          <w:szCs w:val="22"/>
        </w:rPr>
        <w:t xml:space="preserve">Boundary (NLR) Level </w:t>
      </w:r>
      <w:r w:rsidRPr="00B4199C">
        <w:rPr>
          <w:rFonts w:ascii="Arial" w:hAnsi="Arial" w:cs="Arial"/>
          <w:i/>
          <w:sz w:val="22"/>
          <w:szCs w:val="22"/>
        </w:rPr>
        <w:t xml:space="preserve">is the </w:t>
      </w:r>
      <w:r w:rsidR="00B4199C" w:rsidRPr="00B4199C">
        <w:rPr>
          <w:rFonts w:ascii="Arial" w:hAnsi="Arial" w:cs="Arial"/>
          <w:i/>
          <w:sz w:val="22"/>
          <w:szCs w:val="22"/>
        </w:rPr>
        <w:t>depth</w:t>
      </w:r>
      <w:r w:rsidRPr="00B4199C">
        <w:rPr>
          <w:rFonts w:ascii="Arial" w:hAnsi="Arial" w:cs="Arial"/>
          <w:i/>
          <w:sz w:val="22"/>
          <w:szCs w:val="22"/>
        </w:rPr>
        <w:t xml:space="preserve"> of each </w:t>
      </w:r>
      <w:r w:rsidRPr="00B4199C">
        <w:rPr>
          <w:rFonts w:ascii="Arial" w:hAnsi="Arial" w:cs="Arial"/>
          <w:b/>
          <w:i/>
          <w:sz w:val="22"/>
          <w:szCs w:val="22"/>
        </w:rPr>
        <w:t xml:space="preserve">Boundary </w:t>
      </w:r>
      <w:r w:rsidRPr="00B4199C">
        <w:rPr>
          <w:rFonts w:ascii="Arial" w:hAnsi="Arial" w:cs="Arial"/>
          <w:i/>
          <w:sz w:val="22"/>
          <w:szCs w:val="22"/>
        </w:rPr>
        <w:t>as</w:t>
      </w:r>
      <w:r w:rsidRPr="00B4199C">
        <w:rPr>
          <w:rFonts w:ascii="Arial" w:hAnsi="Arial" w:cs="Arial"/>
          <w:b/>
          <w:i/>
          <w:sz w:val="22"/>
          <w:szCs w:val="22"/>
        </w:rPr>
        <w:t xml:space="preserve"> </w:t>
      </w:r>
      <w:r w:rsidRPr="00B4199C">
        <w:rPr>
          <w:rFonts w:ascii="Arial" w:hAnsi="Arial" w:cs="Arial"/>
          <w:i/>
          <w:sz w:val="22"/>
          <w:szCs w:val="22"/>
        </w:rPr>
        <w:t xml:space="preserve">determined by </w:t>
      </w:r>
      <w:r w:rsidR="00443505" w:rsidRPr="00B4199C">
        <w:rPr>
          <w:rFonts w:ascii="Arial" w:hAnsi="Arial" w:cs="Arial"/>
          <w:b/>
          <w:i/>
          <w:sz w:val="22"/>
          <w:szCs w:val="22"/>
        </w:rPr>
        <w:t>T</w:t>
      </w:r>
      <w:r w:rsidRPr="00B4199C">
        <w:rPr>
          <w:rFonts w:ascii="Arial" w:hAnsi="Arial" w:cs="Arial"/>
          <w:b/>
          <w:i/>
          <w:sz w:val="22"/>
          <w:szCs w:val="22"/>
        </w:rPr>
        <w:t>he Company</w:t>
      </w:r>
      <w:r w:rsidRPr="00B4199C">
        <w:rPr>
          <w:rFonts w:ascii="Arial" w:hAnsi="Arial" w:cs="Arial"/>
          <w:i/>
          <w:sz w:val="22"/>
          <w:szCs w:val="22"/>
        </w:rPr>
        <w:t xml:space="preserve"> multiplied by the available capability on that </w:t>
      </w:r>
      <w:r w:rsidRPr="00B4199C">
        <w:rPr>
          <w:rFonts w:ascii="Arial" w:hAnsi="Arial" w:cs="Arial"/>
          <w:b/>
          <w:i/>
          <w:sz w:val="22"/>
          <w:szCs w:val="22"/>
        </w:rPr>
        <w:t>Boundary</w:t>
      </w:r>
      <w:r w:rsidRPr="00B4199C">
        <w:rPr>
          <w:rFonts w:ascii="Arial" w:hAnsi="Arial" w:cs="Arial"/>
          <w:i/>
          <w:sz w:val="22"/>
          <w:szCs w:val="22"/>
        </w:rPr>
        <w:t xml:space="preserve"> in the year in question, as set out in the </w:t>
      </w:r>
      <w:r w:rsidR="001A65AC" w:rsidRPr="007D6CF2">
        <w:rPr>
          <w:rFonts w:ascii="Arial" w:hAnsi="Arial" w:cs="Arial"/>
          <w:b/>
          <w:bCs/>
          <w:i/>
          <w:sz w:val="22"/>
          <w:szCs w:val="22"/>
        </w:rPr>
        <w:t>Electricity Ten Year Statement (ETYS)</w:t>
      </w:r>
      <w:r w:rsidRPr="009942E0">
        <w:rPr>
          <w:rFonts w:ascii="Arial" w:hAnsi="Arial" w:cs="Arial"/>
          <w:i/>
          <w:sz w:val="22"/>
          <w:szCs w:val="22"/>
        </w:rPr>
        <w:t>.</w:t>
      </w:r>
    </w:p>
    <w:p w14:paraId="1691CCDD" w14:textId="77777777" w:rsidR="005F6A76" w:rsidRPr="005F6A76" w:rsidRDefault="005F6A76" w:rsidP="005F6A76">
      <w:pPr>
        <w:spacing w:line="360" w:lineRule="auto"/>
        <w:ind w:left="720"/>
        <w:jc w:val="both"/>
        <w:rPr>
          <w:rFonts w:ascii="Arial" w:hAnsi="Arial" w:cs="Arial"/>
          <w:sz w:val="22"/>
          <w:szCs w:val="22"/>
        </w:rPr>
      </w:pPr>
    </w:p>
    <w:p w14:paraId="726CFE78" w14:textId="78AA3D00" w:rsidR="005F6A76" w:rsidRPr="00B4199C" w:rsidRDefault="005F6A76" w:rsidP="005F6A76">
      <w:pPr>
        <w:spacing w:line="360" w:lineRule="auto"/>
        <w:ind w:left="720"/>
        <w:jc w:val="both"/>
        <w:rPr>
          <w:rFonts w:ascii="Arial" w:hAnsi="Arial" w:cs="Arial"/>
          <w:i/>
          <w:sz w:val="22"/>
          <w:szCs w:val="22"/>
        </w:rPr>
      </w:pPr>
      <w:r w:rsidRPr="00B4199C">
        <w:rPr>
          <w:rFonts w:ascii="Arial" w:hAnsi="Arial" w:cs="Arial"/>
          <w:i/>
          <w:sz w:val="22"/>
          <w:szCs w:val="22"/>
        </w:rPr>
        <w:t xml:space="preserve">Where </w:t>
      </w:r>
      <w:r w:rsidRPr="00B4199C">
        <w:rPr>
          <w:rFonts w:ascii="Arial" w:hAnsi="Arial" w:cs="Arial"/>
          <w:b/>
          <w:i/>
          <w:sz w:val="22"/>
          <w:szCs w:val="22"/>
        </w:rPr>
        <w:t>Boundary Non Compliance Factors</w:t>
      </w:r>
      <w:r w:rsidRPr="00B4199C">
        <w:rPr>
          <w:rFonts w:ascii="Arial" w:hAnsi="Arial" w:cs="Arial"/>
          <w:i/>
          <w:sz w:val="22"/>
          <w:szCs w:val="22"/>
        </w:rPr>
        <w:t xml:space="preserve"> are the ratio between the available capability and required capability on each </w:t>
      </w:r>
      <w:r w:rsidRPr="00B4199C">
        <w:rPr>
          <w:rFonts w:ascii="Arial" w:hAnsi="Arial" w:cs="Arial"/>
          <w:b/>
          <w:i/>
          <w:sz w:val="22"/>
          <w:szCs w:val="22"/>
        </w:rPr>
        <w:t>Boundary</w:t>
      </w:r>
      <w:r w:rsidRPr="00B4199C">
        <w:rPr>
          <w:rFonts w:ascii="Arial" w:hAnsi="Arial" w:cs="Arial"/>
          <w:i/>
          <w:sz w:val="22"/>
          <w:szCs w:val="22"/>
        </w:rPr>
        <w:t xml:space="preserve"> as d</w:t>
      </w:r>
      <w:r w:rsidR="00C329C9" w:rsidRPr="00B4199C">
        <w:rPr>
          <w:rFonts w:ascii="Arial" w:hAnsi="Arial" w:cs="Arial"/>
          <w:i/>
          <w:sz w:val="22"/>
          <w:szCs w:val="22"/>
        </w:rPr>
        <w:t>etailed in S</w:t>
      </w:r>
      <w:r w:rsidRPr="00B4199C">
        <w:rPr>
          <w:rFonts w:ascii="Arial" w:hAnsi="Arial" w:cs="Arial"/>
          <w:i/>
          <w:sz w:val="22"/>
          <w:szCs w:val="22"/>
        </w:rPr>
        <w:t xml:space="preserve">ection 8 of the </w:t>
      </w:r>
      <w:r w:rsidR="001A65AC" w:rsidRPr="007D6CF2">
        <w:rPr>
          <w:rFonts w:ascii="Arial" w:hAnsi="Arial" w:cs="Arial"/>
          <w:b/>
          <w:i/>
          <w:sz w:val="22"/>
          <w:szCs w:val="22"/>
        </w:rPr>
        <w:t>Electricity Ten Year Statement (ETYS)</w:t>
      </w:r>
      <w:r w:rsidRPr="00B4199C">
        <w:rPr>
          <w:rFonts w:ascii="Arial" w:hAnsi="Arial" w:cs="Arial"/>
          <w:i/>
          <w:sz w:val="22"/>
          <w:szCs w:val="22"/>
        </w:rPr>
        <w:t>, capped at 100%.</w:t>
      </w:r>
    </w:p>
    <w:p w14:paraId="5A6B26AC" w14:textId="77777777" w:rsidR="005F6A76" w:rsidRPr="005F6A76" w:rsidRDefault="005F6A76" w:rsidP="005F6A76">
      <w:pPr>
        <w:spacing w:line="360" w:lineRule="auto"/>
        <w:ind w:left="720"/>
        <w:jc w:val="both"/>
        <w:rPr>
          <w:rFonts w:ascii="Arial" w:hAnsi="Arial" w:cs="Arial"/>
          <w:sz w:val="22"/>
          <w:szCs w:val="22"/>
        </w:rPr>
      </w:pPr>
    </w:p>
    <w:p w14:paraId="5BB76FAC" w14:textId="3126CEFB" w:rsidR="005F6A76" w:rsidRPr="00B4199C" w:rsidRDefault="005F6A76" w:rsidP="3E5D023F">
      <w:pPr>
        <w:spacing w:line="360" w:lineRule="auto"/>
        <w:ind w:left="720"/>
        <w:jc w:val="both"/>
        <w:rPr>
          <w:rFonts w:ascii="Arial" w:hAnsi="Arial" w:cs="Arial"/>
          <w:i/>
          <w:iCs/>
          <w:sz w:val="22"/>
          <w:szCs w:val="22"/>
        </w:rPr>
      </w:pPr>
      <w:r w:rsidRPr="3E5D023F">
        <w:rPr>
          <w:rFonts w:ascii="Arial" w:hAnsi="Arial" w:cs="Arial"/>
          <w:i/>
          <w:iCs/>
          <w:sz w:val="22"/>
          <w:szCs w:val="22"/>
        </w:rPr>
        <w:t xml:space="preserve">Where </w:t>
      </w:r>
      <w:del w:id="355" w:author="Martin Cahill [NESO]" w:date="2025-09-09T12:51:00Z">
        <w:r w:rsidRPr="3E5D023F" w:rsidDel="005F6A76">
          <w:rPr>
            <w:rFonts w:ascii="Arial" w:hAnsi="Arial" w:cs="Arial"/>
            <w:b/>
            <w:bCs/>
            <w:i/>
            <w:iCs/>
            <w:sz w:val="22"/>
            <w:szCs w:val="22"/>
          </w:rPr>
          <w:delText xml:space="preserve">Generation </w:delText>
        </w:r>
      </w:del>
      <w:ins w:id="356" w:author="Martin Cahill [NESO]" w:date="2025-09-09T12:51:00Z">
        <w:r w:rsidR="00DF5148" w:rsidRPr="3E5D023F">
          <w:rPr>
            <w:rFonts w:ascii="Arial" w:hAnsi="Arial" w:cs="Arial"/>
            <w:b/>
            <w:bCs/>
            <w:i/>
            <w:iCs/>
            <w:sz w:val="22"/>
            <w:szCs w:val="22"/>
          </w:rPr>
          <w:t xml:space="preserve">ETYS </w:t>
        </w:r>
      </w:ins>
      <w:r w:rsidRPr="3E5D023F">
        <w:rPr>
          <w:rFonts w:ascii="Arial" w:hAnsi="Arial" w:cs="Arial"/>
          <w:b/>
          <w:bCs/>
          <w:i/>
          <w:iCs/>
          <w:sz w:val="22"/>
          <w:szCs w:val="22"/>
        </w:rPr>
        <w:t>Zones</w:t>
      </w:r>
      <w:r w:rsidRPr="3E5D023F">
        <w:rPr>
          <w:rFonts w:ascii="Arial" w:hAnsi="Arial" w:cs="Arial"/>
          <w:i/>
          <w:iCs/>
          <w:sz w:val="22"/>
          <w:szCs w:val="22"/>
        </w:rPr>
        <w:t xml:space="preserve"> are </w:t>
      </w:r>
      <w:r w:rsidR="00443505" w:rsidRPr="3E5D023F">
        <w:rPr>
          <w:rFonts w:ascii="Arial" w:hAnsi="Arial" w:cs="Arial"/>
          <w:i/>
          <w:iCs/>
          <w:sz w:val="22"/>
          <w:szCs w:val="22"/>
        </w:rPr>
        <w:t xml:space="preserve">(a) </w:t>
      </w:r>
      <w:r w:rsidRPr="3E5D023F">
        <w:rPr>
          <w:rFonts w:ascii="Arial" w:hAnsi="Arial" w:cs="Arial"/>
          <w:i/>
          <w:iCs/>
          <w:sz w:val="22"/>
          <w:szCs w:val="22"/>
        </w:rPr>
        <w:t xml:space="preserve">as defined in the </w:t>
      </w:r>
      <w:r w:rsidR="001A65AC" w:rsidRPr="3E5D023F">
        <w:rPr>
          <w:rFonts w:ascii="Arial" w:hAnsi="Arial" w:cs="Arial"/>
          <w:b/>
          <w:bCs/>
          <w:i/>
          <w:iCs/>
          <w:sz w:val="22"/>
          <w:szCs w:val="22"/>
        </w:rPr>
        <w:t>Electricity Ten Year Statement (ETYS)</w:t>
      </w:r>
      <w:r w:rsidRPr="3E5D023F">
        <w:rPr>
          <w:rFonts w:ascii="Arial" w:hAnsi="Arial" w:cs="Arial"/>
          <w:b/>
          <w:bCs/>
          <w:i/>
          <w:iCs/>
          <w:sz w:val="22"/>
          <w:szCs w:val="22"/>
        </w:rPr>
        <w:t xml:space="preserve"> </w:t>
      </w:r>
      <w:r w:rsidRPr="3E5D023F">
        <w:rPr>
          <w:rFonts w:ascii="Arial" w:hAnsi="Arial" w:cs="Arial"/>
          <w:i/>
          <w:iCs/>
          <w:sz w:val="22"/>
          <w:szCs w:val="22"/>
        </w:rPr>
        <w:t xml:space="preserve">for the </w:t>
      </w:r>
      <w:r w:rsidRPr="3E5D023F">
        <w:rPr>
          <w:rFonts w:ascii="Arial" w:hAnsi="Arial" w:cs="Arial"/>
          <w:b/>
          <w:bCs/>
          <w:i/>
          <w:iCs/>
          <w:sz w:val="22"/>
          <w:szCs w:val="22"/>
        </w:rPr>
        <w:t>Financial Year</w:t>
      </w:r>
      <w:r w:rsidRPr="3E5D023F">
        <w:rPr>
          <w:rFonts w:ascii="Arial" w:hAnsi="Arial" w:cs="Arial"/>
          <w:i/>
          <w:iCs/>
          <w:sz w:val="22"/>
          <w:szCs w:val="22"/>
        </w:rPr>
        <w:t xml:space="preserve"> in which the termination or reduction in </w:t>
      </w:r>
      <w:r w:rsidRPr="3E5D023F">
        <w:rPr>
          <w:rFonts w:ascii="Arial" w:hAnsi="Arial" w:cs="Arial"/>
          <w:b/>
          <w:bCs/>
          <w:i/>
          <w:iCs/>
          <w:sz w:val="22"/>
          <w:szCs w:val="22"/>
        </w:rPr>
        <w:t>Transmission Entry Capacity</w:t>
      </w:r>
      <w:ins w:id="357" w:author="Martin Cahill [NESO]" w:date="2025-10-17T17:00:00Z">
        <w:r w:rsidR="00B54837" w:rsidRPr="3E5D023F">
          <w:rPr>
            <w:rFonts w:ascii="Arial" w:hAnsi="Arial" w:cs="Arial"/>
            <w:b/>
            <w:bCs/>
            <w:i/>
            <w:iCs/>
            <w:sz w:val="22"/>
            <w:szCs w:val="22"/>
          </w:rPr>
          <w:t xml:space="preserve"> </w:t>
        </w:r>
        <w:del w:id="358" w:author="Martin Cahill" w:date="2026-01-15T10:47:00Z" w16du:dateUtc="2026-01-15T10:47:00Z">
          <w:r w:rsidR="00B54837" w:rsidRPr="3E5D023F" w:rsidDel="00B020B0">
            <w:rPr>
              <w:rFonts w:ascii="Arial" w:hAnsi="Arial" w:cs="Arial"/>
              <w:i/>
              <w:iCs/>
              <w:sz w:val="22"/>
              <w:szCs w:val="22"/>
              <w:rPrChange w:id="359" w:author="Martin Cahill [NESO]" w:date="2025-10-17T17:00:00Z">
                <w:rPr>
                  <w:rFonts w:ascii="Arial" w:hAnsi="Arial" w:cs="Arial"/>
                  <w:b/>
                  <w:bCs/>
                  <w:i/>
                  <w:iCs/>
                  <w:sz w:val="22"/>
                  <w:szCs w:val="22"/>
                </w:rPr>
              </w:rPrChange>
            </w:rPr>
            <w:delText>or termination or reduction in</w:delText>
          </w:r>
        </w:del>
      </w:ins>
      <w:del w:id="360" w:author="Martin Cahill" w:date="2026-01-15T10:47:00Z" w16du:dateUtc="2026-01-15T10:47:00Z">
        <w:r w:rsidRPr="3E5D023F" w:rsidDel="00B020B0">
          <w:rPr>
            <w:rFonts w:ascii="Arial" w:hAnsi="Arial" w:cs="Arial"/>
            <w:i/>
            <w:iCs/>
            <w:sz w:val="22"/>
            <w:szCs w:val="22"/>
          </w:rPr>
          <w:delText xml:space="preserve"> </w:delText>
        </w:r>
      </w:del>
      <w:ins w:id="361" w:author="Martin Cahill [NESO]" w:date="2025-10-17T17:00:00Z">
        <w:del w:id="362" w:author="Martin Cahill" w:date="2026-01-15T10:47:00Z" w16du:dateUtc="2026-01-15T10:47:00Z">
          <w:r w:rsidR="00B54837" w:rsidRPr="3E5D023F" w:rsidDel="00B020B0">
            <w:rPr>
              <w:rFonts w:ascii="Arial" w:hAnsi="Arial" w:cs="Arial"/>
              <w:b/>
              <w:bCs/>
              <w:sz w:val="22"/>
              <w:szCs w:val="22"/>
            </w:rPr>
            <w:delText>Demand Capacity</w:delText>
          </w:r>
          <w:r w:rsidR="00B54837" w:rsidRPr="3E5D023F" w:rsidDel="00B020B0">
            <w:rPr>
              <w:rFonts w:ascii="Arial" w:hAnsi="Arial" w:cs="Arial"/>
              <w:i/>
              <w:iCs/>
              <w:sz w:val="22"/>
              <w:szCs w:val="22"/>
            </w:rPr>
            <w:delText xml:space="preserve"> </w:delText>
          </w:r>
        </w:del>
      </w:ins>
      <w:r w:rsidR="00443505" w:rsidRPr="3E5D023F">
        <w:rPr>
          <w:rFonts w:ascii="Arial" w:hAnsi="Arial" w:cs="Arial"/>
          <w:i/>
          <w:iCs/>
          <w:sz w:val="22"/>
          <w:szCs w:val="22"/>
        </w:rPr>
        <w:t xml:space="preserve">or reduction in </w:t>
      </w:r>
      <w:r w:rsidR="00443505" w:rsidRPr="3E5D023F">
        <w:rPr>
          <w:rFonts w:ascii="Arial" w:hAnsi="Arial" w:cs="Arial"/>
          <w:b/>
          <w:bCs/>
          <w:i/>
          <w:iCs/>
          <w:sz w:val="22"/>
          <w:szCs w:val="22"/>
        </w:rPr>
        <w:t>Developer Capacity</w:t>
      </w:r>
      <w:r w:rsidR="00F942EA" w:rsidRPr="3E5D023F">
        <w:rPr>
          <w:rFonts w:ascii="Arial" w:hAnsi="Arial" w:cs="Arial"/>
          <w:i/>
          <w:iCs/>
          <w:sz w:val="22"/>
          <w:szCs w:val="22"/>
        </w:rPr>
        <w:t xml:space="preserve"> or reduction in </w:t>
      </w:r>
      <w:r w:rsidR="00F942EA" w:rsidRPr="3E5D023F">
        <w:rPr>
          <w:rFonts w:ascii="Arial" w:hAnsi="Arial" w:cs="Arial"/>
          <w:b/>
          <w:bCs/>
          <w:i/>
          <w:iCs/>
          <w:sz w:val="22"/>
          <w:szCs w:val="22"/>
        </w:rPr>
        <w:t>Interconnector User Commitment Capacity</w:t>
      </w:r>
      <w:ins w:id="363" w:author="Martin Cahill" w:date="2026-01-15T10:47:00Z" w16du:dateUtc="2026-01-15T10:47:00Z">
        <w:r w:rsidR="00B020B0">
          <w:rPr>
            <w:rFonts w:ascii="Arial" w:hAnsi="Arial" w:cs="Arial"/>
            <w:b/>
            <w:bCs/>
            <w:i/>
            <w:iCs/>
            <w:sz w:val="22"/>
            <w:szCs w:val="22"/>
          </w:rPr>
          <w:t xml:space="preserve"> </w:t>
        </w:r>
        <w:r w:rsidR="00B020B0" w:rsidRPr="004556DF">
          <w:rPr>
            <w:rFonts w:ascii="Arial" w:hAnsi="Arial" w:cs="Arial"/>
            <w:i/>
            <w:iCs/>
            <w:sz w:val="22"/>
            <w:szCs w:val="22"/>
          </w:rPr>
          <w:t>or termination or reduction in</w:t>
        </w:r>
        <w:r w:rsidR="00B020B0" w:rsidRPr="3E5D023F">
          <w:rPr>
            <w:rFonts w:ascii="Arial" w:hAnsi="Arial" w:cs="Arial"/>
            <w:i/>
            <w:iCs/>
            <w:sz w:val="22"/>
            <w:szCs w:val="22"/>
          </w:rPr>
          <w:t xml:space="preserve"> </w:t>
        </w:r>
        <w:r w:rsidR="00B020B0" w:rsidRPr="3E5D023F">
          <w:rPr>
            <w:rFonts w:ascii="Arial" w:hAnsi="Arial" w:cs="Arial"/>
            <w:b/>
            <w:bCs/>
            <w:sz w:val="22"/>
            <w:szCs w:val="22"/>
          </w:rPr>
          <w:t>Demand Capacity</w:t>
        </w:r>
        <w:r w:rsidR="00B020B0" w:rsidRPr="3E5D023F">
          <w:rPr>
            <w:rFonts w:ascii="Arial" w:hAnsi="Arial" w:cs="Arial"/>
            <w:i/>
            <w:iCs/>
            <w:sz w:val="22"/>
            <w:szCs w:val="22"/>
          </w:rPr>
          <w:t xml:space="preserve"> </w:t>
        </w:r>
      </w:ins>
      <w:r w:rsidR="00443505" w:rsidRPr="3E5D023F">
        <w:rPr>
          <w:rFonts w:ascii="Arial" w:hAnsi="Arial" w:cs="Arial"/>
          <w:i/>
          <w:iCs/>
          <w:sz w:val="22"/>
          <w:szCs w:val="22"/>
        </w:rPr>
        <w:t xml:space="preserve"> </w:t>
      </w:r>
      <w:r w:rsidRPr="3E5D023F">
        <w:rPr>
          <w:rFonts w:ascii="Arial" w:hAnsi="Arial" w:cs="Arial"/>
          <w:i/>
          <w:iCs/>
          <w:sz w:val="22"/>
          <w:szCs w:val="22"/>
        </w:rPr>
        <w:t xml:space="preserve">occurs </w:t>
      </w:r>
      <w:r w:rsidR="00443505" w:rsidRPr="3E5D023F">
        <w:rPr>
          <w:rFonts w:ascii="Arial" w:hAnsi="Arial" w:cs="Arial"/>
          <w:i/>
          <w:iCs/>
          <w:sz w:val="22"/>
          <w:szCs w:val="22"/>
        </w:rPr>
        <w:t xml:space="preserve">prior to the </w:t>
      </w:r>
      <w:r w:rsidR="00443505" w:rsidRPr="3E5D023F">
        <w:rPr>
          <w:rFonts w:ascii="Arial" w:hAnsi="Arial" w:cs="Arial"/>
          <w:b/>
          <w:bCs/>
          <w:i/>
          <w:iCs/>
          <w:sz w:val="22"/>
          <w:szCs w:val="22"/>
        </w:rPr>
        <w:t>Charging Date</w:t>
      </w:r>
      <w:r w:rsidR="00443505" w:rsidRPr="3E5D023F">
        <w:rPr>
          <w:rFonts w:ascii="Arial" w:hAnsi="Arial" w:cs="Arial"/>
          <w:i/>
          <w:iCs/>
          <w:sz w:val="22"/>
          <w:szCs w:val="22"/>
        </w:rPr>
        <w:t xml:space="preserve"> (</w:t>
      </w:r>
      <w:r w:rsidRPr="3E5D023F">
        <w:rPr>
          <w:rFonts w:ascii="Arial" w:hAnsi="Arial" w:cs="Arial"/>
          <w:i/>
          <w:iCs/>
          <w:sz w:val="22"/>
          <w:szCs w:val="22"/>
        </w:rPr>
        <w:t xml:space="preserve">or where not so defined as set out in the relevant </w:t>
      </w:r>
      <w:r w:rsidRPr="3E5D023F">
        <w:rPr>
          <w:rFonts w:ascii="Arial" w:hAnsi="Arial" w:cs="Arial"/>
          <w:b/>
          <w:bCs/>
          <w:i/>
          <w:iCs/>
          <w:sz w:val="22"/>
          <w:szCs w:val="22"/>
        </w:rPr>
        <w:t>Cancellation Charge Statement</w:t>
      </w:r>
      <w:r w:rsidR="00443505" w:rsidRPr="3E5D023F">
        <w:rPr>
          <w:rFonts w:ascii="Arial" w:hAnsi="Arial" w:cs="Arial"/>
          <w:i/>
          <w:iCs/>
          <w:sz w:val="22"/>
          <w:szCs w:val="22"/>
        </w:rPr>
        <w:t xml:space="preserve">) or (b) as defined in the </w:t>
      </w:r>
      <w:r w:rsidR="001A65AC" w:rsidRPr="3E5D023F">
        <w:rPr>
          <w:rFonts w:ascii="Arial" w:hAnsi="Arial" w:cs="Arial"/>
          <w:b/>
          <w:bCs/>
          <w:i/>
          <w:iCs/>
          <w:sz w:val="22"/>
          <w:szCs w:val="22"/>
        </w:rPr>
        <w:t>Electricity Ten Year Statement (ETYS)</w:t>
      </w:r>
      <w:r w:rsidR="00443505" w:rsidRPr="3E5D023F">
        <w:rPr>
          <w:rFonts w:ascii="Arial" w:hAnsi="Arial" w:cs="Arial"/>
          <w:b/>
          <w:bCs/>
          <w:i/>
          <w:iCs/>
          <w:sz w:val="22"/>
          <w:szCs w:val="22"/>
        </w:rPr>
        <w:t xml:space="preserve"> </w:t>
      </w:r>
      <w:r w:rsidR="00443505" w:rsidRPr="3E5D023F">
        <w:rPr>
          <w:rFonts w:ascii="Arial" w:hAnsi="Arial" w:cs="Arial"/>
          <w:i/>
          <w:iCs/>
          <w:sz w:val="22"/>
          <w:szCs w:val="22"/>
        </w:rPr>
        <w:t xml:space="preserve">for the </w:t>
      </w:r>
      <w:r w:rsidR="00443505" w:rsidRPr="3E5D023F">
        <w:rPr>
          <w:rFonts w:ascii="Arial" w:hAnsi="Arial" w:cs="Arial"/>
          <w:b/>
          <w:bCs/>
          <w:i/>
          <w:iCs/>
          <w:sz w:val="22"/>
          <w:szCs w:val="22"/>
        </w:rPr>
        <w:t>Financial Year</w:t>
      </w:r>
      <w:r w:rsidR="00443505" w:rsidRPr="3E5D023F">
        <w:rPr>
          <w:rFonts w:ascii="Arial" w:hAnsi="Arial" w:cs="Arial"/>
          <w:i/>
          <w:iCs/>
          <w:sz w:val="22"/>
          <w:szCs w:val="22"/>
        </w:rPr>
        <w:t xml:space="preserve"> in which the notice of </w:t>
      </w:r>
      <w:r w:rsidR="00443505" w:rsidRPr="3E5D023F">
        <w:rPr>
          <w:rFonts w:ascii="Arial" w:hAnsi="Arial" w:cs="Arial"/>
          <w:b/>
          <w:bCs/>
          <w:i/>
          <w:iCs/>
          <w:sz w:val="22"/>
          <w:szCs w:val="22"/>
        </w:rPr>
        <w:t>Disconnection</w:t>
      </w:r>
      <w:r w:rsidR="00443505" w:rsidRPr="3E5D023F">
        <w:rPr>
          <w:rFonts w:ascii="Arial" w:hAnsi="Arial" w:cs="Arial"/>
          <w:i/>
          <w:iCs/>
          <w:sz w:val="22"/>
          <w:szCs w:val="22"/>
        </w:rPr>
        <w:t xml:space="preserve"> or reduction in </w:t>
      </w:r>
      <w:r w:rsidR="00443505" w:rsidRPr="3E5D023F">
        <w:rPr>
          <w:rFonts w:ascii="Arial" w:hAnsi="Arial" w:cs="Arial"/>
          <w:b/>
          <w:bCs/>
          <w:i/>
          <w:iCs/>
          <w:sz w:val="22"/>
          <w:szCs w:val="22"/>
        </w:rPr>
        <w:t>Transmission Entry Capacity</w:t>
      </w:r>
      <w:r w:rsidR="00443505" w:rsidRPr="3E5D023F">
        <w:rPr>
          <w:rFonts w:ascii="Arial" w:hAnsi="Arial" w:cs="Arial"/>
          <w:i/>
          <w:iCs/>
          <w:sz w:val="22"/>
          <w:szCs w:val="22"/>
        </w:rPr>
        <w:t xml:space="preserve"> </w:t>
      </w:r>
      <w:ins w:id="364" w:author="Martin Cahill [NESO]" w:date="2025-10-31T16:42:00Z">
        <w:r w:rsidR="00E776B5" w:rsidRPr="3E5D023F">
          <w:rPr>
            <w:rFonts w:ascii="Arial" w:hAnsi="Arial" w:cs="Arial"/>
            <w:i/>
            <w:iCs/>
            <w:sz w:val="22"/>
            <w:szCs w:val="22"/>
          </w:rPr>
          <w:t xml:space="preserve">or </w:t>
        </w:r>
        <w:r w:rsidR="00E776B5" w:rsidRPr="3E5D023F">
          <w:rPr>
            <w:rFonts w:ascii="Arial" w:hAnsi="Arial" w:cs="Arial"/>
            <w:b/>
            <w:bCs/>
            <w:i/>
            <w:iCs/>
            <w:sz w:val="22"/>
            <w:szCs w:val="22"/>
            <w:rPrChange w:id="365" w:author="Martin Cahill [NESO]" w:date="2025-10-31T16:42:00Z">
              <w:rPr>
                <w:rFonts w:ascii="Arial" w:hAnsi="Arial" w:cs="Arial"/>
                <w:i/>
                <w:iCs/>
                <w:sz w:val="22"/>
                <w:szCs w:val="22"/>
              </w:rPr>
            </w:rPrChange>
          </w:rPr>
          <w:t>Demand Capacity</w:t>
        </w:r>
        <w:r w:rsidR="00E776B5" w:rsidRPr="3E5D023F">
          <w:rPr>
            <w:rFonts w:ascii="Arial" w:hAnsi="Arial" w:cs="Arial"/>
            <w:i/>
            <w:iCs/>
            <w:sz w:val="22"/>
            <w:szCs w:val="22"/>
          </w:rPr>
          <w:t xml:space="preserve"> </w:t>
        </w:r>
      </w:ins>
      <w:r w:rsidR="00443505" w:rsidRPr="3E5D023F">
        <w:rPr>
          <w:rFonts w:ascii="Arial" w:hAnsi="Arial" w:cs="Arial"/>
          <w:i/>
          <w:iCs/>
          <w:sz w:val="22"/>
          <w:szCs w:val="22"/>
        </w:rPr>
        <w:t xml:space="preserve">occurs on or after the </w:t>
      </w:r>
      <w:r w:rsidR="00443505" w:rsidRPr="3E5D023F">
        <w:rPr>
          <w:rFonts w:ascii="Arial" w:hAnsi="Arial" w:cs="Arial"/>
          <w:b/>
          <w:bCs/>
          <w:i/>
          <w:iCs/>
          <w:sz w:val="22"/>
          <w:szCs w:val="22"/>
        </w:rPr>
        <w:t>Charging Date</w:t>
      </w:r>
      <w:r w:rsidRPr="3E5D023F">
        <w:rPr>
          <w:rFonts w:ascii="Arial" w:hAnsi="Arial" w:cs="Arial"/>
          <w:i/>
          <w:iCs/>
          <w:sz w:val="22"/>
          <w:szCs w:val="22"/>
        </w:rPr>
        <w:t xml:space="preserve">. </w:t>
      </w:r>
    </w:p>
    <w:p w14:paraId="2743F580" w14:textId="77777777" w:rsidR="005F6A76" w:rsidRPr="005F6A76" w:rsidRDefault="005F6A76" w:rsidP="005F6A76">
      <w:pPr>
        <w:spacing w:line="360" w:lineRule="auto"/>
        <w:ind w:left="720"/>
        <w:jc w:val="both"/>
        <w:rPr>
          <w:rFonts w:ascii="Arial" w:hAnsi="Arial" w:cs="Arial"/>
          <w:sz w:val="22"/>
          <w:szCs w:val="22"/>
        </w:rPr>
      </w:pPr>
    </w:p>
    <w:p w14:paraId="752DE512" w14:textId="1C2FED85" w:rsidR="005F6A76" w:rsidRDefault="005F6A76" w:rsidP="3E5D023F">
      <w:pPr>
        <w:spacing w:line="360" w:lineRule="auto"/>
        <w:ind w:left="720"/>
        <w:jc w:val="both"/>
        <w:rPr>
          <w:rFonts w:ascii="Arial" w:hAnsi="Arial" w:cs="Arial"/>
          <w:i/>
          <w:iCs/>
          <w:sz w:val="22"/>
          <w:szCs w:val="22"/>
        </w:rPr>
      </w:pPr>
      <w:r w:rsidRPr="3E5D023F">
        <w:rPr>
          <w:rFonts w:ascii="Arial" w:hAnsi="Arial" w:cs="Arial"/>
          <w:i/>
          <w:iCs/>
          <w:sz w:val="22"/>
          <w:szCs w:val="22"/>
        </w:rPr>
        <w:t xml:space="preserve">Where the </w:t>
      </w:r>
      <w:r w:rsidR="00B4199C" w:rsidRPr="3E5D023F">
        <w:rPr>
          <w:rFonts w:ascii="Arial" w:hAnsi="Arial" w:cs="Arial"/>
          <w:b/>
          <w:bCs/>
          <w:i/>
          <w:iCs/>
          <w:sz w:val="22"/>
          <w:szCs w:val="22"/>
        </w:rPr>
        <w:t>Wider User Commitment Liability B</w:t>
      </w:r>
      <w:r w:rsidRPr="3E5D023F">
        <w:rPr>
          <w:rFonts w:ascii="Arial" w:hAnsi="Arial" w:cs="Arial"/>
          <w:b/>
          <w:bCs/>
          <w:i/>
          <w:iCs/>
          <w:sz w:val="22"/>
          <w:szCs w:val="22"/>
        </w:rPr>
        <w:t>ase</w:t>
      </w:r>
      <w:r w:rsidRPr="3E5D023F">
        <w:rPr>
          <w:rFonts w:ascii="Arial" w:hAnsi="Arial" w:cs="Arial"/>
          <w:i/>
          <w:iCs/>
          <w:sz w:val="22"/>
          <w:szCs w:val="22"/>
        </w:rPr>
        <w:t xml:space="preserve"> is the total amount of generation </w:t>
      </w:r>
      <w:del w:id="366" w:author="Martin Cahill" w:date="2026-01-15T10:47:00Z" w16du:dateUtc="2026-01-15T10:47:00Z">
        <w:r w:rsidR="00F942EA" w:rsidRPr="3E5D023F" w:rsidDel="00B020B0">
          <w:rPr>
            <w:rFonts w:ascii="Arial" w:hAnsi="Arial" w:cs="Arial"/>
            <w:i/>
            <w:iCs/>
            <w:sz w:val="22"/>
            <w:szCs w:val="22"/>
          </w:rPr>
          <w:delText>and</w:delText>
        </w:r>
      </w:del>
      <w:ins w:id="367" w:author="Martin Cahill [NESO]" w:date="2025-09-09T12:52:00Z">
        <w:del w:id="368" w:author="Martin Cahill" w:date="2026-01-15T10:47:00Z" w16du:dateUtc="2026-01-15T10:47:00Z">
          <w:r w:rsidR="00D373F3" w:rsidRPr="3E5D023F" w:rsidDel="00B020B0">
            <w:rPr>
              <w:rFonts w:ascii="Arial" w:hAnsi="Arial" w:cs="Arial"/>
              <w:i/>
              <w:iCs/>
              <w:sz w:val="22"/>
              <w:szCs w:val="22"/>
            </w:rPr>
            <w:delText xml:space="preserve"> demand </w:delText>
          </w:r>
        </w:del>
        <w:r w:rsidR="00D373F3" w:rsidRPr="3E5D023F">
          <w:rPr>
            <w:rFonts w:ascii="Arial" w:hAnsi="Arial" w:cs="Arial"/>
            <w:i/>
            <w:iCs/>
            <w:sz w:val="22"/>
            <w:szCs w:val="22"/>
          </w:rPr>
          <w:t>and</w:t>
        </w:r>
      </w:ins>
      <w:r w:rsidR="00F942EA" w:rsidRPr="3E5D023F">
        <w:rPr>
          <w:rFonts w:ascii="Arial" w:hAnsi="Arial" w:cs="Arial"/>
          <w:i/>
          <w:iCs/>
          <w:sz w:val="22"/>
          <w:szCs w:val="22"/>
        </w:rPr>
        <w:t xml:space="preserve"> </w:t>
      </w:r>
      <w:r w:rsidR="00F942EA" w:rsidRPr="3E5D023F">
        <w:rPr>
          <w:rFonts w:ascii="Arial" w:hAnsi="Arial" w:cs="Arial"/>
          <w:b/>
          <w:bCs/>
          <w:i/>
          <w:iCs/>
          <w:sz w:val="22"/>
          <w:szCs w:val="22"/>
        </w:rPr>
        <w:t>Interconnector User Commitment Capacity</w:t>
      </w:r>
      <w:ins w:id="369" w:author="Martin Cahill" w:date="2026-01-15T10:47:00Z" w16du:dateUtc="2026-01-15T10:47:00Z">
        <w:r w:rsidR="00B020B0">
          <w:rPr>
            <w:rFonts w:ascii="Arial" w:hAnsi="Arial" w:cs="Arial"/>
            <w:b/>
            <w:bCs/>
            <w:i/>
            <w:iCs/>
            <w:sz w:val="22"/>
            <w:szCs w:val="22"/>
          </w:rPr>
          <w:t xml:space="preserve"> </w:t>
        </w:r>
        <w:r w:rsidR="00B020B0" w:rsidRPr="3E5D023F">
          <w:rPr>
            <w:rFonts w:ascii="Arial" w:hAnsi="Arial" w:cs="Arial"/>
            <w:i/>
            <w:iCs/>
            <w:sz w:val="22"/>
            <w:szCs w:val="22"/>
          </w:rPr>
          <w:t>and demand</w:t>
        </w:r>
      </w:ins>
      <w:r w:rsidR="00F942EA" w:rsidRPr="3E5D023F">
        <w:rPr>
          <w:rFonts w:ascii="Arial" w:hAnsi="Arial" w:cs="Arial"/>
          <w:b/>
          <w:bCs/>
          <w:i/>
          <w:iCs/>
          <w:sz w:val="22"/>
          <w:szCs w:val="22"/>
        </w:rPr>
        <w:t xml:space="preserve"> </w:t>
      </w:r>
      <w:r w:rsidRPr="3E5D023F">
        <w:rPr>
          <w:rFonts w:ascii="Arial" w:hAnsi="Arial" w:cs="Arial"/>
          <w:i/>
          <w:iCs/>
          <w:sz w:val="22"/>
          <w:szCs w:val="22"/>
        </w:rPr>
        <w:t xml:space="preserve">in MW </w:t>
      </w:r>
      <w:r w:rsidR="008E4F22" w:rsidRPr="3E5D023F">
        <w:rPr>
          <w:rFonts w:ascii="Arial" w:hAnsi="Arial" w:cs="Arial"/>
          <w:i/>
          <w:iCs/>
          <w:sz w:val="22"/>
          <w:szCs w:val="22"/>
        </w:rPr>
        <w:t xml:space="preserve">liable for the </w:t>
      </w:r>
      <w:r w:rsidR="008E4F22" w:rsidRPr="3E5D023F">
        <w:rPr>
          <w:rFonts w:ascii="Arial" w:hAnsi="Arial" w:cs="Arial"/>
          <w:b/>
          <w:bCs/>
          <w:i/>
          <w:iCs/>
          <w:sz w:val="22"/>
          <w:szCs w:val="22"/>
        </w:rPr>
        <w:t>Wider Cancellation Charge</w:t>
      </w:r>
      <w:r w:rsidRPr="3E5D023F">
        <w:rPr>
          <w:rFonts w:ascii="Arial" w:hAnsi="Arial" w:cs="Arial"/>
          <w:i/>
          <w:iCs/>
          <w:sz w:val="22"/>
          <w:szCs w:val="22"/>
        </w:rPr>
        <w:t xml:space="preserve"> in the year in question and the total amount of generation</w:t>
      </w:r>
      <w:r w:rsidR="00F942EA" w:rsidRPr="3E5D023F">
        <w:rPr>
          <w:rFonts w:ascii="Arial" w:hAnsi="Arial" w:cs="Arial"/>
          <w:i/>
          <w:iCs/>
          <w:sz w:val="22"/>
          <w:szCs w:val="22"/>
        </w:rPr>
        <w:t xml:space="preserve"> </w:t>
      </w:r>
      <w:del w:id="370" w:author="Martin Cahill" w:date="2026-01-15T10:47:00Z" w16du:dateUtc="2026-01-15T10:47:00Z">
        <w:r w:rsidR="00F942EA" w:rsidRPr="3E5D023F" w:rsidDel="00B020B0">
          <w:rPr>
            <w:rFonts w:ascii="Arial" w:hAnsi="Arial" w:cs="Arial"/>
            <w:i/>
            <w:iCs/>
            <w:sz w:val="22"/>
            <w:szCs w:val="22"/>
          </w:rPr>
          <w:delText>and</w:delText>
        </w:r>
      </w:del>
      <w:ins w:id="371" w:author="Martin Cahill [NESO]" w:date="2025-10-31T16:02:00Z">
        <w:del w:id="372" w:author="Martin Cahill" w:date="2026-01-15T10:47:00Z" w16du:dateUtc="2026-01-15T10:47:00Z">
          <w:r w:rsidR="00517CDD" w:rsidRPr="3E5D023F" w:rsidDel="00B020B0">
            <w:rPr>
              <w:rFonts w:ascii="Arial" w:hAnsi="Arial" w:cs="Arial"/>
              <w:i/>
              <w:iCs/>
              <w:sz w:val="22"/>
              <w:szCs w:val="22"/>
            </w:rPr>
            <w:delText xml:space="preserve"> demand </w:delText>
          </w:r>
        </w:del>
        <w:r w:rsidR="00517CDD" w:rsidRPr="3E5D023F">
          <w:rPr>
            <w:rFonts w:ascii="Arial" w:hAnsi="Arial" w:cs="Arial"/>
            <w:i/>
            <w:iCs/>
            <w:sz w:val="22"/>
            <w:szCs w:val="22"/>
          </w:rPr>
          <w:t>and</w:t>
        </w:r>
      </w:ins>
      <w:r w:rsidR="00F942EA" w:rsidRPr="3E5D023F">
        <w:rPr>
          <w:rFonts w:ascii="Arial" w:hAnsi="Arial" w:cs="Arial"/>
          <w:i/>
          <w:iCs/>
          <w:sz w:val="22"/>
          <w:szCs w:val="22"/>
        </w:rPr>
        <w:t xml:space="preserve"> </w:t>
      </w:r>
      <w:r w:rsidR="00F942EA" w:rsidRPr="3E5D023F">
        <w:rPr>
          <w:rFonts w:ascii="Arial" w:hAnsi="Arial" w:cs="Arial"/>
          <w:b/>
          <w:bCs/>
          <w:i/>
          <w:iCs/>
          <w:sz w:val="22"/>
          <w:szCs w:val="22"/>
        </w:rPr>
        <w:t>Interconnector User Commitment Capacity</w:t>
      </w:r>
      <w:ins w:id="373" w:author="Martin Cahill" w:date="2026-01-15T10:47:00Z" w16du:dateUtc="2026-01-15T10:47:00Z">
        <w:r w:rsidR="00B020B0">
          <w:rPr>
            <w:rFonts w:ascii="Arial" w:hAnsi="Arial" w:cs="Arial"/>
            <w:b/>
            <w:bCs/>
            <w:i/>
            <w:iCs/>
            <w:sz w:val="22"/>
            <w:szCs w:val="22"/>
          </w:rPr>
          <w:t xml:space="preserve"> </w:t>
        </w:r>
        <w:r w:rsidR="00B020B0" w:rsidRPr="3E5D023F">
          <w:rPr>
            <w:rFonts w:ascii="Arial" w:hAnsi="Arial" w:cs="Arial"/>
            <w:i/>
            <w:iCs/>
            <w:sz w:val="22"/>
            <w:szCs w:val="22"/>
          </w:rPr>
          <w:t>and demand</w:t>
        </w:r>
      </w:ins>
      <w:r w:rsidRPr="3E5D023F">
        <w:rPr>
          <w:rFonts w:ascii="Arial" w:hAnsi="Arial" w:cs="Arial"/>
          <w:i/>
          <w:iCs/>
          <w:sz w:val="22"/>
          <w:szCs w:val="22"/>
        </w:rPr>
        <w:t xml:space="preserve"> in MW </w:t>
      </w:r>
      <w:r w:rsidR="002B3B64" w:rsidRPr="3E5D023F">
        <w:rPr>
          <w:rFonts w:ascii="Arial" w:hAnsi="Arial" w:cs="Arial"/>
          <w:i/>
          <w:iCs/>
          <w:sz w:val="22"/>
          <w:szCs w:val="22"/>
        </w:rPr>
        <w:t xml:space="preserve">which will become liable for the </w:t>
      </w:r>
      <w:r w:rsidR="002B3B64" w:rsidRPr="3E5D023F">
        <w:rPr>
          <w:rFonts w:ascii="Arial" w:hAnsi="Arial" w:cs="Arial"/>
          <w:b/>
          <w:bCs/>
          <w:i/>
          <w:iCs/>
          <w:sz w:val="22"/>
          <w:szCs w:val="22"/>
        </w:rPr>
        <w:t>Wider Cancellation Charge</w:t>
      </w:r>
      <w:r w:rsidR="002B3B64" w:rsidRPr="3E5D023F">
        <w:rPr>
          <w:rFonts w:ascii="Arial" w:hAnsi="Arial" w:cs="Arial"/>
          <w:i/>
          <w:iCs/>
          <w:sz w:val="22"/>
          <w:szCs w:val="22"/>
        </w:rPr>
        <w:t xml:space="preserve"> in the year in question </w:t>
      </w:r>
      <w:r w:rsidRPr="3E5D023F">
        <w:rPr>
          <w:rFonts w:ascii="Arial" w:hAnsi="Arial" w:cs="Arial"/>
          <w:i/>
          <w:iCs/>
          <w:sz w:val="22"/>
          <w:szCs w:val="22"/>
        </w:rPr>
        <w:t>a</w:t>
      </w:r>
      <w:r w:rsidR="002B3B64" w:rsidRPr="3E5D023F">
        <w:rPr>
          <w:rFonts w:ascii="Arial" w:hAnsi="Arial" w:cs="Arial"/>
          <w:i/>
          <w:iCs/>
          <w:sz w:val="22"/>
          <w:szCs w:val="22"/>
        </w:rPr>
        <w:t>nd</w:t>
      </w:r>
      <w:r w:rsidRPr="3E5D023F">
        <w:rPr>
          <w:rFonts w:ascii="Arial" w:hAnsi="Arial" w:cs="Arial"/>
          <w:i/>
          <w:iCs/>
          <w:sz w:val="22"/>
          <w:szCs w:val="22"/>
        </w:rPr>
        <w:t xml:space="preserve"> set out in the </w:t>
      </w:r>
      <w:r w:rsidR="00D80F1D" w:rsidRPr="3E5D023F">
        <w:rPr>
          <w:rFonts w:ascii="Arial" w:hAnsi="Arial" w:cs="Arial"/>
          <w:b/>
          <w:bCs/>
          <w:i/>
          <w:iCs/>
          <w:sz w:val="22"/>
          <w:szCs w:val="22"/>
        </w:rPr>
        <w:t xml:space="preserve">Annual </w:t>
      </w:r>
      <w:r w:rsidRPr="3E5D023F">
        <w:rPr>
          <w:rFonts w:ascii="Arial" w:hAnsi="Arial" w:cs="Arial"/>
          <w:b/>
          <w:bCs/>
          <w:i/>
          <w:iCs/>
          <w:sz w:val="22"/>
          <w:szCs w:val="22"/>
        </w:rPr>
        <w:t xml:space="preserve">Wider Cancellation </w:t>
      </w:r>
      <w:r w:rsidR="00C574DA" w:rsidRPr="3E5D023F">
        <w:rPr>
          <w:rFonts w:ascii="Arial" w:hAnsi="Arial" w:cs="Arial"/>
          <w:b/>
          <w:bCs/>
          <w:i/>
          <w:iCs/>
          <w:sz w:val="22"/>
          <w:szCs w:val="22"/>
        </w:rPr>
        <w:t>Charge</w:t>
      </w:r>
      <w:r w:rsidRPr="3E5D023F">
        <w:rPr>
          <w:rFonts w:ascii="Arial" w:hAnsi="Arial" w:cs="Arial"/>
          <w:b/>
          <w:bCs/>
          <w:i/>
          <w:iCs/>
          <w:sz w:val="22"/>
          <w:szCs w:val="22"/>
        </w:rPr>
        <w:t xml:space="preserve"> Statement</w:t>
      </w:r>
      <w:r w:rsidRPr="3E5D023F">
        <w:rPr>
          <w:rFonts w:ascii="Arial" w:hAnsi="Arial" w:cs="Arial"/>
          <w:i/>
          <w:iCs/>
          <w:sz w:val="22"/>
          <w:szCs w:val="22"/>
        </w:rPr>
        <w:t>.</w:t>
      </w:r>
    </w:p>
    <w:p w14:paraId="7CB9DEDE" w14:textId="77777777" w:rsidR="002B3B64" w:rsidRDefault="002B3B64" w:rsidP="005F6A76">
      <w:pPr>
        <w:spacing w:line="360" w:lineRule="auto"/>
        <w:ind w:left="720"/>
        <w:jc w:val="both"/>
        <w:rPr>
          <w:rFonts w:ascii="Arial" w:hAnsi="Arial" w:cs="Arial"/>
          <w:i/>
          <w:sz w:val="22"/>
          <w:szCs w:val="22"/>
        </w:rPr>
      </w:pPr>
    </w:p>
    <w:p w14:paraId="01A7EA41" w14:textId="77777777" w:rsidR="002B3B64" w:rsidRPr="002B3B64" w:rsidRDefault="002B3B64" w:rsidP="002B3B64">
      <w:pPr>
        <w:spacing w:line="360" w:lineRule="auto"/>
        <w:ind w:left="720"/>
        <w:jc w:val="both"/>
        <w:rPr>
          <w:rFonts w:ascii="Arial" w:hAnsi="Arial" w:cs="Arial"/>
          <w:i/>
          <w:sz w:val="22"/>
          <w:szCs w:val="22"/>
        </w:rPr>
      </w:pPr>
      <w:r w:rsidRPr="002B3B64">
        <w:rPr>
          <w:rFonts w:ascii="Arial" w:hAnsi="Arial" w:cs="Arial"/>
          <w:i/>
          <w:sz w:val="22"/>
          <w:szCs w:val="22"/>
        </w:rPr>
        <w:t xml:space="preserve">Where the </w:t>
      </w:r>
      <w:r w:rsidRPr="002B3B64">
        <w:rPr>
          <w:rFonts w:ascii="Arial" w:hAnsi="Arial" w:cs="Arial"/>
          <w:b/>
          <w:i/>
          <w:sz w:val="22"/>
          <w:szCs w:val="22"/>
        </w:rPr>
        <w:t>Cancellation Charge Profile</w:t>
      </w:r>
      <w:r w:rsidRPr="002B3B64">
        <w:rPr>
          <w:rFonts w:ascii="Arial" w:hAnsi="Arial" w:cs="Arial"/>
          <w:i/>
          <w:sz w:val="22"/>
          <w:szCs w:val="22"/>
        </w:rPr>
        <w:t xml:space="preserve"> is the profile derived in accordance w</w:t>
      </w:r>
      <w:r>
        <w:rPr>
          <w:rFonts w:ascii="Arial" w:hAnsi="Arial" w:cs="Arial"/>
          <w:i/>
          <w:sz w:val="22"/>
          <w:szCs w:val="22"/>
        </w:rPr>
        <w:t>ith the formula at Paragraph 3.</w:t>
      </w:r>
      <w:r w:rsidR="00C67A7E">
        <w:rPr>
          <w:rFonts w:ascii="Arial" w:hAnsi="Arial" w:cs="Arial"/>
          <w:i/>
          <w:sz w:val="22"/>
          <w:szCs w:val="22"/>
        </w:rPr>
        <w:t>10 or 3.11</w:t>
      </w:r>
      <w:r w:rsidR="00D03AD6">
        <w:rPr>
          <w:rFonts w:ascii="Arial" w:hAnsi="Arial" w:cs="Arial"/>
          <w:i/>
          <w:sz w:val="22"/>
          <w:szCs w:val="22"/>
        </w:rPr>
        <w:t>, as appropriate</w:t>
      </w:r>
      <w:r w:rsidRPr="002B3B64">
        <w:rPr>
          <w:rFonts w:ascii="Arial" w:hAnsi="Arial" w:cs="Arial"/>
          <w:i/>
          <w:sz w:val="22"/>
          <w:szCs w:val="22"/>
        </w:rPr>
        <w:t>.</w:t>
      </w:r>
    </w:p>
    <w:p w14:paraId="21D27FFB" w14:textId="77777777" w:rsidR="00512253" w:rsidRPr="00030187" w:rsidRDefault="00512253" w:rsidP="00512253">
      <w:pPr>
        <w:spacing w:line="360" w:lineRule="auto"/>
        <w:jc w:val="both"/>
        <w:rPr>
          <w:rFonts w:ascii="Arial" w:hAnsi="Arial" w:cs="Arial"/>
          <w:sz w:val="22"/>
          <w:szCs w:val="22"/>
        </w:rPr>
      </w:pPr>
    </w:p>
    <w:p w14:paraId="238474C9" w14:textId="0B2193B3" w:rsidR="003E7523" w:rsidRDefault="003E7523" w:rsidP="3E5D023F">
      <w:pPr>
        <w:spacing w:line="360" w:lineRule="auto"/>
        <w:ind w:left="720" w:hanging="720"/>
        <w:jc w:val="both"/>
        <w:rPr>
          <w:rFonts w:ascii="Arial" w:hAnsi="Arial" w:cs="Arial"/>
          <w:b/>
          <w:bCs/>
          <w:sz w:val="22"/>
          <w:szCs w:val="22"/>
        </w:rPr>
      </w:pPr>
      <w:r w:rsidRPr="3E5D023F">
        <w:rPr>
          <w:rFonts w:ascii="Arial" w:hAnsi="Arial" w:cs="Arial"/>
          <w:b/>
          <w:bCs/>
          <w:sz w:val="22"/>
          <w:szCs w:val="22"/>
        </w:rPr>
        <w:t>3.9</w:t>
      </w:r>
      <w:r>
        <w:tab/>
      </w:r>
      <w:r w:rsidRPr="3E5D023F">
        <w:rPr>
          <w:rFonts w:ascii="Arial" w:hAnsi="Arial" w:cs="Arial"/>
          <w:b/>
          <w:bCs/>
          <w:sz w:val="22"/>
          <w:szCs w:val="22"/>
        </w:rPr>
        <w:t>Where the Construction Agreement is terminated or Transmission Entry Capacity or Developer Capacity</w:t>
      </w:r>
      <w:r w:rsidR="00F942EA" w:rsidRPr="3E5D023F">
        <w:rPr>
          <w:rFonts w:ascii="Arial" w:hAnsi="Arial" w:cs="Arial"/>
          <w:b/>
          <w:bCs/>
          <w:sz w:val="22"/>
          <w:szCs w:val="22"/>
        </w:rPr>
        <w:t xml:space="preserve"> </w:t>
      </w:r>
      <w:del w:id="374" w:author="Martin Cahill" w:date="2026-01-15T10:48:00Z" w16du:dateUtc="2026-01-15T10:48:00Z">
        <w:r w:rsidR="00F942EA" w:rsidRPr="3E5D023F" w:rsidDel="00B7038B">
          <w:rPr>
            <w:rFonts w:ascii="Arial" w:hAnsi="Arial" w:cs="Arial"/>
            <w:sz w:val="22"/>
            <w:szCs w:val="22"/>
            <w:rPrChange w:id="375" w:author="Martin Cahill [NESO]" w:date="2025-10-17T17:00:00Z">
              <w:rPr>
                <w:rFonts w:ascii="Arial" w:hAnsi="Arial" w:cs="Arial"/>
                <w:b/>
                <w:bCs/>
                <w:sz w:val="22"/>
                <w:szCs w:val="22"/>
              </w:rPr>
            </w:rPrChange>
          </w:rPr>
          <w:delText>or</w:delText>
        </w:r>
      </w:del>
      <w:ins w:id="376" w:author="Martin Cahill [NESO]" w:date="2025-10-02T20:00:00Z">
        <w:del w:id="377" w:author="Martin Cahill" w:date="2026-01-15T10:48:00Z" w16du:dateUtc="2026-01-15T10:48:00Z">
          <w:r w:rsidR="006D32C4" w:rsidRPr="3E5D023F" w:rsidDel="00B7038B">
            <w:rPr>
              <w:rFonts w:ascii="Arial" w:hAnsi="Arial" w:cs="Arial"/>
              <w:b/>
              <w:bCs/>
              <w:sz w:val="22"/>
              <w:szCs w:val="22"/>
            </w:rPr>
            <w:delText xml:space="preserve"> </w:delText>
          </w:r>
        </w:del>
      </w:ins>
      <w:ins w:id="378" w:author="Martin Cahill [NESO]" w:date="2025-10-17T17:00:00Z">
        <w:del w:id="379" w:author="Martin Cahill" w:date="2026-01-15T10:48:00Z" w16du:dateUtc="2026-01-15T10:48:00Z">
          <w:r w:rsidR="00805FD0" w:rsidRPr="3E5D023F" w:rsidDel="00B7038B">
            <w:rPr>
              <w:rFonts w:ascii="Arial" w:hAnsi="Arial" w:cs="Arial"/>
              <w:b/>
              <w:bCs/>
              <w:sz w:val="22"/>
              <w:szCs w:val="22"/>
            </w:rPr>
            <w:delText>Demand Capacity</w:delText>
          </w:r>
          <w:r w:rsidR="00805FD0" w:rsidRPr="3E5D023F" w:rsidDel="00B7038B">
            <w:rPr>
              <w:rFonts w:ascii="Arial" w:hAnsi="Arial" w:cs="Arial"/>
              <w:sz w:val="22"/>
              <w:szCs w:val="22"/>
            </w:rPr>
            <w:delText xml:space="preserve"> </w:delText>
          </w:r>
        </w:del>
      </w:ins>
      <w:ins w:id="380" w:author="Martin Cahill [NESO]" w:date="2025-10-02T20:00:00Z">
        <w:r w:rsidR="006D32C4" w:rsidRPr="3E5D023F">
          <w:rPr>
            <w:rFonts w:ascii="Arial" w:hAnsi="Arial" w:cs="Arial"/>
            <w:sz w:val="22"/>
            <w:szCs w:val="22"/>
          </w:rPr>
          <w:t>or</w:t>
        </w:r>
      </w:ins>
      <w:r w:rsidR="00F942EA" w:rsidRPr="3E5D023F">
        <w:rPr>
          <w:rFonts w:ascii="Arial" w:hAnsi="Arial" w:cs="Arial"/>
          <w:sz w:val="22"/>
          <w:szCs w:val="22"/>
        </w:rPr>
        <w:t xml:space="preserve"> </w:t>
      </w:r>
      <w:r w:rsidR="00F942EA" w:rsidRPr="3E5D023F">
        <w:rPr>
          <w:rFonts w:ascii="Arial" w:hAnsi="Arial" w:cs="Arial"/>
          <w:b/>
          <w:bCs/>
          <w:sz w:val="22"/>
          <w:szCs w:val="22"/>
        </w:rPr>
        <w:t>Interconnector User Commitment Capacity</w:t>
      </w:r>
      <w:ins w:id="381" w:author="Martin Cahill" w:date="2026-01-15T10:48:00Z" w16du:dateUtc="2026-01-15T10:48:00Z">
        <w:r w:rsidR="00B7038B">
          <w:rPr>
            <w:rFonts w:ascii="Arial" w:hAnsi="Arial" w:cs="Arial"/>
            <w:b/>
            <w:bCs/>
            <w:sz w:val="22"/>
            <w:szCs w:val="22"/>
          </w:rPr>
          <w:t xml:space="preserve"> </w:t>
        </w:r>
        <w:r w:rsidR="00B7038B" w:rsidRPr="004556DF">
          <w:rPr>
            <w:rFonts w:ascii="Arial" w:hAnsi="Arial" w:cs="Arial"/>
            <w:sz w:val="22"/>
            <w:szCs w:val="22"/>
          </w:rPr>
          <w:t>or</w:t>
        </w:r>
        <w:r w:rsidR="00B7038B" w:rsidRPr="3E5D023F">
          <w:rPr>
            <w:rFonts w:ascii="Arial" w:hAnsi="Arial" w:cs="Arial"/>
            <w:b/>
            <w:bCs/>
            <w:sz w:val="22"/>
            <w:szCs w:val="22"/>
          </w:rPr>
          <w:t xml:space="preserve"> Demand Capacity</w:t>
        </w:r>
      </w:ins>
      <w:r w:rsidRPr="3E5D023F">
        <w:rPr>
          <w:rFonts w:ascii="Arial" w:hAnsi="Arial" w:cs="Arial"/>
          <w:b/>
          <w:bCs/>
          <w:sz w:val="22"/>
          <w:szCs w:val="22"/>
        </w:rPr>
        <w:t xml:space="preserve"> is reduced before the Trigger Date</w:t>
      </w:r>
    </w:p>
    <w:p w14:paraId="2B8115A1" w14:textId="77777777" w:rsidR="003E7523" w:rsidRDefault="003E7523" w:rsidP="00F3163B">
      <w:pPr>
        <w:spacing w:line="360" w:lineRule="auto"/>
        <w:ind w:left="720" w:hanging="720"/>
        <w:jc w:val="both"/>
        <w:rPr>
          <w:rFonts w:ascii="Arial" w:hAnsi="Arial" w:cs="Arial"/>
          <w:b/>
          <w:sz w:val="22"/>
          <w:szCs w:val="22"/>
        </w:rPr>
      </w:pPr>
    </w:p>
    <w:p w14:paraId="12279214" w14:textId="287994C1" w:rsidR="003E7523" w:rsidRPr="00030187" w:rsidRDefault="003E7523" w:rsidP="003E7523">
      <w:pPr>
        <w:spacing w:line="360" w:lineRule="auto"/>
        <w:ind w:left="720"/>
        <w:jc w:val="both"/>
        <w:rPr>
          <w:rFonts w:ascii="Arial" w:hAnsi="Arial" w:cs="Arial"/>
          <w:sz w:val="22"/>
          <w:szCs w:val="22"/>
        </w:rPr>
      </w:pPr>
      <w:r w:rsidRPr="3E5D023F">
        <w:rPr>
          <w:rFonts w:ascii="Arial" w:hAnsi="Arial" w:cs="Arial"/>
          <w:sz w:val="22"/>
          <w:szCs w:val="22"/>
        </w:rPr>
        <w:lastRenderedPageBreak/>
        <w:t xml:space="preserve">Should a </w:t>
      </w:r>
      <w:r w:rsidRPr="3E5D023F">
        <w:rPr>
          <w:rFonts w:ascii="Arial" w:hAnsi="Arial" w:cs="Arial"/>
          <w:b/>
          <w:bCs/>
          <w:sz w:val="22"/>
          <w:szCs w:val="22"/>
        </w:rPr>
        <w:t>Construction Agreement</w:t>
      </w:r>
      <w:r w:rsidRPr="3E5D023F">
        <w:rPr>
          <w:rFonts w:ascii="Arial" w:hAnsi="Arial" w:cs="Arial"/>
          <w:sz w:val="22"/>
          <w:szCs w:val="22"/>
        </w:rPr>
        <w:t xml:space="preserve"> be terminated, or </w:t>
      </w:r>
      <w:r w:rsidRPr="3E5D023F">
        <w:rPr>
          <w:rFonts w:ascii="Arial" w:hAnsi="Arial" w:cs="Arial"/>
          <w:b/>
          <w:bCs/>
          <w:sz w:val="22"/>
          <w:szCs w:val="22"/>
        </w:rPr>
        <w:t>Transmission Entry Capacity</w:t>
      </w:r>
      <w:r w:rsidRPr="3E5D023F">
        <w:rPr>
          <w:rFonts w:ascii="Arial" w:hAnsi="Arial" w:cs="Arial"/>
          <w:sz w:val="22"/>
          <w:szCs w:val="22"/>
        </w:rPr>
        <w:t xml:space="preserve"> be reduced or </w:t>
      </w:r>
      <w:r w:rsidRPr="3E5D023F">
        <w:rPr>
          <w:rFonts w:ascii="Arial" w:hAnsi="Arial" w:cs="Arial"/>
          <w:b/>
          <w:bCs/>
          <w:sz w:val="22"/>
          <w:szCs w:val="22"/>
        </w:rPr>
        <w:t>Developer Capacity</w:t>
      </w:r>
      <w:r w:rsidRPr="3E5D023F">
        <w:rPr>
          <w:rFonts w:ascii="Arial" w:hAnsi="Arial" w:cs="Arial"/>
          <w:sz w:val="22"/>
          <w:szCs w:val="22"/>
        </w:rPr>
        <w:t xml:space="preserve"> be reduced </w:t>
      </w:r>
      <w:del w:id="382" w:author="Martin Cahill" w:date="2026-01-15T10:48:00Z" w16du:dateUtc="2026-01-15T10:48:00Z">
        <w:r w:rsidR="00F942EA" w:rsidRPr="3E5D023F" w:rsidDel="00B7038B">
          <w:rPr>
            <w:rFonts w:ascii="Arial" w:hAnsi="Arial" w:cs="Arial"/>
            <w:sz w:val="22"/>
            <w:szCs w:val="22"/>
          </w:rPr>
          <w:delText>or</w:delText>
        </w:r>
      </w:del>
      <w:ins w:id="383" w:author="Martin Cahill [NESO]" w:date="2025-10-02T20:01:00Z">
        <w:del w:id="384" w:author="Martin Cahill" w:date="2026-01-15T10:48:00Z" w16du:dateUtc="2026-01-15T10:48:00Z">
          <w:r w:rsidR="00C62FB7" w:rsidRPr="3E5D023F" w:rsidDel="00B7038B">
            <w:rPr>
              <w:rFonts w:ascii="Arial" w:hAnsi="Arial" w:cs="Arial"/>
              <w:sz w:val="22"/>
              <w:szCs w:val="22"/>
            </w:rPr>
            <w:delText xml:space="preserve"> </w:delText>
          </w:r>
        </w:del>
      </w:ins>
      <w:ins w:id="385" w:author="Martin Cahill [NESO]" w:date="2025-10-17T17:00:00Z">
        <w:del w:id="386" w:author="Martin Cahill" w:date="2026-01-15T10:48:00Z" w16du:dateUtc="2026-01-15T10:48:00Z">
          <w:r w:rsidR="00805FD0" w:rsidRPr="3E5D023F" w:rsidDel="00B7038B">
            <w:rPr>
              <w:rFonts w:ascii="Arial" w:hAnsi="Arial" w:cs="Arial"/>
              <w:b/>
              <w:bCs/>
              <w:sz w:val="22"/>
              <w:szCs w:val="22"/>
            </w:rPr>
            <w:delText>Demand Capacity</w:delText>
          </w:r>
          <w:r w:rsidR="00805FD0" w:rsidRPr="3E5D023F" w:rsidDel="00B7038B">
            <w:rPr>
              <w:rFonts w:ascii="Arial" w:hAnsi="Arial" w:cs="Arial"/>
              <w:sz w:val="22"/>
              <w:szCs w:val="22"/>
            </w:rPr>
            <w:delText xml:space="preserve"> </w:delText>
          </w:r>
        </w:del>
      </w:ins>
      <w:ins w:id="387" w:author="Martin Cahill [NESO]" w:date="2025-10-02T20:01:00Z">
        <w:r w:rsidR="00C62FB7" w:rsidRPr="3E5D023F">
          <w:rPr>
            <w:rFonts w:ascii="Arial" w:hAnsi="Arial" w:cs="Arial"/>
            <w:sz w:val="22"/>
            <w:szCs w:val="22"/>
          </w:rPr>
          <w:t>or</w:t>
        </w:r>
      </w:ins>
      <w:r w:rsidR="00F942EA" w:rsidRPr="3E5D023F">
        <w:rPr>
          <w:rFonts w:ascii="Arial" w:hAnsi="Arial" w:cs="Arial"/>
          <w:sz w:val="22"/>
          <w:szCs w:val="22"/>
        </w:rPr>
        <w:t xml:space="preserve"> </w:t>
      </w:r>
      <w:r w:rsidR="00F942EA" w:rsidRPr="3E5D023F">
        <w:rPr>
          <w:rFonts w:ascii="Arial" w:hAnsi="Arial" w:cs="Arial"/>
          <w:b/>
          <w:bCs/>
          <w:sz w:val="22"/>
          <w:szCs w:val="22"/>
        </w:rPr>
        <w:t>Interconnector User Commitment Capacity</w:t>
      </w:r>
      <w:ins w:id="388" w:author="Martin Cahill" w:date="2026-01-15T10:48:00Z" w16du:dateUtc="2026-01-15T10:48:00Z">
        <w:r w:rsidR="00B7038B">
          <w:rPr>
            <w:rFonts w:ascii="Arial" w:hAnsi="Arial" w:cs="Arial"/>
            <w:b/>
            <w:bCs/>
            <w:sz w:val="22"/>
            <w:szCs w:val="22"/>
          </w:rPr>
          <w:t xml:space="preserve"> </w:t>
        </w:r>
        <w:r w:rsidR="00B7038B" w:rsidRPr="3E5D023F">
          <w:rPr>
            <w:rFonts w:ascii="Arial" w:hAnsi="Arial" w:cs="Arial"/>
            <w:sz w:val="22"/>
            <w:szCs w:val="22"/>
          </w:rPr>
          <w:t xml:space="preserve">or </w:t>
        </w:r>
        <w:r w:rsidR="00B7038B" w:rsidRPr="3E5D023F">
          <w:rPr>
            <w:rFonts w:ascii="Arial" w:hAnsi="Arial" w:cs="Arial"/>
            <w:b/>
            <w:bCs/>
            <w:sz w:val="22"/>
            <w:szCs w:val="22"/>
          </w:rPr>
          <w:t>Demand Capacity</w:t>
        </w:r>
      </w:ins>
      <w:r w:rsidR="00F942EA" w:rsidRPr="3E5D023F">
        <w:rPr>
          <w:rFonts w:ascii="Arial" w:hAnsi="Arial" w:cs="Arial"/>
          <w:b/>
          <w:bCs/>
          <w:sz w:val="22"/>
          <w:szCs w:val="22"/>
        </w:rPr>
        <w:t xml:space="preserve"> </w:t>
      </w:r>
      <w:r w:rsidR="00F942EA" w:rsidRPr="3E5D023F">
        <w:rPr>
          <w:rFonts w:ascii="Arial" w:hAnsi="Arial" w:cs="Arial"/>
          <w:sz w:val="22"/>
          <w:szCs w:val="22"/>
        </w:rPr>
        <w:t xml:space="preserve">be reduced </w:t>
      </w:r>
      <w:r w:rsidRPr="3E5D023F">
        <w:rPr>
          <w:rFonts w:ascii="Arial" w:hAnsi="Arial" w:cs="Arial"/>
          <w:sz w:val="22"/>
          <w:szCs w:val="22"/>
        </w:rPr>
        <w:t xml:space="preserve">before the </w:t>
      </w:r>
      <w:r w:rsidRPr="3E5D023F">
        <w:rPr>
          <w:rFonts w:ascii="Arial" w:hAnsi="Arial" w:cs="Arial"/>
          <w:b/>
          <w:bCs/>
          <w:sz w:val="22"/>
          <w:szCs w:val="22"/>
        </w:rPr>
        <w:t>Trigger Date</w:t>
      </w:r>
      <w:r w:rsidRPr="3E5D023F">
        <w:rPr>
          <w:rFonts w:ascii="Arial" w:hAnsi="Arial" w:cs="Arial"/>
          <w:sz w:val="22"/>
          <w:szCs w:val="22"/>
        </w:rPr>
        <w:t xml:space="preserve"> the </w:t>
      </w:r>
      <w:r w:rsidRPr="3E5D023F">
        <w:rPr>
          <w:rFonts w:ascii="Arial" w:hAnsi="Arial" w:cs="Arial"/>
          <w:b/>
          <w:bCs/>
          <w:sz w:val="22"/>
          <w:szCs w:val="22"/>
        </w:rPr>
        <w:t>Cancellation Charge</w:t>
      </w:r>
      <w:r w:rsidRPr="3E5D023F">
        <w:rPr>
          <w:rFonts w:ascii="Arial" w:hAnsi="Arial" w:cs="Arial"/>
          <w:sz w:val="22"/>
          <w:szCs w:val="22"/>
        </w:rPr>
        <w:t xml:space="preserve"> shall be calculated as follows: </w:t>
      </w:r>
    </w:p>
    <w:p w14:paraId="131BB72A" w14:textId="77777777" w:rsidR="003E7523" w:rsidRPr="00030187" w:rsidRDefault="003E7523" w:rsidP="003E7523">
      <w:pPr>
        <w:jc w:val="both"/>
        <w:rPr>
          <w:rFonts w:ascii="Arial" w:hAnsi="Arial" w:cs="Arial"/>
          <w:sz w:val="22"/>
          <w:szCs w:val="22"/>
        </w:rPr>
      </w:pPr>
    </w:p>
    <w:p w14:paraId="294E7055" w14:textId="77777777" w:rsidR="003E7523" w:rsidRDefault="003E7523" w:rsidP="003E7523">
      <w:pPr>
        <w:ind w:left="851"/>
        <w:rPr>
          <w:rFonts w:ascii="Arial" w:hAnsi="Arial" w:cs="Arial"/>
          <w:i/>
          <w:sz w:val="22"/>
          <w:szCs w:val="22"/>
        </w:rPr>
      </w:pPr>
      <w:r w:rsidRPr="00A53AA2">
        <w:rPr>
          <w:rFonts w:ascii="Arial" w:hAnsi="Arial" w:cs="Arial"/>
          <w:i/>
          <w:sz w:val="22"/>
          <w:szCs w:val="22"/>
          <w:lang w:eastAsia="en-US"/>
        </w:rPr>
        <w:t>Cancellation Charge</w:t>
      </w:r>
      <w:r w:rsidRPr="00A53AA2">
        <w:rPr>
          <w:rFonts w:ascii="Arial" w:hAnsi="Arial" w:cs="Arial"/>
          <w:i/>
          <w:sz w:val="22"/>
          <w:szCs w:val="22"/>
        </w:rPr>
        <w:t xml:space="preserve"> = </w:t>
      </w:r>
      <w:r>
        <w:rPr>
          <w:rFonts w:ascii="Arial" w:hAnsi="Arial" w:cs="Arial"/>
          <w:i/>
          <w:sz w:val="22"/>
          <w:szCs w:val="22"/>
        </w:rPr>
        <w:t>Either the Actual Attributable Works Charge or, where on the Fixed Attributable Works Cancellation Charge, a charge calculated as follows:</w:t>
      </w:r>
    </w:p>
    <w:p w14:paraId="41383333" w14:textId="77777777" w:rsidR="003E7523" w:rsidRDefault="003E7523" w:rsidP="003E7523">
      <w:pPr>
        <w:ind w:left="851"/>
        <w:rPr>
          <w:rFonts w:ascii="Arial" w:hAnsi="Arial" w:cs="Arial"/>
          <w:i/>
          <w:sz w:val="22"/>
          <w:szCs w:val="22"/>
        </w:rPr>
      </w:pPr>
    </w:p>
    <w:p w14:paraId="24110435" w14:textId="42970D88" w:rsidR="003E7523" w:rsidRPr="00A53AA2" w:rsidRDefault="003E7523" w:rsidP="3E5D023F">
      <w:pPr>
        <w:ind w:left="851"/>
        <w:rPr>
          <w:rFonts w:ascii="Arial" w:hAnsi="Arial" w:cs="Arial"/>
          <w:i/>
          <w:iCs/>
          <w:sz w:val="22"/>
          <w:szCs w:val="22"/>
          <w:vertAlign w:val="subscript"/>
        </w:rPr>
      </w:pPr>
      <w:r w:rsidRPr="3E5D023F">
        <w:rPr>
          <w:rFonts w:ascii="Arial" w:hAnsi="Arial" w:cs="Arial"/>
          <w:i/>
          <w:iCs/>
          <w:sz w:val="22"/>
          <w:szCs w:val="22"/>
        </w:rPr>
        <w:t>Reduction in Transmission Entry Capacity or</w:t>
      </w:r>
      <w:r w:rsidR="00735CA2" w:rsidRPr="3E5D023F">
        <w:rPr>
          <w:rFonts w:ascii="Arial" w:hAnsi="Arial" w:cs="Arial"/>
          <w:i/>
          <w:iCs/>
          <w:sz w:val="22"/>
          <w:szCs w:val="22"/>
        </w:rPr>
        <w:t xml:space="preserve"> Reduction in</w:t>
      </w:r>
      <w:r w:rsidRPr="3E5D023F">
        <w:rPr>
          <w:rFonts w:ascii="Arial" w:hAnsi="Arial" w:cs="Arial"/>
          <w:i/>
          <w:iCs/>
          <w:sz w:val="22"/>
          <w:szCs w:val="22"/>
        </w:rPr>
        <w:t xml:space="preserve"> Developer Capacity</w:t>
      </w:r>
      <w:r w:rsidR="00F942EA" w:rsidRPr="3E5D023F">
        <w:rPr>
          <w:rFonts w:ascii="Arial" w:hAnsi="Arial" w:cs="Arial"/>
          <w:i/>
          <w:iCs/>
          <w:sz w:val="22"/>
          <w:szCs w:val="22"/>
        </w:rPr>
        <w:t xml:space="preserve"> or </w:t>
      </w:r>
      <w:del w:id="389" w:author="Martin Cahill" w:date="2026-01-15T10:49:00Z" w16du:dateUtc="2026-01-15T10:49:00Z">
        <w:r w:rsidR="00F942EA" w:rsidRPr="3E5D023F" w:rsidDel="005D1C27">
          <w:rPr>
            <w:rFonts w:ascii="Arial" w:hAnsi="Arial" w:cs="Arial"/>
            <w:i/>
            <w:iCs/>
            <w:sz w:val="22"/>
            <w:szCs w:val="22"/>
          </w:rPr>
          <w:delText>Reduction in</w:delText>
        </w:r>
      </w:del>
      <w:ins w:id="390" w:author="Martin Cahill [NESO]" w:date="2025-10-02T20:01:00Z">
        <w:del w:id="391" w:author="Martin Cahill" w:date="2026-01-15T10:49:00Z" w16du:dateUtc="2026-01-15T10:49:00Z">
          <w:r w:rsidR="00C62FB7" w:rsidRPr="3E5D023F" w:rsidDel="005D1C27">
            <w:rPr>
              <w:rFonts w:ascii="Arial" w:hAnsi="Arial" w:cs="Arial"/>
              <w:i/>
              <w:iCs/>
              <w:sz w:val="22"/>
              <w:szCs w:val="22"/>
            </w:rPr>
            <w:delText xml:space="preserve"> </w:delText>
          </w:r>
        </w:del>
      </w:ins>
      <w:ins w:id="392" w:author="Martin Cahill [NESO]" w:date="2025-10-17T17:01:00Z">
        <w:del w:id="393" w:author="Martin Cahill" w:date="2026-01-15T10:49:00Z" w16du:dateUtc="2026-01-15T10:49:00Z">
          <w:r w:rsidR="00805FD0" w:rsidRPr="3E5D023F" w:rsidDel="005D1C27">
            <w:rPr>
              <w:rFonts w:ascii="Arial" w:hAnsi="Arial" w:cs="Arial"/>
              <w:sz w:val="22"/>
              <w:szCs w:val="22"/>
              <w:rPrChange w:id="394" w:author="Martin Cahill [NESO]" w:date="2025-10-17T17:01:00Z">
                <w:rPr>
                  <w:rFonts w:ascii="Arial" w:hAnsi="Arial" w:cs="Arial"/>
                  <w:b/>
                  <w:bCs/>
                  <w:sz w:val="22"/>
                  <w:szCs w:val="22"/>
                </w:rPr>
              </w:rPrChange>
            </w:rPr>
            <w:delText>Demand Capacity</w:delText>
          </w:r>
        </w:del>
      </w:ins>
      <w:ins w:id="395" w:author="Martin Cahill [NESO]" w:date="2025-10-02T20:01:00Z">
        <w:del w:id="396" w:author="Martin Cahill" w:date="2026-01-15T10:49:00Z" w16du:dateUtc="2026-01-15T10:49:00Z">
          <w:r w:rsidR="00C62FB7" w:rsidRPr="3E5D023F" w:rsidDel="005D1C27">
            <w:rPr>
              <w:rFonts w:ascii="Arial" w:hAnsi="Arial" w:cs="Arial"/>
              <w:i/>
              <w:iCs/>
              <w:sz w:val="22"/>
              <w:szCs w:val="22"/>
            </w:rPr>
            <w:delText xml:space="preserve"> or </w:delText>
          </w:r>
        </w:del>
        <w:r w:rsidR="00C62FB7" w:rsidRPr="3E5D023F">
          <w:rPr>
            <w:rFonts w:ascii="Arial" w:hAnsi="Arial" w:cs="Arial"/>
            <w:i/>
            <w:iCs/>
            <w:sz w:val="22"/>
            <w:szCs w:val="22"/>
          </w:rPr>
          <w:t>Reduction in</w:t>
        </w:r>
      </w:ins>
      <w:r w:rsidR="00F942EA" w:rsidRPr="3E5D023F">
        <w:rPr>
          <w:rFonts w:ascii="Arial" w:hAnsi="Arial" w:cs="Arial"/>
          <w:i/>
          <w:iCs/>
          <w:sz w:val="22"/>
          <w:szCs w:val="22"/>
        </w:rPr>
        <w:t xml:space="preserve"> Interconnector User Commitment Capacity</w:t>
      </w:r>
      <w:ins w:id="397" w:author="Martin Cahill" w:date="2026-01-15T10:49:00Z" w16du:dateUtc="2026-01-15T10:49:00Z">
        <w:r w:rsidR="005D1C27">
          <w:rPr>
            <w:rFonts w:ascii="Arial" w:hAnsi="Arial" w:cs="Arial"/>
            <w:i/>
            <w:iCs/>
            <w:sz w:val="22"/>
            <w:szCs w:val="22"/>
          </w:rPr>
          <w:t xml:space="preserve"> </w:t>
        </w:r>
        <w:r w:rsidR="005D1C27" w:rsidRPr="3E5D023F">
          <w:rPr>
            <w:rFonts w:ascii="Arial" w:hAnsi="Arial" w:cs="Arial"/>
            <w:i/>
            <w:iCs/>
            <w:sz w:val="22"/>
            <w:szCs w:val="22"/>
          </w:rPr>
          <w:t xml:space="preserve">Reduction in </w:t>
        </w:r>
        <w:r w:rsidR="005D1C27" w:rsidRPr="004556DF">
          <w:rPr>
            <w:rFonts w:ascii="Arial" w:hAnsi="Arial" w:cs="Arial"/>
            <w:sz w:val="22"/>
            <w:szCs w:val="22"/>
          </w:rPr>
          <w:t>Demand Capacity</w:t>
        </w:r>
      </w:ins>
      <w:r w:rsidRPr="3E5D023F">
        <w:rPr>
          <w:rFonts w:ascii="Arial" w:hAnsi="Arial" w:cs="Arial"/>
          <w:i/>
          <w:iCs/>
          <w:sz w:val="22"/>
          <w:szCs w:val="22"/>
        </w:rPr>
        <w:t xml:space="preserve"> x Pre Trigger Amount</w:t>
      </w:r>
      <w:r w:rsidRPr="3E5D023F">
        <w:rPr>
          <w:rFonts w:ascii="Arial" w:hAnsi="Arial" w:cs="Arial"/>
          <w:i/>
          <w:iCs/>
          <w:sz w:val="22"/>
          <w:szCs w:val="22"/>
          <w:vertAlign w:val="subscript"/>
          <w:lang w:val="sv-SE"/>
        </w:rPr>
        <w:t>t</w:t>
      </w:r>
    </w:p>
    <w:p w14:paraId="3BDB2ACA" w14:textId="77777777" w:rsidR="003E7523" w:rsidRPr="00A53AA2" w:rsidRDefault="003E7523" w:rsidP="003E7523">
      <w:pPr>
        <w:ind w:left="851"/>
        <w:rPr>
          <w:rFonts w:ascii="Arial" w:hAnsi="Arial" w:cs="Arial"/>
          <w:i/>
          <w:sz w:val="22"/>
          <w:szCs w:val="22"/>
        </w:rPr>
      </w:pPr>
    </w:p>
    <w:p w14:paraId="62055070" w14:textId="77777777" w:rsidR="003E7523" w:rsidRDefault="003E7523" w:rsidP="003E7523">
      <w:pPr>
        <w:ind w:left="851"/>
        <w:rPr>
          <w:rFonts w:ascii="Arial" w:hAnsi="Arial" w:cs="Arial"/>
          <w:i/>
          <w:sz w:val="22"/>
          <w:szCs w:val="22"/>
        </w:rPr>
      </w:pPr>
      <w:r w:rsidRPr="00A53AA2">
        <w:rPr>
          <w:rFonts w:ascii="Arial" w:hAnsi="Arial" w:cs="Arial"/>
          <w:i/>
          <w:sz w:val="22"/>
          <w:szCs w:val="22"/>
        </w:rPr>
        <w:t>Where:</w:t>
      </w:r>
    </w:p>
    <w:p w14:paraId="00EBB65A" w14:textId="77777777" w:rsidR="00D40116" w:rsidRDefault="00D40116" w:rsidP="003E7523">
      <w:pPr>
        <w:ind w:left="851"/>
        <w:rPr>
          <w:rFonts w:ascii="Arial" w:hAnsi="Arial" w:cs="Arial"/>
          <w:i/>
          <w:sz w:val="22"/>
          <w:szCs w:val="22"/>
        </w:rPr>
      </w:pPr>
    </w:p>
    <w:p w14:paraId="6DBF501E" w14:textId="23F9B8D2" w:rsidR="00D40116" w:rsidRPr="00D40116" w:rsidRDefault="00D40116" w:rsidP="3E5D023F">
      <w:pPr>
        <w:numPr>
          <w:ilvl w:val="0"/>
          <w:numId w:val="2"/>
        </w:numPr>
        <w:tabs>
          <w:tab w:val="clear" w:pos="1740"/>
          <w:tab w:val="num" w:pos="1276"/>
        </w:tabs>
        <w:ind w:left="1571" w:right="-874"/>
        <w:jc w:val="both"/>
        <w:rPr>
          <w:rFonts w:ascii="Arial" w:hAnsi="Arial" w:cs="Arial"/>
          <w:i/>
          <w:iCs/>
          <w:sz w:val="22"/>
          <w:szCs w:val="22"/>
        </w:rPr>
      </w:pPr>
      <w:r w:rsidRPr="3E5D023F">
        <w:rPr>
          <w:rFonts w:ascii="Arial" w:hAnsi="Arial" w:cs="Arial"/>
          <w:i/>
          <w:iCs/>
          <w:sz w:val="22"/>
          <w:szCs w:val="22"/>
        </w:rPr>
        <w:t>Transmission Entry Capacity /Developer</w:t>
      </w:r>
      <w:r w:rsidR="00D2086E" w:rsidRPr="3E5D023F">
        <w:rPr>
          <w:rFonts w:ascii="Arial" w:hAnsi="Arial" w:cs="Arial"/>
          <w:i/>
          <w:iCs/>
          <w:sz w:val="22"/>
          <w:szCs w:val="22"/>
        </w:rPr>
        <w:t xml:space="preserve"> Capacity</w:t>
      </w:r>
      <w:r w:rsidRPr="3E5D023F">
        <w:rPr>
          <w:rFonts w:ascii="Arial" w:hAnsi="Arial" w:cs="Arial"/>
          <w:i/>
          <w:iCs/>
          <w:sz w:val="22"/>
          <w:szCs w:val="22"/>
        </w:rPr>
        <w:t xml:space="preserve"> </w:t>
      </w:r>
      <w:r w:rsidR="00F942EA" w:rsidRPr="3E5D023F">
        <w:rPr>
          <w:rFonts w:ascii="Arial" w:hAnsi="Arial" w:cs="Arial"/>
          <w:i/>
          <w:iCs/>
          <w:sz w:val="22"/>
          <w:szCs w:val="22"/>
        </w:rPr>
        <w:t>/</w:t>
      </w:r>
      <w:ins w:id="398" w:author="Martin Cahill [NESO]" w:date="2025-10-17T17:01:00Z">
        <w:r w:rsidR="006635FE" w:rsidRPr="3E5D023F">
          <w:rPr>
            <w:rFonts w:ascii="Arial" w:hAnsi="Arial" w:cs="Arial"/>
            <w:b/>
            <w:bCs/>
            <w:sz w:val="22"/>
            <w:szCs w:val="22"/>
          </w:rPr>
          <w:t xml:space="preserve"> </w:t>
        </w:r>
        <w:del w:id="399" w:author="Martin Cahill" w:date="2026-01-15T10:50:00Z" w16du:dateUtc="2026-01-15T10:50:00Z">
          <w:r w:rsidR="006635FE" w:rsidRPr="3E5D023F" w:rsidDel="005D1C27">
            <w:rPr>
              <w:rFonts w:ascii="Arial" w:hAnsi="Arial" w:cs="Arial"/>
              <w:sz w:val="22"/>
              <w:szCs w:val="22"/>
              <w:rPrChange w:id="400" w:author="Martin Cahill [NESO]" w:date="2025-10-17T17:01:00Z">
                <w:rPr>
                  <w:rFonts w:ascii="Arial" w:hAnsi="Arial" w:cs="Arial"/>
                  <w:b/>
                  <w:bCs/>
                  <w:sz w:val="22"/>
                  <w:szCs w:val="22"/>
                </w:rPr>
              </w:rPrChange>
            </w:rPr>
            <w:delText>Demand Capacity</w:delText>
          </w:r>
          <w:r w:rsidR="006635FE" w:rsidRPr="3E5D023F" w:rsidDel="005D1C27">
            <w:rPr>
              <w:rFonts w:ascii="Arial" w:hAnsi="Arial" w:cs="Arial"/>
              <w:i/>
              <w:iCs/>
              <w:sz w:val="22"/>
              <w:szCs w:val="22"/>
            </w:rPr>
            <w:delText xml:space="preserve"> </w:delText>
          </w:r>
        </w:del>
      </w:ins>
      <w:ins w:id="401" w:author="Martin Cahill [NESO]" w:date="2025-10-02T20:01:00Z">
        <w:del w:id="402" w:author="Martin Cahill" w:date="2026-01-15T10:50:00Z" w16du:dateUtc="2026-01-15T10:50:00Z">
          <w:r w:rsidR="00C62FB7" w:rsidRPr="3E5D023F" w:rsidDel="005D1C27">
            <w:rPr>
              <w:rFonts w:ascii="Arial" w:hAnsi="Arial" w:cs="Arial"/>
              <w:i/>
              <w:iCs/>
              <w:sz w:val="22"/>
              <w:szCs w:val="22"/>
            </w:rPr>
            <w:delText xml:space="preserve">/ </w:delText>
          </w:r>
        </w:del>
      </w:ins>
      <w:r w:rsidR="00F942EA" w:rsidRPr="3E5D023F">
        <w:rPr>
          <w:rFonts w:ascii="Arial" w:hAnsi="Arial" w:cs="Arial"/>
          <w:i/>
          <w:iCs/>
          <w:sz w:val="22"/>
          <w:szCs w:val="22"/>
        </w:rPr>
        <w:t>Interconnector User Commitment Capacity</w:t>
      </w:r>
      <w:ins w:id="403" w:author="Martin Cahill" w:date="2026-01-15T10:50:00Z" w16du:dateUtc="2026-01-15T10:50:00Z">
        <w:r w:rsidR="005D1C27">
          <w:rPr>
            <w:rFonts w:ascii="Arial" w:hAnsi="Arial" w:cs="Arial"/>
            <w:i/>
            <w:iCs/>
            <w:sz w:val="22"/>
            <w:szCs w:val="22"/>
          </w:rPr>
          <w:t xml:space="preserve"> </w:t>
        </w:r>
        <w:proofErr w:type="gramStart"/>
        <w:r w:rsidR="005D1C27">
          <w:rPr>
            <w:rFonts w:ascii="Arial" w:hAnsi="Arial" w:cs="Arial"/>
            <w:i/>
            <w:iCs/>
            <w:sz w:val="22"/>
            <w:szCs w:val="22"/>
          </w:rPr>
          <w:t xml:space="preserve">/ </w:t>
        </w:r>
      </w:ins>
      <w:r w:rsidR="00F942EA" w:rsidRPr="3E5D023F">
        <w:rPr>
          <w:rFonts w:ascii="Arial" w:hAnsi="Arial" w:cs="Arial"/>
          <w:i/>
          <w:iCs/>
          <w:sz w:val="22"/>
          <w:szCs w:val="22"/>
        </w:rPr>
        <w:t xml:space="preserve"> </w:t>
      </w:r>
      <w:ins w:id="404" w:author="Martin Cahill" w:date="2026-01-15T10:50:00Z" w16du:dateUtc="2026-01-15T10:50:00Z">
        <w:r w:rsidR="005D1C27" w:rsidRPr="004556DF">
          <w:rPr>
            <w:rFonts w:ascii="Arial" w:hAnsi="Arial" w:cs="Arial"/>
            <w:sz w:val="22"/>
            <w:szCs w:val="22"/>
          </w:rPr>
          <w:t>Demand</w:t>
        </w:r>
        <w:proofErr w:type="gramEnd"/>
        <w:r w:rsidR="005D1C27" w:rsidRPr="004556DF">
          <w:rPr>
            <w:rFonts w:ascii="Arial" w:hAnsi="Arial" w:cs="Arial"/>
            <w:sz w:val="22"/>
            <w:szCs w:val="22"/>
          </w:rPr>
          <w:t xml:space="preserve"> Capacity</w:t>
        </w:r>
      </w:ins>
      <w:r w:rsidRPr="3E5D023F">
        <w:rPr>
          <w:rFonts w:ascii="Arial" w:hAnsi="Arial" w:cs="Arial"/>
          <w:i/>
          <w:iCs/>
          <w:sz w:val="22"/>
          <w:szCs w:val="22"/>
        </w:rPr>
        <w:t xml:space="preserve"> expressed in MW.</w:t>
      </w:r>
    </w:p>
    <w:p w14:paraId="5F717C4B" w14:textId="4D58DEB9" w:rsidR="00D40116" w:rsidRPr="00D40116" w:rsidRDefault="00D40116" w:rsidP="3E5D023F">
      <w:pPr>
        <w:numPr>
          <w:ilvl w:val="0"/>
          <w:numId w:val="2"/>
        </w:numPr>
        <w:tabs>
          <w:tab w:val="clear" w:pos="1740"/>
          <w:tab w:val="num" w:pos="1276"/>
        </w:tabs>
        <w:ind w:left="1571" w:right="-874"/>
        <w:jc w:val="both"/>
        <w:rPr>
          <w:rFonts w:ascii="Arial" w:hAnsi="Arial" w:cs="Arial"/>
          <w:i/>
          <w:iCs/>
          <w:sz w:val="22"/>
          <w:szCs w:val="22"/>
        </w:rPr>
      </w:pPr>
      <w:r w:rsidRPr="3E5D023F">
        <w:rPr>
          <w:rFonts w:ascii="Arial" w:hAnsi="Arial" w:cs="Arial"/>
          <w:i/>
          <w:iCs/>
          <w:sz w:val="22"/>
          <w:szCs w:val="22"/>
        </w:rPr>
        <w:t>T</w:t>
      </w:r>
      <w:r w:rsidRPr="3E5D023F">
        <w:rPr>
          <w:rFonts w:ascii="Arial" w:hAnsi="Arial" w:cs="Arial"/>
          <w:i/>
          <w:iCs/>
          <w:sz w:val="22"/>
          <w:szCs w:val="22"/>
          <w:lang w:val="sv-SE"/>
        </w:rPr>
        <w:t xml:space="preserve">ermination of Construction Agreement equates to a reduction in </w:t>
      </w:r>
      <w:r w:rsidRPr="3E5D023F">
        <w:rPr>
          <w:rFonts w:ascii="Arial" w:hAnsi="Arial" w:cs="Arial"/>
          <w:i/>
          <w:iCs/>
          <w:sz w:val="22"/>
          <w:szCs w:val="22"/>
        </w:rPr>
        <w:t>Transmission Entry Capacity</w:t>
      </w:r>
      <w:r w:rsidRPr="3E5D023F">
        <w:rPr>
          <w:rFonts w:ascii="Arial" w:hAnsi="Arial" w:cs="Arial"/>
          <w:i/>
          <w:iCs/>
          <w:sz w:val="22"/>
          <w:szCs w:val="22"/>
          <w:lang w:val="sv-SE"/>
        </w:rPr>
        <w:t xml:space="preserve"> or Developer Capacity</w:t>
      </w:r>
      <w:r w:rsidR="00BA7809" w:rsidRPr="3E5D023F">
        <w:rPr>
          <w:rFonts w:ascii="Arial" w:hAnsi="Arial" w:cs="Arial"/>
          <w:i/>
          <w:iCs/>
          <w:sz w:val="22"/>
          <w:szCs w:val="22"/>
          <w:lang w:val="sv-SE"/>
        </w:rPr>
        <w:t xml:space="preserve"> </w:t>
      </w:r>
      <w:del w:id="405" w:author="Martin Cahill" w:date="2026-01-15T10:50:00Z" w16du:dateUtc="2026-01-15T10:50:00Z">
        <w:r w:rsidR="00BA7809" w:rsidRPr="3E5D023F" w:rsidDel="005D1C27">
          <w:rPr>
            <w:rFonts w:ascii="Arial" w:hAnsi="Arial" w:cs="Arial"/>
            <w:i/>
            <w:iCs/>
            <w:sz w:val="22"/>
            <w:szCs w:val="22"/>
            <w:lang w:val="sv-SE"/>
          </w:rPr>
          <w:delText>or</w:delText>
        </w:r>
      </w:del>
      <w:ins w:id="406" w:author="Martin Cahill [NESO]" w:date="2025-10-02T20:02:00Z">
        <w:del w:id="407" w:author="Martin Cahill" w:date="2026-01-15T10:50:00Z" w16du:dateUtc="2026-01-15T10:50:00Z">
          <w:r w:rsidR="00C62FB7" w:rsidRPr="3E5D023F" w:rsidDel="005D1C27">
            <w:rPr>
              <w:rFonts w:ascii="Arial" w:hAnsi="Arial" w:cs="Arial"/>
              <w:i/>
              <w:iCs/>
              <w:sz w:val="22"/>
              <w:szCs w:val="22"/>
              <w:lang w:val="sv-SE"/>
            </w:rPr>
            <w:delText xml:space="preserve"> </w:delText>
          </w:r>
        </w:del>
      </w:ins>
      <w:ins w:id="408" w:author="Martin Cahill [NESO]" w:date="2025-10-17T17:01:00Z">
        <w:del w:id="409" w:author="Martin Cahill" w:date="2026-01-15T10:50:00Z" w16du:dateUtc="2026-01-15T10:50:00Z">
          <w:r w:rsidR="006635FE" w:rsidRPr="3E5D023F" w:rsidDel="005D1C27">
            <w:rPr>
              <w:rFonts w:ascii="Arial" w:hAnsi="Arial" w:cs="Arial"/>
              <w:sz w:val="22"/>
              <w:szCs w:val="22"/>
              <w:rPrChange w:id="410" w:author="Martin Cahill [NESO]" w:date="2025-10-17T17:01:00Z">
                <w:rPr>
                  <w:rFonts w:ascii="Arial" w:hAnsi="Arial" w:cs="Arial"/>
                  <w:b/>
                  <w:bCs/>
                  <w:sz w:val="22"/>
                  <w:szCs w:val="22"/>
                </w:rPr>
              </w:rPrChange>
            </w:rPr>
            <w:delText>Demand Capacity</w:delText>
          </w:r>
        </w:del>
      </w:ins>
      <w:ins w:id="411" w:author="Martin Cahill [NESO]" w:date="2025-10-02T20:02:00Z">
        <w:del w:id="412" w:author="Martin Cahill" w:date="2026-01-15T10:50:00Z" w16du:dateUtc="2026-01-15T10:50:00Z">
          <w:r w:rsidR="00C62FB7" w:rsidRPr="3E5D023F" w:rsidDel="005D1C27">
            <w:rPr>
              <w:rFonts w:ascii="Arial" w:hAnsi="Arial" w:cs="Arial"/>
              <w:i/>
              <w:iCs/>
              <w:sz w:val="22"/>
              <w:szCs w:val="22"/>
              <w:lang w:val="sv-SE"/>
            </w:rPr>
            <w:delText xml:space="preserve"> </w:delText>
          </w:r>
        </w:del>
        <w:r w:rsidR="00C62FB7" w:rsidRPr="3E5D023F">
          <w:rPr>
            <w:rFonts w:ascii="Arial" w:hAnsi="Arial" w:cs="Arial"/>
            <w:i/>
            <w:iCs/>
            <w:sz w:val="22"/>
            <w:szCs w:val="22"/>
            <w:lang w:val="sv-SE"/>
          </w:rPr>
          <w:t>or</w:t>
        </w:r>
      </w:ins>
      <w:r w:rsidR="00BA7809" w:rsidRPr="3E5D023F">
        <w:rPr>
          <w:rFonts w:ascii="Arial" w:hAnsi="Arial" w:cs="Arial"/>
          <w:i/>
          <w:iCs/>
          <w:sz w:val="22"/>
          <w:szCs w:val="22"/>
          <w:lang w:val="sv-SE"/>
        </w:rPr>
        <w:t xml:space="preserve"> Interconnector User Commitment Capacity</w:t>
      </w:r>
      <w:ins w:id="413" w:author="Martin Cahill" w:date="2026-01-15T10:50:00Z" w16du:dateUtc="2026-01-15T10:50:00Z">
        <w:r w:rsidR="005D1C27">
          <w:rPr>
            <w:rFonts w:ascii="Arial" w:hAnsi="Arial" w:cs="Arial"/>
            <w:i/>
            <w:iCs/>
            <w:sz w:val="22"/>
            <w:szCs w:val="22"/>
            <w:lang w:val="sv-SE"/>
          </w:rPr>
          <w:t xml:space="preserve"> </w:t>
        </w:r>
        <w:r w:rsidR="005D1C27" w:rsidRPr="3E5D023F">
          <w:rPr>
            <w:rFonts w:ascii="Arial" w:hAnsi="Arial" w:cs="Arial"/>
            <w:i/>
            <w:iCs/>
            <w:sz w:val="22"/>
            <w:szCs w:val="22"/>
            <w:lang w:val="sv-SE"/>
          </w:rPr>
          <w:t xml:space="preserve">or </w:t>
        </w:r>
        <w:r w:rsidR="005D1C27" w:rsidRPr="004556DF">
          <w:rPr>
            <w:rFonts w:ascii="Arial" w:hAnsi="Arial" w:cs="Arial"/>
            <w:sz w:val="22"/>
            <w:szCs w:val="22"/>
          </w:rPr>
          <w:t>Demand Capacity</w:t>
        </w:r>
      </w:ins>
      <w:r w:rsidRPr="3E5D023F">
        <w:rPr>
          <w:rFonts w:ascii="Arial" w:hAnsi="Arial" w:cs="Arial"/>
          <w:i/>
          <w:iCs/>
          <w:sz w:val="22"/>
          <w:szCs w:val="22"/>
          <w:lang w:val="sv-SE"/>
        </w:rPr>
        <w:t xml:space="preserve"> to zero</w:t>
      </w:r>
    </w:p>
    <w:p w14:paraId="1FBA361F" w14:textId="77777777" w:rsidR="00D40116" w:rsidRPr="00D40116" w:rsidRDefault="00D40116" w:rsidP="00D40116">
      <w:pPr>
        <w:numPr>
          <w:ilvl w:val="0"/>
          <w:numId w:val="2"/>
        </w:numPr>
        <w:tabs>
          <w:tab w:val="clear" w:pos="1740"/>
          <w:tab w:val="num" w:pos="1276"/>
        </w:tabs>
        <w:ind w:left="1276" w:right="-874" w:hanging="368"/>
        <w:jc w:val="both"/>
        <w:rPr>
          <w:rFonts w:ascii="Arial" w:hAnsi="Arial" w:cs="Arial"/>
          <w:i/>
          <w:sz w:val="22"/>
          <w:szCs w:val="22"/>
        </w:rPr>
      </w:pPr>
      <w:r w:rsidRPr="00D40116">
        <w:rPr>
          <w:rFonts w:ascii="Arial" w:hAnsi="Arial" w:cs="Arial"/>
          <w:i/>
          <w:sz w:val="22"/>
          <w:szCs w:val="22"/>
        </w:rPr>
        <w:t xml:space="preserve">Pre Trigger </w:t>
      </w:r>
      <w:proofErr w:type="spellStart"/>
      <w:r w:rsidRPr="00D40116">
        <w:rPr>
          <w:rFonts w:ascii="Arial" w:hAnsi="Arial" w:cs="Arial"/>
          <w:i/>
          <w:sz w:val="22"/>
          <w:szCs w:val="22"/>
        </w:rPr>
        <w:t>Amount</w:t>
      </w:r>
      <w:r w:rsidRPr="00D40116">
        <w:rPr>
          <w:rFonts w:ascii="Arial" w:hAnsi="Arial" w:cs="Arial"/>
          <w:i/>
          <w:sz w:val="22"/>
          <w:szCs w:val="22"/>
          <w:vertAlign w:val="subscript"/>
        </w:rPr>
        <w:t>t</w:t>
      </w:r>
      <w:proofErr w:type="spellEnd"/>
      <w:r w:rsidRPr="00D40116">
        <w:rPr>
          <w:rFonts w:ascii="Arial" w:hAnsi="Arial" w:cs="Arial"/>
          <w:i/>
          <w:sz w:val="22"/>
          <w:szCs w:val="22"/>
        </w:rPr>
        <w:t xml:space="preserve"> which varies according to the number of Financial Years from the date of the Construction Agreement to the Trigger Date:  </w:t>
      </w:r>
    </w:p>
    <w:p w14:paraId="45BAF3D1" w14:textId="77777777" w:rsidR="00D40116" w:rsidRPr="00D40116" w:rsidRDefault="00D40116" w:rsidP="00D40116">
      <w:pPr>
        <w:numPr>
          <w:ilvl w:val="1"/>
          <w:numId w:val="2"/>
        </w:numPr>
        <w:tabs>
          <w:tab w:val="clear" w:pos="2823"/>
          <w:tab w:val="num" w:pos="1701"/>
        </w:tabs>
        <w:ind w:left="1701" w:right="-874" w:hanging="425"/>
        <w:jc w:val="both"/>
        <w:rPr>
          <w:rFonts w:ascii="Arial" w:hAnsi="Arial" w:cs="Arial"/>
          <w:i/>
          <w:sz w:val="22"/>
          <w:szCs w:val="22"/>
        </w:rPr>
      </w:pPr>
      <w:r w:rsidRPr="00D40116">
        <w:rPr>
          <w:rFonts w:ascii="Arial" w:hAnsi="Arial" w:cs="Arial"/>
          <w:i/>
          <w:sz w:val="22"/>
          <w:szCs w:val="22"/>
        </w:rPr>
        <w:t xml:space="preserve">up to the end of the first Financial Year (i.e. t =1), the lower of either (a) Pre Trigger </w:t>
      </w:r>
      <w:proofErr w:type="spellStart"/>
      <w:r w:rsidRPr="00D40116">
        <w:rPr>
          <w:rFonts w:ascii="Arial" w:hAnsi="Arial" w:cs="Arial"/>
          <w:i/>
          <w:sz w:val="22"/>
          <w:szCs w:val="22"/>
        </w:rPr>
        <w:t>Amount</w:t>
      </w:r>
      <w:r w:rsidRPr="00D40116">
        <w:rPr>
          <w:rFonts w:ascii="Arial" w:hAnsi="Arial" w:cs="Arial"/>
          <w:i/>
          <w:sz w:val="22"/>
          <w:szCs w:val="22"/>
          <w:vertAlign w:val="subscript"/>
        </w:rPr>
        <w:t>t</w:t>
      </w:r>
      <w:proofErr w:type="spellEnd"/>
      <w:r w:rsidRPr="00D40116">
        <w:rPr>
          <w:rFonts w:ascii="Arial" w:hAnsi="Arial" w:cs="Arial"/>
          <w:i/>
          <w:sz w:val="22"/>
          <w:szCs w:val="22"/>
        </w:rPr>
        <w:t xml:space="preserve"> = (£1000/MW) or (b) </w:t>
      </w:r>
      <w:r w:rsidRPr="00D40116">
        <w:rPr>
          <w:rFonts w:ascii="Arial" w:hAnsi="Arial" w:cs="Arial"/>
          <w:i/>
          <w:sz w:val="22"/>
          <w:szCs w:val="22"/>
          <w:lang w:val="sv-SE"/>
        </w:rPr>
        <w:t xml:space="preserve">a sum equivalent to the Cancellation Charge (and if not known an estimate of this) </w:t>
      </w:r>
      <w:r w:rsidRPr="00D40116">
        <w:rPr>
          <w:rFonts w:ascii="Arial" w:hAnsi="Arial" w:cs="Arial"/>
          <w:i/>
          <w:sz w:val="22"/>
          <w:szCs w:val="22"/>
        </w:rPr>
        <w:t>which would apply in the Financial Year which is 3 Financial Years prior to the Financial Year in which the Charging Date occurs.</w:t>
      </w:r>
    </w:p>
    <w:p w14:paraId="30286761" w14:textId="77777777" w:rsidR="00D40116" w:rsidRPr="00D40116" w:rsidRDefault="00D40116" w:rsidP="00D40116">
      <w:pPr>
        <w:numPr>
          <w:ilvl w:val="1"/>
          <w:numId w:val="2"/>
        </w:numPr>
        <w:tabs>
          <w:tab w:val="clear" w:pos="2823"/>
          <w:tab w:val="num" w:pos="1701"/>
        </w:tabs>
        <w:ind w:left="1701" w:right="-874" w:hanging="425"/>
        <w:jc w:val="both"/>
        <w:rPr>
          <w:rFonts w:ascii="Arial" w:hAnsi="Arial" w:cs="Arial"/>
          <w:i/>
          <w:sz w:val="22"/>
          <w:szCs w:val="22"/>
          <w:lang w:val="sv-SE"/>
        </w:rPr>
      </w:pPr>
      <w:r w:rsidRPr="00D40116">
        <w:rPr>
          <w:rFonts w:ascii="Arial" w:hAnsi="Arial" w:cs="Arial"/>
          <w:i/>
          <w:sz w:val="22"/>
          <w:szCs w:val="22"/>
          <w:lang w:val="sv-SE"/>
        </w:rPr>
        <w:t xml:space="preserve">Where t = 2, the lower of either (a) </w:t>
      </w:r>
      <w:r w:rsidRPr="00D40116">
        <w:rPr>
          <w:rFonts w:ascii="Arial" w:hAnsi="Arial" w:cs="Arial"/>
          <w:i/>
          <w:sz w:val="22"/>
          <w:szCs w:val="22"/>
        </w:rPr>
        <w:t>Pre Trigger Amount</w:t>
      </w:r>
      <w:r w:rsidRPr="00D40116">
        <w:rPr>
          <w:rFonts w:ascii="Arial" w:hAnsi="Arial" w:cs="Arial"/>
          <w:i/>
          <w:sz w:val="22"/>
          <w:szCs w:val="22"/>
          <w:vertAlign w:val="subscript"/>
          <w:lang w:val="sv-SE"/>
        </w:rPr>
        <w:t>t</w:t>
      </w:r>
      <w:r w:rsidRPr="00D40116">
        <w:rPr>
          <w:rFonts w:ascii="Arial" w:hAnsi="Arial" w:cs="Arial"/>
          <w:i/>
          <w:sz w:val="22"/>
          <w:szCs w:val="22"/>
          <w:lang w:val="sv-SE"/>
        </w:rPr>
        <w:t xml:space="preserve"> = (£2000/MW) or </w:t>
      </w:r>
      <w:r w:rsidRPr="00D40116">
        <w:rPr>
          <w:rFonts w:ascii="Arial" w:hAnsi="Arial" w:cs="Arial"/>
          <w:i/>
          <w:sz w:val="22"/>
          <w:szCs w:val="22"/>
        </w:rPr>
        <w:t xml:space="preserve">(b) </w:t>
      </w:r>
      <w:r w:rsidRPr="00D40116">
        <w:rPr>
          <w:rFonts w:ascii="Arial" w:hAnsi="Arial" w:cs="Arial"/>
          <w:i/>
          <w:sz w:val="22"/>
          <w:szCs w:val="22"/>
          <w:lang w:val="sv-SE"/>
        </w:rPr>
        <w:t xml:space="preserve">a sum equivalent to the Cancellation Charge (and if not known an estimate of this) </w:t>
      </w:r>
      <w:r w:rsidRPr="00D40116">
        <w:rPr>
          <w:rFonts w:ascii="Arial" w:hAnsi="Arial" w:cs="Arial"/>
          <w:i/>
          <w:sz w:val="22"/>
          <w:szCs w:val="22"/>
        </w:rPr>
        <w:t>which would apply in the Financial Year which is 3 Financial Years prior to the Financial Year in which the Charging Date occurs.</w:t>
      </w:r>
      <w:r w:rsidRPr="00D40116">
        <w:rPr>
          <w:rFonts w:ascii="Arial" w:hAnsi="Arial" w:cs="Arial"/>
          <w:i/>
          <w:sz w:val="22"/>
          <w:szCs w:val="22"/>
          <w:lang w:val="sv-SE"/>
        </w:rPr>
        <w:t xml:space="preserve"> </w:t>
      </w:r>
    </w:p>
    <w:p w14:paraId="1912AE89" w14:textId="77777777" w:rsidR="00D40116" w:rsidRPr="00D40116" w:rsidRDefault="00D40116" w:rsidP="00D40116">
      <w:pPr>
        <w:numPr>
          <w:ilvl w:val="1"/>
          <w:numId w:val="2"/>
        </w:numPr>
        <w:tabs>
          <w:tab w:val="clear" w:pos="2823"/>
          <w:tab w:val="num" w:pos="1701"/>
        </w:tabs>
        <w:ind w:left="1701" w:right="-874" w:hanging="425"/>
        <w:jc w:val="both"/>
        <w:rPr>
          <w:rFonts w:ascii="Arial" w:hAnsi="Arial" w:cs="Arial"/>
          <w:i/>
          <w:sz w:val="22"/>
          <w:szCs w:val="22"/>
          <w:lang w:val="sv-SE"/>
        </w:rPr>
      </w:pPr>
      <w:r w:rsidRPr="00D40116">
        <w:rPr>
          <w:rFonts w:ascii="Arial" w:hAnsi="Arial" w:cs="Arial"/>
          <w:i/>
          <w:sz w:val="22"/>
          <w:szCs w:val="22"/>
          <w:lang w:val="sv-SE"/>
        </w:rPr>
        <w:t xml:space="preserve">Where t ≥ 3 up to Trigger Date,the lower of either (a) </w:t>
      </w:r>
      <w:r w:rsidRPr="00D40116">
        <w:rPr>
          <w:rFonts w:ascii="Arial" w:hAnsi="Arial" w:cs="Arial"/>
          <w:i/>
          <w:sz w:val="22"/>
          <w:szCs w:val="22"/>
        </w:rPr>
        <w:t>Pre Trigger Amount</w:t>
      </w:r>
      <w:r w:rsidRPr="00D40116">
        <w:rPr>
          <w:rFonts w:ascii="Arial" w:hAnsi="Arial" w:cs="Arial"/>
          <w:i/>
          <w:sz w:val="22"/>
          <w:szCs w:val="22"/>
          <w:vertAlign w:val="subscript"/>
          <w:lang w:val="sv-SE"/>
        </w:rPr>
        <w:t>t</w:t>
      </w:r>
      <w:r w:rsidRPr="00D40116">
        <w:rPr>
          <w:rFonts w:ascii="Arial" w:hAnsi="Arial" w:cs="Arial"/>
          <w:i/>
          <w:sz w:val="22"/>
          <w:szCs w:val="22"/>
          <w:lang w:val="sv-SE"/>
        </w:rPr>
        <w:t xml:space="preserve"> = (£3000/MW) or (b) a sum equivalent to the Cancellation Charge (and if not known an estimate of this) </w:t>
      </w:r>
      <w:r w:rsidRPr="00D40116">
        <w:rPr>
          <w:rFonts w:ascii="Arial" w:hAnsi="Arial" w:cs="Arial"/>
          <w:i/>
          <w:sz w:val="22"/>
          <w:szCs w:val="22"/>
        </w:rPr>
        <w:t>which would apply in the Financial Year which is 3 Financial Years prior to the Financial Year in which the Charging Date occurs.</w:t>
      </w:r>
      <w:r w:rsidRPr="00D40116">
        <w:rPr>
          <w:rFonts w:ascii="Arial" w:hAnsi="Arial" w:cs="Arial"/>
          <w:i/>
          <w:sz w:val="22"/>
          <w:szCs w:val="22"/>
          <w:lang w:val="sv-SE"/>
        </w:rPr>
        <w:t xml:space="preserve"> </w:t>
      </w:r>
    </w:p>
    <w:p w14:paraId="7CBE7D61" w14:textId="77777777" w:rsidR="003E7523" w:rsidRPr="00A53AA2" w:rsidRDefault="003E7523" w:rsidP="003E7523">
      <w:pPr>
        <w:ind w:left="851"/>
        <w:rPr>
          <w:rFonts w:ascii="Arial" w:hAnsi="Arial" w:cs="Arial"/>
          <w:i/>
          <w:sz w:val="22"/>
          <w:szCs w:val="22"/>
        </w:rPr>
      </w:pPr>
    </w:p>
    <w:p w14:paraId="32DCFA9C" w14:textId="712EA45B" w:rsidR="00F3163B" w:rsidRPr="00F3163B" w:rsidRDefault="00717B76" w:rsidP="00F3163B">
      <w:pPr>
        <w:spacing w:line="360" w:lineRule="auto"/>
        <w:ind w:left="720" w:hanging="720"/>
        <w:jc w:val="both"/>
        <w:rPr>
          <w:rFonts w:ascii="Arial" w:hAnsi="Arial" w:cs="Arial"/>
          <w:sz w:val="22"/>
          <w:szCs w:val="22"/>
        </w:rPr>
      </w:pPr>
      <w:r w:rsidRPr="3E5D023F">
        <w:rPr>
          <w:rFonts w:ascii="Arial" w:hAnsi="Arial" w:cs="Arial"/>
          <w:b/>
          <w:bCs/>
          <w:sz w:val="22"/>
          <w:szCs w:val="22"/>
        </w:rPr>
        <w:t>3.</w:t>
      </w:r>
      <w:r w:rsidR="003E7523" w:rsidRPr="3E5D023F">
        <w:rPr>
          <w:rFonts w:ascii="Arial" w:hAnsi="Arial" w:cs="Arial"/>
          <w:b/>
          <w:bCs/>
          <w:sz w:val="22"/>
          <w:szCs w:val="22"/>
        </w:rPr>
        <w:t>10</w:t>
      </w:r>
      <w:r>
        <w:tab/>
      </w:r>
      <w:r w:rsidR="00F3163B" w:rsidRPr="3E5D023F">
        <w:rPr>
          <w:rFonts w:ascii="Arial" w:hAnsi="Arial" w:cs="Arial"/>
          <w:b/>
          <w:bCs/>
          <w:sz w:val="22"/>
          <w:szCs w:val="22"/>
        </w:rPr>
        <w:t xml:space="preserve">Where the Construction Agreement is terminated or Transmission Entry Capacity </w:t>
      </w:r>
      <w:ins w:id="414" w:author="Martin Cahill [NESO]" w:date="2025-10-17T17:02:00Z">
        <w:del w:id="415" w:author="Martin Cahill" w:date="2026-01-15T10:51:00Z" w16du:dateUtc="2026-01-15T10:51:00Z">
          <w:r w:rsidR="007E141E" w:rsidRPr="3E5D023F" w:rsidDel="005D1C27">
            <w:rPr>
              <w:rFonts w:ascii="Arial" w:hAnsi="Arial" w:cs="Arial"/>
              <w:b/>
              <w:bCs/>
              <w:sz w:val="22"/>
              <w:szCs w:val="22"/>
            </w:rPr>
            <w:delText xml:space="preserve">Demand Capacity </w:delText>
          </w:r>
        </w:del>
      </w:ins>
      <w:ins w:id="416" w:author="Martin Cahill [NESO]" w:date="2025-10-02T20:02:00Z">
        <w:r w:rsidR="00644C71" w:rsidRPr="3E5D023F">
          <w:rPr>
            <w:rFonts w:ascii="Arial" w:hAnsi="Arial" w:cs="Arial"/>
            <w:sz w:val="22"/>
            <w:szCs w:val="22"/>
            <w:rPrChange w:id="417" w:author="Martin Cahill [NESO]" w:date="2025-10-02T20:02:00Z">
              <w:rPr>
                <w:rFonts w:ascii="Arial" w:hAnsi="Arial" w:cs="Arial"/>
                <w:b/>
                <w:bCs/>
                <w:sz w:val="22"/>
                <w:szCs w:val="22"/>
              </w:rPr>
            </w:rPrChange>
          </w:rPr>
          <w:t>or</w:t>
        </w:r>
      </w:ins>
      <w:r w:rsidR="00F3163B" w:rsidRPr="3E5D023F">
        <w:rPr>
          <w:rFonts w:ascii="Arial" w:hAnsi="Arial" w:cs="Arial"/>
          <w:b/>
          <w:bCs/>
          <w:sz w:val="22"/>
          <w:szCs w:val="22"/>
        </w:rPr>
        <w:t xml:space="preserve"> Developer Capacity</w:t>
      </w:r>
      <w:r w:rsidR="00BA7809" w:rsidRPr="3E5D023F">
        <w:rPr>
          <w:rFonts w:ascii="Arial" w:hAnsi="Arial" w:cs="Arial"/>
          <w:b/>
          <w:bCs/>
          <w:sz w:val="22"/>
          <w:szCs w:val="22"/>
        </w:rPr>
        <w:t xml:space="preserve"> or</w:t>
      </w:r>
      <w:r w:rsidR="00BA7809" w:rsidRPr="3E5D023F">
        <w:rPr>
          <w:rFonts w:ascii="Arial" w:hAnsi="Arial" w:cs="Arial"/>
          <w:sz w:val="22"/>
          <w:szCs w:val="22"/>
        </w:rPr>
        <w:t xml:space="preserve"> </w:t>
      </w:r>
      <w:r w:rsidR="00BA7809" w:rsidRPr="3E5D023F">
        <w:rPr>
          <w:rFonts w:ascii="Arial" w:hAnsi="Arial" w:cs="Arial"/>
          <w:b/>
          <w:bCs/>
          <w:sz w:val="22"/>
          <w:szCs w:val="22"/>
        </w:rPr>
        <w:t>Interconnector User Commitment Capacity</w:t>
      </w:r>
      <w:ins w:id="418" w:author="Martin Cahill" w:date="2026-01-15T10:51:00Z" w16du:dateUtc="2026-01-15T10:51:00Z">
        <w:r w:rsidR="005D1C27">
          <w:rPr>
            <w:rFonts w:ascii="Arial" w:hAnsi="Arial" w:cs="Arial"/>
            <w:b/>
            <w:bCs/>
            <w:sz w:val="22"/>
            <w:szCs w:val="22"/>
          </w:rPr>
          <w:t xml:space="preserve"> or </w:t>
        </w:r>
        <w:r w:rsidR="005D1C27" w:rsidRPr="3E5D023F">
          <w:rPr>
            <w:rFonts w:ascii="Arial" w:hAnsi="Arial" w:cs="Arial"/>
            <w:b/>
            <w:bCs/>
            <w:sz w:val="22"/>
            <w:szCs w:val="22"/>
          </w:rPr>
          <w:t>Demand Capacity</w:t>
        </w:r>
      </w:ins>
      <w:r w:rsidR="00F3163B" w:rsidRPr="3E5D023F">
        <w:rPr>
          <w:rFonts w:ascii="Arial" w:hAnsi="Arial" w:cs="Arial"/>
          <w:b/>
          <w:bCs/>
          <w:sz w:val="22"/>
          <w:szCs w:val="22"/>
        </w:rPr>
        <w:t xml:space="preserve"> is reduced on or after the Trigger Date </w:t>
      </w:r>
      <w:r w:rsidR="008A142C" w:rsidRPr="3E5D023F">
        <w:rPr>
          <w:rFonts w:ascii="Arial" w:hAnsi="Arial" w:cs="Arial"/>
          <w:b/>
          <w:bCs/>
          <w:sz w:val="22"/>
          <w:szCs w:val="22"/>
        </w:rPr>
        <w:t>but prior to the Charging Date</w:t>
      </w:r>
    </w:p>
    <w:p w14:paraId="6286FCA0" w14:textId="77777777" w:rsidR="00F3163B" w:rsidRDefault="00F3163B" w:rsidP="00F3163B">
      <w:pPr>
        <w:spacing w:line="360" w:lineRule="auto"/>
        <w:jc w:val="both"/>
        <w:rPr>
          <w:rFonts w:ascii="Arial" w:hAnsi="Arial" w:cs="Arial"/>
          <w:b/>
          <w:sz w:val="22"/>
          <w:szCs w:val="22"/>
        </w:rPr>
      </w:pPr>
    </w:p>
    <w:p w14:paraId="6F966AAD" w14:textId="7601CA9D" w:rsidR="002C0279" w:rsidRPr="00030187" w:rsidRDefault="00F3163B" w:rsidP="00F3163B">
      <w:pPr>
        <w:spacing w:line="360" w:lineRule="auto"/>
        <w:ind w:left="720"/>
        <w:jc w:val="both"/>
        <w:rPr>
          <w:rFonts w:ascii="Arial" w:hAnsi="Arial" w:cs="Arial"/>
          <w:sz w:val="22"/>
          <w:szCs w:val="22"/>
        </w:rPr>
      </w:pPr>
      <w:r w:rsidRPr="3E5D023F">
        <w:rPr>
          <w:rFonts w:ascii="Arial" w:hAnsi="Arial" w:cs="Arial"/>
          <w:sz w:val="22"/>
          <w:szCs w:val="22"/>
        </w:rPr>
        <w:t>W</w:t>
      </w:r>
      <w:r w:rsidR="002C0279" w:rsidRPr="3E5D023F">
        <w:rPr>
          <w:rFonts w:ascii="Arial" w:hAnsi="Arial" w:cs="Arial"/>
          <w:sz w:val="22"/>
          <w:szCs w:val="22"/>
        </w:rPr>
        <w:t xml:space="preserve">here a </w:t>
      </w:r>
      <w:r w:rsidR="002C0279" w:rsidRPr="3E5D023F">
        <w:rPr>
          <w:rFonts w:ascii="Arial" w:hAnsi="Arial" w:cs="Arial"/>
          <w:b/>
          <w:bCs/>
          <w:sz w:val="22"/>
          <w:szCs w:val="22"/>
        </w:rPr>
        <w:t>Construction Agreement</w:t>
      </w:r>
      <w:r w:rsidR="002C0279" w:rsidRPr="3E5D023F">
        <w:rPr>
          <w:rFonts w:ascii="Arial" w:hAnsi="Arial" w:cs="Arial"/>
          <w:sz w:val="22"/>
          <w:szCs w:val="22"/>
        </w:rPr>
        <w:t xml:space="preserve"> is terminated or </w:t>
      </w:r>
      <w:r w:rsidR="002C0279" w:rsidRPr="3E5D023F">
        <w:rPr>
          <w:rFonts w:ascii="Arial" w:hAnsi="Arial" w:cs="Arial"/>
          <w:b/>
          <w:bCs/>
          <w:sz w:val="22"/>
          <w:szCs w:val="22"/>
        </w:rPr>
        <w:t>Transmission Entry Capacity</w:t>
      </w:r>
      <w:r w:rsidR="002C0279" w:rsidRPr="3E5D023F">
        <w:rPr>
          <w:rFonts w:ascii="Arial" w:hAnsi="Arial" w:cs="Arial"/>
          <w:sz w:val="22"/>
          <w:szCs w:val="22"/>
        </w:rPr>
        <w:t xml:space="preserve"> </w:t>
      </w:r>
      <w:ins w:id="419" w:author="Martin Cahill [NESO]" w:date="2025-09-09T12:53:00Z">
        <w:del w:id="420" w:author="Martin Cahill" w:date="2026-01-15T10:51:00Z" w16du:dateUtc="2026-01-15T10:51:00Z">
          <w:r w:rsidR="00D373F3" w:rsidRPr="3E5D023F" w:rsidDel="005D1C27">
            <w:rPr>
              <w:rFonts w:ascii="Arial" w:hAnsi="Arial" w:cs="Arial"/>
              <w:sz w:val="22"/>
              <w:szCs w:val="22"/>
            </w:rPr>
            <w:delText xml:space="preserve">or </w:delText>
          </w:r>
        </w:del>
      </w:ins>
      <w:ins w:id="421" w:author="Martin Cahill [NESO]" w:date="2025-10-17T17:02:00Z">
        <w:del w:id="422" w:author="Martin Cahill" w:date="2026-01-15T10:51:00Z" w16du:dateUtc="2026-01-15T10:51:00Z">
          <w:r w:rsidR="007E141E" w:rsidRPr="3E5D023F" w:rsidDel="005D1C27">
            <w:rPr>
              <w:rFonts w:ascii="Arial" w:hAnsi="Arial" w:cs="Arial"/>
              <w:b/>
              <w:bCs/>
              <w:sz w:val="22"/>
              <w:szCs w:val="22"/>
            </w:rPr>
            <w:delText>Demand Capacity</w:delText>
          </w:r>
          <w:r w:rsidR="007E141E" w:rsidRPr="3E5D023F" w:rsidDel="005D1C27">
            <w:rPr>
              <w:rFonts w:ascii="Arial" w:hAnsi="Arial" w:cs="Arial"/>
              <w:sz w:val="22"/>
              <w:szCs w:val="22"/>
            </w:rPr>
            <w:delText xml:space="preserve"> </w:delText>
          </w:r>
        </w:del>
      </w:ins>
      <w:r w:rsidR="002C0279" w:rsidRPr="3E5D023F">
        <w:rPr>
          <w:rFonts w:ascii="Arial" w:hAnsi="Arial" w:cs="Arial"/>
          <w:sz w:val="22"/>
          <w:szCs w:val="22"/>
        </w:rPr>
        <w:t xml:space="preserve">is reduced or </w:t>
      </w:r>
      <w:r w:rsidR="002C0279" w:rsidRPr="3E5D023F">
        <w:rPr>
          <w:rFonts w:ascii="Arial" w:hAnsi="Arial" w:cs="Arial"/>
          <w:b/>
          <w:bCs/>
          <w:sz w:val="22"/>
          <w:szCs w:val="22"/>
        </w:rPr>
        <w:t xml:space="preserve">Developer Capacity </w:t>
      </w:r>
      <w:r w:rsidR="002C0279" w:rsidRPr="3E5D023F">
        <w:rPr>
          <w:rFonts w:ascii="Arial" w:hAnsi="Arial" w:cs="Arial"/>
          <w:sz w:val="22"/>
          <w:szCs w:val="22"/>
        </w:rPr>
        <w:t>is</w:t>
      </w:r>
      <w:r w:rsidR="002C0279" w:rsidRPr="3E5D023F">
        <w:rPr>
          <w:rFonts w:ascii="Arial" w:hAnsi="Arial" w:cs="Arial"/>
          <w:b/>
          <w:bCs/>
          <w:sz w:val="22"/>
          <w:szCs w:val="22"/>
        </w:rPr>
        <w:t xml:space="preserve"> </w:t>
      </w:r>
      <w:proofErr w:type="gramStart"/>
      <w:r w:rsidR="002C0279" w:rsidRPr="3E5D023F">
        <w:rPr>
          <w:rFonts w:ascii="Arial" w:hAnsi="Arial" w:cs="Arial"/>
          <w:sz w:val="22"/>
          <w:szCs w:val="22"/>
        </w:rPr>
        <w:t>reduced</w:t>
      </w:r>
      <w:proofErr w:type="gramEnd"/>
      <w:r w:rsidR="002C0279" w:rsidRPr="3E5D023F">
        <w:rPr>
          <w:rFonts w:ascii="Arial" w:hAnsi="Arial" w:cs="Arial"/>
          <w:sz w:val="22"/>
          <w:szCs w:val="22"/>
        </w:rPr>
        <w:t xml:space="preserve"> </w:t>
      </w:r>
      <w:r w:rsidR="00BA7809" w:rsidRPr="3E5D023F">
        <w:rPr>
          <w:rFonts w:ascii="Arial" w:hAnsi="Arial" w:cs="Arial"/>
          <w:sz w:val="22"/>
          <w:szCs w:val="22"/>
        </w:rPr>
        <w:t xml:space="preserve">or </w:t>
      </w:r>
      <w:r w:rsidR="00BA7809" w:rsidRPr="3E5D023F">
        <w:rPr>
          <w:rFonts w:ascii="Arial" w:hAnsi="Arial" w:cs="Arial"/>
          <w:b/>
          <w:bCs/>
          <w:sz w:val="22"/>
          <w:szCs w:val="22"/>
        </w:rPr>
        <w:t xml:space="preserve">Interconnector User Commitment </w:t>
      </w:r>
      <w:proofErr w:type="gramStart"/>
      <w:r w:rsidR="00BA7809" w:rsidRPr="3E5D023F">
        <w:rPr>
          <w:rFonts w:ascii="Arial" w:hAnsi="Arial" w:cs="Arial"/>
          <w:b/>
          <w:bCs/>
          <w:sz w:val="22"/>
          <w:szCs w:val="22"/>
        </w:rPr>
        <w:t>Capacity</w:t>
      </w:r>
      <w:ins w:id="423" w:author="Martin Cahill" w:date="2026-01-15T10:51:00Z" w16du:dateUtc="2026-01-15T10:51:00Z">
        <w:r w:rsidR="005D1C27">
          <w:rPr>
            <w:rFonts w:ascii="Arial" w:hAnsi="Arial" w:cs="Arial"/>
            <w:b/>
            <w:bCs/>
            <w:sz w:val="22"/>
            <w:szCs w:val="22"/>
          </w:rPr>
          <w:t xml:space="preserve"> </w:t>
        </w:r>
      </w:ins>
      <w:r w:rsidR="00BA7809" w:rsidRPr="3E5D023F">
        <w:rPr>
          <w:rFonts w:ascii="Arial" w:hAnsi="Arial" w:cs="Arial"/>
          <w:b/>
          <w:bCs/>
          <w:sz w:val="22"/>
          <w:szCs w:val="22"/>
        </w:rPr>
        <w:t xml:space="preserve"> </w:t>
      </w:r>
      <w:r w:rsidR="00BA7809" w:rsidRPr="3E5D023F">
        <w:rPr>
          <w:rFonts w:ascii="Arial" w:hAnsi="Arial" w:cs="Arial"/>
          <w:sz w:val="22"/>
          <w:szCs w:val="22"/>
        </w:rPr>
        <w:t>is</w:t>
      </w:r>
      <w:proofErr w:type="gramEnd"/>
      <w:r w:rsidR="00BA7809" w:rsidRPr="3E5D023F">
        <w:rPr>
          <w:rFonts w:ascii="Arial" w:hAnsi="Arial" w:cs="Arial"/>
          <w:sz w:val="22"/>
          <w:szCs w:val="22"/>
        </w:rPr>
        <w:t xml:space="preserve"> reduced</w:t>
      </w:r>
      <w:ins w:id="424" w:author="Martin Cahill" w:date="2026-01-15T10:51:00Z" w16du:dateUtc="2026-01-15T10:51:00Z">
        <w:r w:rsidR="005D1C27">
          <w:rPr>
            <w:rFonts w:ascii="Arial" w:hAnsi="Arial" w:cs="Arial"/>
            <w:sz w:val="22"/>
            <w:szCs w:val="22"/>
          </w:rPr>
          <w:t xml:space="preserve"> </w:t>
        </w:r>
        <w:r w:rsidR="005D1C27" w:rsidRPr="3E5D023F">
          <w:rPr>
            <w:rFonts w:ascii="Arial" w:hAnsi="Arial" w:cs="Arial"/>
            <w:sz w:val="22"/>
            <w:szCs w:val="22"/>
          </w:rPr>
          <w:t xml:space="preserve">or </w:t>
        </w:r>
        <w:r w:rsidR="005D1C27" w:rsidRPr="3E5D023F">
          <w:rPr>
            <w:rFonts w:ascii="Arial" w:hAnsi="Arial" w:cs="Arial"/>
            <w:b/>
            <w:bCs/>
            <w:sz w:val="22"/>
            <w:szCs w:val="22"/>
          </w:rPr>
          <w:t>Demand Capacity</w:t>
        </w:r>
        <w:r w:rsidR="005D1C27">
          <w:rPr>
            <w:rFonts w:ascii="Arial" w:hAnsi="Arial" w:cs="Arial"/>
            <w:b/>
            <w:bCs/>
            <w:sz w:val="22"/>
            <w:szCs w:val="22"/>
          </w:rPr>
          <w:t xml:space="preserve"> </w:t>
        </w:r>
        <w:r w:rsidR="005D1C27" w:rsidRPr="005D1C27">
          <w:rPr>
            <w:rFonts w:ascii="Arial" w:hAnsi="Arial" w:cs="Arial"/>
            <w:sz w:val="22"/>
            <w:szCs w:val="22"/>
            <w:rPrChange w:id="425" w:author="Martin Cahill" w:date="2026-01-15T10:51:00Z" w16du:dateUtc="2026-01-15T10:51:00Z">
              <w:rPr>
                <w:rFonts w:ascii="Arial" w:hAnsi="Arial" w:cs="Arial"/>
                <w:b/>
                <w:bCs/>
                <w:sz w:val="22"/>
                <w:szCs w:val="22"/>
              </w:rPr>
            </w:rPrChange>
          </w:rPr>
          <w:t>is reduced</w:t>
        </w:r>
      </w:ins>
      <w:r w:rsidR="00BA7809" w:rsidRPr="005D1C27">
        <w:rPr>
          <w:rFonts w:ascii="Arial" w:hAnsi="Arial" w:cs="Arial"/>
          <w:sz w:val="22"/>
          <w:szCs w:val="22"/>
        </w:rPr>
        <w:t xml:space="preserve"> </w:t>
      </w:r>
      <w:r w:rsidR="008A142C" w:rsidRPr="3E5D023F">
        <w:rPr>
          <w:rFonts w:ascii="Arial" w:hAnsi="Arial" w:cs="Arial"/>
          <w:sz w:val="22"/>
          <w:szCs w:val="22"/>
        </w:rPr>
        <w:t xml:space="preserve">on or after the </w:t>
      </w:r>
      <w:r w:rsidR="008A142C" w:rsidRPr="3E5D023F">
        <w:rPr>
          <w:rFonts w:ascii="Arial" w:hAnsi="Arial" w:cs="Arial"/>
          <w:b/>
          <w:bCs/>
          <w:sz w:val="22"/>
          <w:szCs w:val="22"/>
        </w:rPr>
        <w:t>Trigger Date</w:t>
      </w:r>
      <w:r w:rsidR="008A142C" w:rsidRPr="3E5D023F">
        <w:rPr>
          <w:rFonts w:ascii="Arial" w:hAnsi="Arial" w:cs="Arial"/>
          <w:sz w:val="22"/>
          <w:szCs w:val="22"/>
        </w:rPr>
        <w:t xml:space="preserve"> but </w:t>
      </w:r>
      <w:r w:rsidR="002C0279" w:rsidRPr="3E5D023F">
        <w:rPr>
          <w:rFonts w:ascii="Arial" w:hAnsi="Arial" w:cs="Arial"/>
          <w:sz w:val="22"/>
          <w:szCs w:val="22"/>
        </w:rPr>
        <w:t xml:space="preserve">prior to the </w:t>
      </w:r>
      <w:r w:rsidR="002C0279" w:rsidRPr="3E5D023F">
        <w:rPr>
          <w:rFonts w:ascii="Arial" w:hAnsi="Arial" w:cs="Arial"/>
          <w:b/>
          <w:bCs/>
          <w:sz w:val="22"/>
          <w:szCs w:val="22"/>
        </w:rPr>
        <w:t xml:space="preserve">Charging Date </w:t>
      </w:r>
      <w:r w:rsidR="002C0279" w:rsidRPr="3E5D023F">
        <w:rPr>
          <w:rFonts w:ascii="Arial" w:hAnsi="Arial" w:cs="Arial"/>
          <w:sz w:val="22"/>
          <w:szCs w:val="22"/>
        </w:rPr>
        <w:t xml:space="preserve">a </w:t>
      </w:r>
      <w:r w:rsidR="002C0279" w:rsidRPr="3E5D023F">
        <w:rPr>
          <w:rFonts w:ascii="Arial" w:hAnsi="Arial" w:cs="Arial"/>
          <w:b/>
          <w:bCs/>
          <w:sz w:val="22"/>
          <w:szCs w:val="22"/>
        </w:rPr>
        <w:t xml:space="preserve">User </w:t>
      </w:r>
      <w:r w:rsidR="002C0279" w:rsidRPr="3E5D023F">
        <w:rPr>
          <w:rFonts w:ascii="Arial" w:hAnsi="Arial" w:cs="Arial"/>
          <w:sz w:val="22"/>
          <w:szCs w:val="22"/>
        </w:rPr>
        <w:t xml:space="preserve">shall pay the </w:t>
      </w:r>
      <w:r w:rsidR="002C0279" w:rsidRPr="3E5D023F">
        <w:rPr>
          <w:rFonts w:ascii="Arial" w:hAnsi="Arial" w:cs="Arial"/>
          <w:b/>
          <w:bCs/>
          <w:sz w:val="22"/>
          <w:szCs w:val="22"/>
        </w:rPr>
        <w:t xml:space="preserve">Cancellation Charge </w:t>
      </w:r>
      <w:r w:rsidR="002C0279" w:rsidRPr="3E5D023F">
        <w:rPr>
          <w:rFonts w:ascii="Arial" w:hAnsi="Arial" w:cs="Arial"/>
          <w:sz w:val="22"/>
          <w:szCs w:val="22"/>
        </w:rPr>
        <w:t>calculated as f</w:t>
      </w:r>
      <w:r w:rsidR="002B3B64" w:rsidRPr="3E5D023F">
        <w:rPr>
          <w:rFonts w:ascii="Arial" w:hAnsi="Arial" w:cs="Arial"/>
          <w:sz w:val="22"/>
          <w:szCs w:val="22"/>
        </w:rPr>
        <w:t>ollows:</w:t>
      </w:r>
      <w:r w:rsidR="002C0279" w:rsidRPr="3E5D023F">
        <w:rPr>
          <w:rFonts w:ascii="Arial" w:hAnsi="Arial" w:cs="Arial"/>
          <w:sz w:val="22"/>
          <w:szCs w:val="22"/>
        </w:rPr>
        <w:t xml:space="preserve"> </w:t>
      </w:r>
    </w:p>
    <w:p w14:paraId="788765E8" w14:textId="77777777" w:rsidR="00512253" w:rsidRPr="00030187" w:rsidRDefault="00512253" w:rsidP="00512253">
      <w:pPr>
        <w:spacing w:line="360" w:lineRule="auto"/>
        <w:ind w:left="720" w:hanging="720"/>
        <w:rPr>
          <w:rFonts w:ascii="Arial" w:hAnsi="Arial" w:cs="Arial"/>
          <w:sz w:val="22"/>
          <w:szCs w:val="22"/>
        </w:rPr>
      </w:pPr>
    </w:p>
    <w:p w14:paraId="7D5D673E" w14:textId="77777777" w:rsidR="00512253" w:rsidRPr="00030187" w:rsidRDefault="00512253" w:rsidP="00AB26A3">
      <w:pPr>
        <w:spacing w:line="360" w:lineRule="auto"/>
        <w:ind w:left="720"/>
        <w:rPr>
          <w:rFonts w:ascii="Arial" w:hAnsi="Arial" w:cs="Arial"/>
          <w:i/>
          <w:sz w:val="22"/>
          <w:szCs w:val="22"/>
        </w:rPr>
      </w:pPr>
      <w:r w:rsidRPr="00030187">
        <w:rPr>
          <w:rFonts w:ascii="Arial" w:hAnsi="Arial" w:cs="Arial"/>
          <w:i/>
          <w:sz w:val="22"/>
          <w:szCs w:val="22"/>
        </w:rPr>
        <w:t>Cancellation Charge</w:t>
      </w:r>
      <w:r w:rsidR="009B33DC">
        <w:rPr>
          <w:rFonts w:ascii="Arial" w:hAnsi="Arial" w:cs="Arial"/>
          <w:i/>
          <w:sz w:val="22"/>
          <w:szCs w:val="22"/>
        </w:rPr>
        <w:t xml:space="preserve"> = </w:t>
      </w:r>
      <w:r w:rsidR="002C0279">
        <w:rPr>
          <w:rFonts w:ascii="Arial" w:hAnsi="Arial" w:cs="Arial"/>
          <w:i/>
          <w:sz w:val="22"/>
          <w:szCs w:val="22"/>
        </w:rPr>
        <w:t xml:space="preserve">the sum of </w:t>
      </w:r>
      <w:r w:rsidR="00A647BE">
        <w:rPr>
          <w:rFonts w:ascii="Arial" w:hAnsi="Arial" w:cs="Arial"/>
          <w:i/>
          <w:sz w:val="22"/>
          <w:szCs w:val="22"/>
        </w:rPr>
        <w:t xml:space="preserve">(a) </w:t>
      </w:r>
      <w:r w:rsidR="00454083">
        <w:rPr>
          <w:rFonts w:ascii="Arial" w:hAnsi="Arial" w:cs="Arial"/>
          <w:i/>
          <w:sz w:val="22"/>
          <w:szCs w:val="22"/>
        </w:rPr>
        <w:t xml:space="preserve">Fixed </w:t>
      </w:r>
      <w:r w:rsidR="007252C4">
        <w:rPr>
          <w:rFonts w:ascii="Arial" w:hAnsi="Arial" w:cs="Arial"/>
          <w:i/>
          <w:sz w:val="22"/>
          <w:szCs w:val="22"/>
        </w:rPr>
        <w:t>Attributable Works Cancellation Charge</w:t>
      </w:r>
      <w:r w:rsidR="00A647BE">
        <w:rPr>
          <w:rFonts w:ascii="Arial" w:hAnsi="Arial" w:cs="Arial"/>
          <w:i/>
          <w:sz w:val="22"/>
          <w:szCs w:val="22"/>
        </w:rPr>
        <w:t xml:space="preserve"> </w:t>
      </w:r>
      <w:r w:rsidR="00454083">
        <w:rPr>
          <w:rFonts w:ascii="Arial" w:hAnsi="Arial" w:cs="Arial"/>
          <w:i/>
          <w:sz w:val="22"/>
          <w:szCs w:val="22"/>
        </w:rPr>
        <w:t xml:space="preserve">or Actual Attributable Works Cancellation Charge </w:t>
      </w:r>
      <w:r w:rsidR="00F47094">
        <w:rPr>
          <w:rFonts w:ascii="Arial" w:hAnsi="Arial" w:cs="Arial"/>
          <w:i/>
          <w:sz w:val="22"/>
          <w:szCs w:val="22"/>
        </w:rPr>
        <w:t xml:space="preserve">and </w:t>
      </w:r>
      <w:r w:rsidR="00A647BE">
        <w:rPr>
          <w:rFonts w:ascii="Arial" w:hAnsi="Arial" w:cs="Arial"/>
          <w:i/>
          <w:sz w:val="22"/>
          <w:szCs w:val="22"/>
        </w:rPr>
        <w:t>(</w:t>
      </w:r>
      <w:r w:rsidR="009264B9">
        <w:rPr>
          <w:rFonts w:ascii="Arial" w:hAnsi="Arial" w:cs="Arial"/>
          <w:i/>
          <w:sz w:val="22"/>
          <w:szCs w:val="22"/>
        </w:rPr>
        <w:t>b</w:t>
      </w:r>
      <w:r w:rsidR="00A647BE">
        <w:rPr>
          <w:rFonts w:ascii="Arial" w:hAnsi="Arial" w:cs="Arial"/>
          <w:i/>
          <w:sz w:val="22"/>
          <w:szCs w:val="22"/>
        </w:rPr>
        <w:t xml:space="preserve">) </w:t>
      </w:r>
      <w:r w:rsidR="007252C4">
        <w:rPr>
          <w:rFonts w:ascii="Arial" w:hAnsi="Arial" w:cs="Arial"/>
          <w:i/>
          <w:sz w:val="22"/>
          <w:szCs w:val="22"/>
        </w:rPr>
        <w:t>Wider Cancellation Charge</w:t>
      </w:r>
    </w:p>
    <w:p w14:paraId="034EC05F" w14:textId="77777777" w:rsidR="00512253" w:rsidRDefault="00512253" w:rsidP="00512253">
      <w:pPr>
        <w:ind w:left="851"/>
        <w:rPr>
          <w:rFonts w:ascii="Arial" w:hAnsi="Arial" w:cs="Arial"/>
          <w:i/>
          <w:sz w:val="22"/>
          <w:szCs w:val="22"/>
        </w:rPr>
      </w:pPr>
    </w:p>
    <w:p w14:paraId="7F369FF3" w14:textId="77777777" w:rsidR="007252C4" w:rsidRDefault="007252C4" w:rsidP="00512253">
      <w:pPr>
        <w:ind w:left="851"/>
        <w:rPr>
          <w:rFonts w:ascii="Arial" w:hAnsi="Arial" w:cs="Arial"/>
          <w:i/>
          <w:sz w:val="22"/>
          <w:szCs w:val="22"/>
        </w:rPr>
      </w:pPr>
    </w:p>
    <w:p w14:paraId="6DA32A42" w14:textId="77777777" w:rsidR="005B7555" w:rsidRDefault="002B3B64" w:rsidP="005B7555">
      <w:pPr>
        <w:numPr>
          <w:ilvl w:val="1"/>
          <w:numId w:val="11"/>
        </w:numPr>
        <w:rPr>
          <w:rFonts w:ascii="Arial" w:hAnsi="Arial" w:cs="Arial"/>
          <w:i/>
          <w:sz w:val="22"/>
          <w:szCs w:val="22"/>
        </w:rPr>
      </w:pPr>
      <w:r>
        <w:rPr>
          <w:rFonts w:ascii="Arial" w:hAnsi="Arial" w:cs="Arial"/>
          <w:i/>
          <w:sz w:val="22"/>
          <w:szCs w:val="22"/>
        </w:rPr>
        <w:t>Either t</w:t>
      </w:r>
      <w:r w:rsidR="00454083">
        <w:rPr>
          <w:rFonts w:ascii="Arial" w:hAnsi="Arial" w:cs="Arial"/>
          <w:i/>
          <w:sz w:val="22"/>
          <w:szCs w:val="22"/>
        </w:rPr>
        <w:t>he</w:t>
      </w:r>
      <w:r w:rsidR="00A647BE">
        <w:rPr>
          <w:rFonts w:ascii="Arial" w:hAnsi="Arial" w:cs="Arial"/>
          <w:i/>
          <w:sz w:val="22"/>
          <w:szCs w:val="22"/>
        </w:rPr>
        <w:t xml:space="preserve"> Actual Attributable Works Charge or, where </w:t>
      </w:r>
      <w:r w:rsidR="00F47094">
        <w:rPr>
          <w:rFonts w:ascii="Arial" w:hAnsi="Arial" w:cs="Arial"/>
          <w:i/>
          <w:sz w:val="22"/>
          <w:szCs w:val="22"/>
        </w:rPr>
        <w:t xml:space="preserve">on </w:t>
      </w:r>
      <w:r w:rsidR="00A647BE">
        <w:rPr>
          <w:rFonts w:ascii="Arial" w:hAnsi="Arial" w:cs="Arial"/>
          <w:i/>
          <w:sz w:val="22"/>
          <w:szCs w:val="22"/>
        </w:rPr>
        <w:t xml:space="preserve">the </w:t>
      </w:r>
      <w:r w:rsidR="00F47094">
        <w:rPr>
          <w:rFonts w:ascii="Arial" w:hAnsi="Arial" w:cs="Arial"/>
          <w:i/>
          <w:sz w:val="22"/>
          <w:szCs w:val="22"/>
        </w:rPr>
        <w:t xml:space="preserve">Fixed </w:t>
      </w:r>
      <w:r w:rsidR="007252C4">
        <w:rPr>
          <w:rFonts w:ascii="Arial" w:hAnsi="Arial" w:cs="Arial"/>
          <w:i/>
          <w:sz w:val="22"/>
          <w:szCs w:val="22"/>
        </w:rPr>
        <w:t xml:space="preserve">Attributable Works </w:t>
      </w:r>
      <w:r w:rsidR="00C44589">
        <w:rPr>
          <w:rFonts w:ascii="Arial" w:hAnsi="Arial" w:cs="Arial"/>
          <w:i/>
          <w:sz w:val="22"/>
          <w:szCs w:val="22"/>
        </w:rPr>
        <w:t>Cancellation Charge</w:t>
      </w:r>
      <w:r w:rsidR="00A647BE">
        <w:rPr>
          <w:rFonts w:ascii="Arial" w:hAnsi="Arial" w:cs="Arial"/>
          <w:i/>
          <w:sz w:val="22"/>
          <w:szCs w:val="22"/>
        </w:rPr>
        <w:t xml:space="preserve">, </w:t>
      </w:r>
      <w:r w:rsidR="00454083">
        <w:rPr>
          <w:rFonts w:ascii="Arial" w:hAnsi="Arial" w:cs="Arial"/>
          <w:i/>
          <w:sz w:val="22"/>
          <w:szCs w:val="22"/>
        </w:rPr>
        <w:t>a charge</w:t>
      </w:r>
      <w:r w:rsidR="00A647BE">
        <w:rPr>
          <w:rFonts w:ascii="Arial" w:hAnsi="Arial" w:cs="Arial"/>
          <w:i/>
          <w:sz w:val="22"/>
          <w:szCs w:val="22"/>
        </w:rPr>
        <w:t xml:space="preserve"> calculated as follows</w:t>
      </w:r>
      <w:r w:rsidR="00D03AD6">
        <w:rPr>
          <w:rFonts w:ascii="Arial" w:hAnsi="Arial" w:cs="Arial"/>
          <w:i/>
          <w:sz w:val="22"/>
          <w:szCs w:val="22"/>
        </w:rPr>
        <w:t>:</w:t>
      </w:r>
    </w:p>
    <w:p w14:paraId="279915FF" w14:textId="77777777" w:rsidR="00512253" w:rsidRPr="00030187" w:rsidRDefault="00512253" w:rsidP="00512253">
      <w:pPr>
        <w:ind w:left="851"/>
        <w:rPr>
          <w:rFonts w:ascii="Arial" w:hAnsi="Arial" w:cs="Arial"/>
          <w:i/>
          <w:sz w:val="22"/>
          <w:szCs w:val="22"/>
        </w:rPr>
      </w:pPr>
    </w:p>
    <w:p w14:paraId="36EDA065" w14:textId="77777777" w:rsidR="00512253" w:rsidRPr="00030187" w:rsidRDefault="00512253" w:rsidP="00512253">
      <w:pPr>
        <w:ind w:left="851"/>
        <w:rPr>
          <w:rFonts w:ascii="Arial" w:hAnsi="Arial" w:cs="Arial"/>
          <w:sz w:val="22"/>
          <w:szCs w:val="22"/>
        </w:rPr>
      </w:pPr>
      <w:r w:rsidRPr="00030187">
        <w:rPr>
          <w:rFonts w:ascii="Arial" w:hAnsi="Arial" w:cs="Arial"/>
          <w:sz w:val="22"/>
          <w:szCs w:val="22"/>
        </w:rPr>
        <w:t>Where:</w:t>
      </w:r>
    </w:p>
    <w:p w14:paraId="552F047A" w14:textId="77777777" w:rsidR="00512253" w:rsidRPr="009B33DC" w:rsidRDefault="00512253" w:rsidP="00512253">
      <w:pPr>
        <w:ind w:left="851"/>
        <w:rPr>
          <w:rFonts w:ascii="Arial" w:hAnsi="Arial" w:cs="Arial"/>
          <w:i/>
          <w:sz w:val="22"/>
          <w:szCs w:val="22"/>
        </w:rPr>
      </w:pPr>
    </w:p>
    <w:p w14:paraId="07CBA898" w14:textId="4F1C7EB1" w:rsidR="00A647BE" w:rsidRDefault="00512253" w:rsidP="3E5D023F">
      <w:pPr>
        <w:numPr>
          <w:ilvl w:val="0"/>
          <w:numId w:val="2"/>
        </w:numPr>
        <w:tabs>
          <w:tab w:val="num" w:pos="1276"/>
        </w:tabs>
        <w:jc w:val="both"/>
        <w:rPr>
          <w:rFonts w:ascii="Arial" w:hAnsi="Arial" w:cs="Arial"/>
          <w:i/>
          <w:iCs/>
          <w:sz w:val="22"/>
          <w:szCs w:val="22"/>
        </w:rPr>
      </w:pPr>
      <w:r w:rsidRPr="3E5D023F">
        <w:rPr>
          <w:rFonts w:ascii="Arial" w:hAnsi="Arial" w:cs="Arial"/>
          <w:i/>
          <w:iCs/>
          <w:sz w:val="22"/>
          <w:szCs w:val="22"/>
        </w:rPr>
        <w:t>Termination of Construction Agreem</w:t>
      </w:r>
      <w:r w:rsidR="009B33DC" w:rsidRPr="3E5D023F">
        <w:rPr>
          <w:rFonts w:ascii="Arial" w:hAnsi="Arial" w:cs="Arial"/>
          <w:i/>
          <w:iCs/>
          <w:sz w:val="22"/>
          <w:szCs w:val="22"/>
        </w:rPr>
        <w:t xml:space="preserve">ent equates to reduction in </w:t>
      </w:r>
      <w:r w:rsidR="006C5024" w:rsidRPr="3E5D023F">
        <w:rPr>
          <w:rFonts w:ascii="Arial" w:hAnsi="Arial" w:cs="Arial"/>
          <w:i/>
          <w:iCs/>
          <w:sz w:val="22"/>
          <w:szCs w:val="22"/>
        </w:rPr>
        <w:t>Transmission Entry Capacity</w:t>
      </w:r>
      <w:r w:rsidR="009B33DC" w:rsidRPr="3E5D023F">
        <w:rPr>
          <w:rFonts w:ascii="Arial" w:hAnsi="Arial" w:cs="Arial"/>
          <w:i/>
          <w:iCs/>
          <w:sz w:val="22"/>
          <w:szCs w:val="22"/>
        </w:rPr>
        <w:t xml:space="preserve"> </w:t>
      </w:r>
      <w:del w:id="426" w:author="Martin Cahill" w:date="2026-01-15T10:52:00Z" w16du:dateUtc="2026-01-15T10:52:00Z">
        <w:r w:rsidR="009B33DC" w:rsidRPr="3E5D023F" w:rsidDel="005D1C27">
          <w:rPr>
            <w:rFonts w:ascii="Arial" w:hAnsi="Arial" w:cs="Arial"/>
            <w:i/>
            <w:iCs/>
            <w:sz w:val="22"/>
            <w:szCs w:val="22"/>
          </w:rPr>
          <w:delText>or</w:delText>
        </w:r>
      </w:del>
      <w:ins w:id="427" w:author="Martin Cahill [NESO]" w:date="2025-09-09T12:53:00Z">
        <w:del w:id="428" w:author="Martin Cahill" w:date="2026-01-15T10:52:00Z" w16du:dateUtc="2026-01-15T10:52:00Z">
          <w:r w:rsidR="00983F3D" w:rsidRPr="3E5D023F" w:rsidDel="005D1C27">
            <w:rPr>
              <w:rFonts w:ascii="Arial" w:hAnsi="Arial" w:cs="Arial"/>
              <w:i/>
              <w:iCs/>
              <w:sz w:val="22"/>
              <w:szCs w:val="22"/>
            </w:rPr>
            <w:delText xml:space="preserve"> </w:delText>
          </w:r>
        </w:del>
      </w:ins>
      <w:ins w:id="429" w:author="Martin Cahill [NESO]" w:date="2025-10-17T17:02:00Z">
        <w:del w:id="430" w:author="Martin Cahill" w:date="2026-01-15T10:52:00Z" w16du:dateUtc="2026-01-15T10:52:00Z">
          <w:r w:rsidR="000A33E7" w:rsidRPr="3E5D023F" w:rsidDel="005D1C27">
            <w:rPr>
              <w:rFonts w:ascii="Arial" w:hAnsi="Arial" w:cs="Arial"/>
              <w:i/>
              <w:iCs/>
              <w:sz w:val="22"/>
              <w:szCs w:val="22"/>
            </w:rPr>
            <w:delText>D</w:delText>
          </w:r>
        </w:del>
      </w:ins>
      <w:ins w:id="431" w:author="Martin Cahill [NESO]" w:date="2025-10-02T20:03:00Z">
        <w:del w:id="432" w:author="Martin Cahill" w:date="2026-01-15T10:52:00Z" w16du:dateUtc="2026-01-15T10:52:00Z">
          <w:r w:rsidR="00EF0571" w:rsidRPr="3E5D023F" w:rsidDel="005D1C27">
            <w:rPr>
              <w:rFonts w:ascii="Arial" w:hAnsi="Arial" w:cs="Arial"/>
              <w:i/>
              <w:iCs/>
              <w:sz w:val="22"/>
              <w:szCs w:val="22"/>
            </w:rPr>
            <w:delText xml:space="preserve">emand </w:delText>
          </w:r>
        </w:del>
      </w:ins>
      <w:ins w:id="433" w:author="Martin Cahill [NESO]" w:date="2025-10-17T17:02:00Z">
        <w:del w:id="434" w:author="Martin Cahill" w:date="2026-01-15T10:52:00Z" w16du:dateUtc="2026-01-15T10:52:00Z">
          <w:r w:rsidR="000A33E7" w:rsidRPr="3E5D023F" w:rsidDel="005D1C27">
            <w:rPr>
              <w:rFonts w:ascii="Arial" w:hAnsi="Arial" w:cs="Arial"/>
              <w:i/>
              <w:iCs/>
              <w:sz w:val="22"/>
              <w:szCs w:val="22"/>
            </w:rPr>
            <w:delText>C</w:delText>
          </w:r>
        </w:del>
      </w:ins>
      <w:ins w:id="435" w:author="Martin Cahill [NESO]" w:date="2025-10-02T20:03:00Z">
        <w:del w:id="436" w:author="Martin Cahill" w:date="2026-01-15T10:52:00Z" w16du:dateUtc="2026-01-15T10:52:00Z">
          <w:r w:rsidR="00EF0571" w:rsidRPr="3E5D023F" w:rsidDel="005D1C27">
            <w:rPr>
              <w:rFonts w:ascii="Arial" w:hAnsi="Arial" w:cs="Arial"/>
              <w:i/>
              <w:iCs/>
              <w:sz w:val="22"/>
              <w:szCs w:val="22"/>
            </w:rPr>
            <w:delText>apa</w:delText>
          </w:r>
        </w:del>
      </w:ins>
      <w:ins w:id="437" w:author="Martin Cahill [NESO]" w:date="2025-10-17T17:02:00Z">
        <w:del w:id="438" w:author="Martin Cahill" w:date="2026-01-15T10:52:00Z" w16du:dateUtc="2026-01-15T10:52:00Z">
          <w:r w:rsidR="000A33E7" w:rsidRPr="3E5D023F" w:rsidDel="005D1C27">
            <w:rPr>
              <w:rFonts w:ascii="Arial" w:hAnsi="Arial" w:cs="Arial"/>
              <w:i/>
              <w:iCs/>
              <w:sz w:val="22"/>
              <w:szCs w:val="22"/>
            </w:rPr>
            <w:delText>city</w:delText>
          </w:r>
        </w:del>
      </w:ins>
      <w:ins w:id="439" w:author="Martin Cahill [NESO]" w:date="2025-09-09T12:53:00Z">
        <w:del w:id="440" w:author="Martin Cahill" w:date="2026-01-15T10:52:00Z" w16du:dateUtc="2026-01-15T10:52:00Z">
          <w:r w:rsidR="00983F3D" w:rsidRPr="3E5D023F" w:rsidDel="005D1C27">
            <w:rPr>
              <w:rFonts w:ascii="Arial" w:hAnsi="Arial" w:cs="Arial"/>
              <w:i/>
              <w:iCs/>
              <w:sz w:val="22"/>
              <w:szCs w:val="22"/>
            </w:rPr>
            <w:delText xml:space="preserve"> </w:delText>
          </w:r>
        </w:del>
        <w:r w:rsidR="00983F3D" w:rsidRPr="3E5D023F">
          <w:rPr>
            <w:rFonts w:ascii="Arial" w:hAnsi="Arial" w:cs="Arial"/>
            <w:i/>
            <w:iCs/>
            <w:sz w:val="22"/>
            <w:szCs w:val="22"/>
          </w:rPr>
          <w:t>or</w:t>
        </w:r>
      </w:ins>
      <w:r w:rsidR="009B33DC" w:rsidRPr="3E5D023F">
        <w:rPr>
          <w:rFonts w:ascii="Arial" w:hAnsi="Arial" w:cs="Arial"/>
          <w:i/>
          <w:iCs/>
          <w:sz w:val="22"/>
          <w:szCs w:val="22"/>
        </w:rPr>
        <w:t xml:space="preserve"> </w:t>
      </w:r>
      <w:r w:rsidRPr="3E5D023F">
        <w:rPr>
          <w:rFonts w:ascii="Arial" w:hAnsi="Arial" w:cs="Arial"/>
          <w:i/>
          <w:iCs/>
          <w:sz w:val="22"/>
          <w:szCs w:val="22"/>
        </w:rPr>
        <w:t>D</w:t>
      </w:r>
      <w:r w:rsidR="002D5FFE" w:rsidRPr="3E5D023F">
        <w:rPr>
          <w:rFonts w:ascii="Arial" w:hAnsi="Arial" w:cs="Arial"/>
          <w:i/>
          <w:iCs/>
          <w:sz w:val="22"/>
          <w:szCs w:val="22"/>
        </w:rPr>
        <w:t xml:space="preserve">eveloper </w:t>
      </w:r>
      <w:r w:rsidR="00BA7809" w:rsidRPr="3E5D023F">
        <w:rPr>
          <w:rFonts w:ascii="Arial" w:hAnsi="Arial" w:cs="Arial"/>
          <w:i/>
          <w:iCs/>
          <w:sz w:val="22"/>
          <w:szCs w:val="22"/>
        </w:rPr>
        <w:t>Capacity or Interconnector User Commitment Capacity</w:t>
      </w:r>
      <w:ins w:id="441" w:author="Martin Cahill" w:date="2026-01-15T10:52:00Z" w16du:dateUtc="2026-01-15T10:52:00Z">
        <w:r w:rsidR="005D1C27">
          <w:rPr>
            <w:rFonts w:ascii="Arial" w:hAnsi="Arial" w:cs="Arial"/>
            <w:i/>
            <w:iCs/>
            <w:sz w:val="22"/>
            <w:szCs w:val="22"/>
          </w:rPr>
          <w:t xml:space="preserve"> </w:t>
        </w:r>
        <w:r w:rsidR="005D1C27" w:rsidRPr="3E5D023F">
          <w:rPr>
            <w:rFonts w:ascii="Arial" w:hAnsi="Arial" w:cs="Arial"/>
            <w:i/>
            <w:iCs/>
            <w:sz w:val="22"/>
            <w:szCs w:val="22"/>
          </w:rPr>
          <w:t xml:space="preserve">or Demand </w:t>
        </w:r>
        <w:proofErr w:type="gramStart"/>
        <w:r w:rsidR="005D1C27" w:rsidRPr="3E5D023F">
          <w:rPr>
            <w:rFonts w:ascii="Arial" w:hAnsi="Arial" w:cs="Arial"/>
            <w:i/>
            <w:iCs/>
            <w:sz w:val="22"/>
            <w:szCs w:val="22"/>
          </w:rPr>
          <w:t xml:space="preserve">Capacity </w:t>
        </w:r>
      </w:ins>
      <w:r w:rsidR="00BA7809" w:rsidRPr="3E5D023F">
        <w:rPr>
          <w:rFonts w:ascii="Arial" w:hAnsi="Arial" w:cs="Arial"/>
          <w:i/>
          <w:iCs/>
          <w:sz w:val="22"/>
          <w:szCs w:val="22"/>
        </w:rPr>
        <w:t xml:space="preserve"> </w:t>
      </w:r>
      <w:r w:rsidRPr="3E5D023F">
        <w:rPr>
          <w:rFonts w:ascii="Arial" w:hAnsi="Arial" w:cs="Arial"/>
          <w:i/>
          <w:iCs/>
          <w:sz w:val="22"/>
          <w:szCs w:val="22"/>
        </w:rPr>
        <w:t>to</w:t>
      </w:r>
      <w:proofErr w:type="gramEnd"/>
      <w:r w:rsidRPr="3E5D023F">
        <w:rPr>
          <w:rFonts w:ascii="Arial" w:hAnsi="Arial" w:cs="Arial"/>
          <w:i/>
          <w:iCs/>
          <w:sz w:val="22"/>
          <w:szCs w:val="22"/>
        </w:rPr>
        <w:t xml:space="preserve"> zero </w:t>
      </w:r>
    </w:p>
    <w:p w14:paraId="2B0F94C1" w14:textId="2B2DAF7D" w:rsidR="007252C4" w:rsidRPr="00A647BE" w:rsidRDefault="00454083" w:rsidP="3E5D023F">
      <w:pPr>
        <w:numPr>
          <w:ilvl w:val="0"/>
          <w:numId w:val="2"/>
        </w:numPr>
        <w:tabs>
          <w:tab w:val="num" w:pos="1276"/>
        </w:tabs>
        <w:jc w:val="both"/>
        <w:rPr>
          <w:rFonts w:ascii="Arial" w:hAnsi="Arial" w:cs="Arial"/>
          <w:i/>
          <w:iCs/>
          <w:sz w:val="22"/>
          <w:szCs w:val="22"/>
        </w:rPr>
      </w:pPr>
      <w:r w:rsidRPr="3E5D023F">
        <w:rPr>
          <w:rFonts w:ascii="Arial" w:hAnsi="Arial" w:cs="Arial"/>
          <w:i/>
          <w:iCs/>
          <w:sz w:val="22"/>
          <w:szCs w:val="22"/>
        </w:rPr>
        <w:t xml:space="preserve">Fixed </w:t>
      </w:r>
      <w:r w:rsidR="007252C4" w:rsidRPr="3E5D023F">
        <w:rPr>
          <w:rFonts w:ascii="Arial" w:hAnsi="Arial" w:cs="Arial"/>
          <w:i/>
          <w:iCs/>
          <w:sz w:val="22"/>
          <w:szCs w:val="22"/>
        </w:rPr>
        <w:t>Attributable Works</w:t>
      </w:r>
      <w:r w:rsidR="009B33DC" w:rsidRPr="3E5D023F">
        <w:rPr>
          <w:rFonts w:ascii="Arial" w:hAnsi="Arial" w:cs="Arial"/>
          <w:i/>
          <w:iCs/>
          <w:sz w:val="22"/>
          <w:szCs w:val="22"/>
        </w:rPr>
        <w:t xml:space="preserve"> C</w:t>
      </w:r>
      <w:r w:rsidR="002C0279" w:rsidRPr="3E5D023F">
        <w:rPr>
          <w:rFonts w:ascii="Arial" w:hAnsi="Arial" w:cs="Arial"/>
          <w:i/>
          <w:iCs/>
          <w:sz w:val="22"/>
          <w:szCs w:val="22"/>
        </w:rPr>
        <w:t>ancellation Charge</w:t>
      </w:r>
      <w:r w:rsidR="009B33DC" w:rsidRPr="3E5D023F">
        <w:rPr>
          <w:rFonts w:ascii="Arial" w:hAnsi="Arial" w:cs="Arial"/>
          <w:i/>
          <w:iCs/>
          <w:sz w:val="22"/>
          <w:szCs w:val="22"/>
        </w:rPr>
        <w:t xml:space="preserve"> = </w:t>
      </w:r>
      <w:r w:rsidR="007252C4" w:rsidRPr="3E5D023F">
        <w:rPr>
          <w:rFonts w:ascii="Arial" w:hAnsi="Arial" w:cs="Arial"/>
          <w:i/>
          <w:iCs/>
          <w:sz w:val="22"/>
          <w:szCs w:val="22"/>
        </w:rPr>
        <w:t xml:space="preserve">Attributable Works </w:t>
      </w:r>
      <w:r w:rsidR="009B33DC" w:rsidRPr="3E5D023F">
        <w:rPr>
          <w:rFonts w:ascii="Arial" w:hAnsi="Arial" w:cs="Arial"/>
          <w:i/>
          <w:iCs/>
          <w:sz w:val="22"/>
          <w:szCs w:val="22"/>
        </w:rPr>
        <w:t>C</w:t>
      </w:r>
      <w:r w:rsidR="002C0279" w:rsidRPr="3E5D023F">
        <w:rPr>
          <w:rFonts w:ascii="Arial" w:hAnsi="Arial" w:cs="Arial"/>
          <w:i/>
          <w:iCs/>
          <w:sz w:val="22"/>
          <w:szCs w:val="22"/>
        </w:rPr>
        <w:t xml:space="preserve">ancellation </w:t>
      </w:r>
      <w:r w:rsidR="00B4199C" w:rsidRPr="3E5D023F">
        <w:rPr>
          <w:rFonts w:ascii="Arial" w:hAnsi="Arial" w:cs="Arial"/>
          <w:i/>
          <w:iCs/>
          <w:sz w:val="22"/>
          <w:szCs w:val="22"/>
        </w:rPr>
        <w:t>Amount</w:t>
      </w:r>
      <w:r w:rsidR="009B33DC" w:rsidRPr="3E5D023F">
        <w:rPr>
          <w:rFonts w:ascii="Arial" w:hAnsi="Arial" w:cs="Arial"/>
          <w:i/>
          <w:iCs/>
          <w:sz w:val="22"/>
          <w:szCs w:val="22"/>
        </w:rPr>
        <w:t xml:space="preserve"> x </w:t>
      </w:r>
      <w:r w:rsidR="002C0279" w:rsidRPr="3E5D023F">
        <w:rPr>
          <w:rFonts w:ascii="Arial" w:hAnsi="Arial" w:cs="Arial"/>
          <w:i/>
          <w:iCs/>
          <w:sz w:val="22"/>
          <w:szCs w:val="22"/>
        </w:rPr>
        <w:t xml:space="preserve">MW </w:t>
      </w:r>
      <w:r w:rsidR="009B33DC" w:rsidRPr="3E5D023F">
        <w:rPr>
          <w:rFonts w:ascii="Arial" w:hAnsi="Arial" w:cs="Arial"/>
          <w:i/>
          <w:iCs/>
          <w:sz w:val="22"/>
          <w:szCs w:val="22"/>
        </w:rPr>
        <w:t xml:space="preserve">reduction in </w:t>
      </w:r>
      <w:r w:rsidR="006C5024" w:rsidRPr="3E5D023F">
        <w:rPr>
          <w:rFonts w:ascii="Arial" w:hAnsi="Arial" w:cs="Arial"/>
          <w:i/>
          <w:iCs/>
          <w:sz w:val="22"/>
          <w:szCs w:val="22"/>
        </w:rPr>
        <w:t>Transmission Entry Capacity</w:t>
      </w:r>
      <w:r w:rsidR="009B33DC" w:rsidRPr="3E5D023F">
        <w:rPr>
          <w:rFonts w:ascii="Arial" w:hAnsi="Arial" w:cs="Arial"/>
          <w:i/>
          <w:iCs/>
          <w:sz w:val="22"/>
          <w:szCs w:val="22"/>
        </w:rPr>
        <w:t xml:space="preserve"> </w:t>
      </w:r>
      <w:del w:id="442" w:author="Martin Cahill" w:date="2026-01-15T10:53:00Z" w16du:dateUtc="2026-01-15T10:53:00Z">
        <w:r w:rsidR="009B33DC" w:rsidRPr="3E5D023F" w:rsidDel="00335167">
          <w:rPr>
            <w:rFonts w:ascii="Arial" w:hAnsi="Arial" w:cs="Arial"/>
            <w:i/>
            <w:iCs/>
            <w:sz w:val="22"/>
            <w:szCs w:val="22"/>
          </w:rPr>
          <w:delText>or</w:delText>
        </w:r>
      </w:del>
      <w:ins w:id="443" w:author="Martin Cahill [NESO]" w:date="2025-09-09T12:53:00Z">
        <w:del w:id="444" w:author="Martin Cahill" w:date="2026-01-15T10:53:00Z" w16du:dateUtc="2026-01-15T10:53:00Z">
          <w:r w:rsidR="00983F3D" w:rsidRPr="3E5D023F" w:rsidDel="00335167">
            <w:rPr>
              <w:rFonts w:ascii="Arial" w:hAnsi="Arial" w:cs="Arial"/>
              <w:i/>
              <w:iCs/>
              <w:sz w:val="22"/>
              <w:szCs w:val="22"/>
            </w:rPr>
            <w:delText xml:space="preserve"> </w:delText>
          </w:r>
        </w:del>
      </w:ins>
      <w:ins w:id="445" w:author="Martin Cahill [NESO]" w:date="2025-10-17T17:02:00Z">
        <w:del w:id="446" w:author="Martin Cahill" w:date="2026-01-15T10:53:00Z" w16du:dateUtc="2026-01-15T10:53:00Z">
          <w:r w:rsidR="000A33E7" w:rsidRPr="3E5D023F" w:rsidDel="00335167">
            <w:rPr>
              <w:rFonts w:ascii="Arial" w:hAnsi="Arial" w:cs="Arial"/>
              <w:i/>
              <w:iCs/>
              <w:sz w:val="22"/>
              <w:szCs w:val="22"/>
            </w:rPr>
            <w:delText>D</w:delText>
          </w:r>
        </w:del>
      </w:ins>
      <w:ins w:id="447" w:author="Martin Cahill [NESO]" w:date="2025-10-02T20:03:00Z">
        <w:del w:id="448" w:author="Martin Cahill" w:date="2026-01-15T10:53:00Z" w16du:dateUtc="2026-01-15T10:53:00Z">
          <w:r w:rsidR="00EF0571" w:rsidRPr="3E5D023F" w:rsidDel="00335167">
            <w:rPr>
              <w:rFonts w:ascii="Arial" w:hAnsi="Arial" w:cs="Arial"/>
              <w:i/>
              <w:iCs/>
              <w:sz w:val="22"/>
              <w:szCs w:val="22"/>
            </w:rPr>
            <w:delText xml:space="preserve">emand </w:delText>
          </w:r>
        </w:del>
      </w:ins>
      <w:ins w:id="449" w:author="Martin Cahill [NESO]" w:date="2025-10-17T17:02:00Z">
        <w:del w:id="450" w:author="Martin Cahill" w:date="2026-01-15T10:53:00Z" w16du:dateUtc="2026-01-15T10:53:00Z">
          <w:r w:rsidR="000A33E7" w:rsidRPr="3E5D023F" w:rsidDel="00335167">
            <w:rPr>
              <w:rFonts w:ascii="Arial" w:hAnsi="Arial" w:cs="Arial"/>
              <w:i/>
              <w:iCs/>
              <w:sz w:val="22"/>
              <w:szCs w:val="22"/>
            </w:rPr>
            <w:delText>C</w:delText>
          </w:r>
        </w:del>
      </w:ins>
      <w:ins w:id="451" w:author="Martin Cahill [NESO]" w:date="2025-10-02T20:03:00Z">
        <w:del w:id="452" w:author="Martin Cahill" w:date="2026-01-15T10:53:00Z" w16du:dateUtc="2026-01-15T10:53:00Z">
          <w:r w:rsidR="00EF0571" w:rsidRPr="3E5D023F" w:rsidDel="00335167">
            <w:rPr>
              <w:rFonts w:ascii="Arial" w:hAnsi="Arial" w:cs="Arial"/>
              <w:i/>
              <w:iCs/>
              <w:sz w:val="22"/>
              <w:szCs w:val="22"/>
            </w:rPr>
            <w:delText>apa</w:delText>
          </w:r>
        </w:del>
      </w:ins>
      <w:ins w:id="453" w:author="Martin Cahill [NESO]" w:date="2025-10-17T17:02:00Z">
        <w:del w:id="454" w:author="Martin Cahill" w:date="2026-01-15T10:53:00Z" w16du:dateUtc="2026-01-15T10:53:00Z">
          <w:r w:rsidR="000A33E7" w:rsidRPr="3E5D023F" w:rsidDel="00335167">
            <w:rPr>
              <w:rFonts w:ascii="Arial" w:hAnsi="Arial" w:cs="Arial"/>
              <w:i/>
              <w:iCs/>
              <w:sz w:val="22"/>
              <w:szCs w:val="22"/>
            </w:rPr>
            <w:delText>city</w:delText>
          </w:r>
        </w:del>
      </w:ins>
      <w:ins w:id="455" w:author="Martin Cahill [NESO]" w:date="2025-09-09T12:53:00Z">
        <w:del w:id="456" w:author="Martin Cahill" w:date="2026-01-15T10:53:00Z" w16du:dateUtc="2026-01-15T10:53:00Z">
          <w:r w:rsidR="00983F3D" w:rsidRPr="3E5D023F" w:rsidDel="00335167">
            <w:rPr>
              <w:rFonts w:ascii="Arial" w:hAnsi="Arial" w:cs="Arial"/>
              <w:i/>
              <w:iCs/>
              <w:sz w:val="22"/>
              <w:szCs w:val="22"/>
            </w:rPr>
            <w:delText xml:space="preserve"> </w:delText>
          </w:r>
        </w:del>
        <w:r w:rsidR="00983F3D" w:rsidRPr="3E5D023F">
          <w:rPr>
            <w:rFonts w:ascii="Arial" w:hAnsi="Arial" w:cs="Arial"/>
            <w:i/>
            <w:iCs/>
            <w:sz w:val="22"/>
            <w:szCs w:val="22"/>
          </w:rPr>
          <w:t>or</w:t>
        </w:r>
      </w:ins>
      <w:r w:rsidR="009B33DC" w:rsidRPr="3E5D023F">
        <w:rPr>
          <w:rFonts w:ascii="Arial" w:hAnsi="Arial" w:cs="Arial"/>
          <w:i/>
          <w:iCs/>
          <w:sz w:val="22"/>
          <w:szCs w:val="22"/>
        </w:rPr>
        <w:t xml:space="preserve"> </w:t>
      </w:r>
      <w:r w:rsidR="00512253" w:rsidRPr="3E5D023F">
        <w:rPr>
          <w:rFonts w:ascii="Arial" w:hAnsi="Arial" w:cs="Arial"/>
          <w:i/>
          <w:iCs/>
          <w:sz w:val="22"/>
          <w:szCs w:val="22"/>
        </w:rPr>
        <w:t>D</w:t>
      </w:r>
      <w:r w:rsidR="003E2257" w:rsidRPr="3E5D023F">
        <w:rPr>
          <w:rFonts w:ascii="Arial" w:hAnsi="Arial" w:cs="Arial"/>
          <w:i/>
          <w:iCs/>
          <w:sz w:val="22"/>
          <w:szCs w:val="22"/>
        </w:rPr>
        <w:t xml:space="preserve">eveloper </w:t>
      </w:r>
      <w:r w:rsidR="00512253" w:rsidRPr="3E5D023F">
        <w:rPr>
          <w:rFonts w:ascii="Arial" w:hAnsi="Arial" w:cs="Arial"/>
          <w:i/>
          <w:iCs/>
          <w:sz w:val="22"/>
          <w:szCs w:val="22"/>
        </w:rPr>
        <w:t>C</w:t>
      </w:r>
      <w:r w:rsidR="003E2257" w:rsidRPr="3E5D023F">
        <w:rPr>
          <w:rFonts w:ascii="Arial" w:hAnsi="Arial" w:cs="Arial"/>
          <w:i/>
          <w:iCs/>
          <w:sz w:val="22"/>
          <w:szCs w:val="22"/>
        </w:rPr>
        <w:t>apacity</w:t>
      </w:r>
      <w:r w:rsidR="00BA7809" w:rsidRPr="3E5D023F">
        <w:rPr>
          <w:rFonts w:ascii="Arial" w:hAnsi="Arial" w:cs="Arial"/>
          <w:i/>
          <w:iCs/>
          <w:sz w:val="22"/>
          <w:szCs w:val="22"/>
        </w:rPr>
        <w:t xml:space="preserve"> or Interconnector User Commitment Capacity</w:t>
      </w:r>
      <w:ins w:id="457" w:author="Martin Cahill" w:date="2026-01-15T10:53:00Z" w16du:dateUtc="2026-01-15T10:53:00Z">
        <w:r w:rsidR="00335167">
          <w:rPr>
            <w:rFonts w:ascii="Arial" w:hAnsi="Arial" w:cs="Arial"/>
            <w:i/>
            <w:iCs/>
            <w:sz w:val="22"/>
            <w:szCs w:val="22"/>
          </w:rPr>
          <w:t xml:space="preserve"> </w:t>
        </w:r>
        <w:r w:rsidR="00335167" w:rsidRPr="3E5D023F">
          <w:rPr>
            <w:rFonts w:ascii="Arial" w:hAnsi="Arial" w:cs="Arial"/>
            <w:i/>
            <w:iCs/>
            <w:sz w:val="22"/>
            <w:szCs w:val="22"/>
          </w:rPr>
          <w:t>or Demand Capacity</w:t>
        </w:r>
      </w:ins>
      <w:r w:rsidR="00B4199C" w:rsidRPr="3E5D023F">
        <w:rPr>
          <w:rFonts w:ascii="Arial" w:hAnsi="Arial" w:cs="Arial"/>
          <w:i/>
          <w:iCs/>
          <w:sz w:val="22"/>
          <w:szCs w:val="22"/>
        </w:rPr>
        <w:t xml:space="preserve"> x Cancellation Charge Profile</w:t>
      </w:r>
      <w:r w:rsidR="007252C4" w:rsidRPr="3E5D023F">
        <w:rPr>
          <w:rFonts w:ascii="Arial" w:hAnsi="Arial" w:cs="Arial"/>
          <w:i/>
          <w:iCs/>
          <w:sz w:val="22"/>
          <w:szCs w:val="22"/>
          <w:vertAlign w:val="subscript"/>
          <w:lang w:val="sv-SE"/>
        </w:rPr>
        <w:t xml:space="preserve"> t</w:t>
      </w:r>
    </w:p>
    <w:p w14:paraId="0FCA792C" w14:textId="77777777" w:rsidR="00512253" w:rsidRPr="009B33DC" w:rsidRDefault="00512253" w:rsidP="007252C4">
      <w:pPr>
        <w:ind w:left="908"/>
        <w:jc w:val="both"/>
        <w:rPr>
          <w:rFonts w:ascii="Arial" w:hAnsi="Arial" w:cs="Arial"/>
          <w:i/>
          <w:sz w:val="22"/>
          <w:szCs w:val="22"/>
        </w:rPr>
      </w:pPr>
    </w:p>
    <w:p w14:paraId="65974448" w14:textId="77777777" w:rsidR="00512253" w:rsidRPr="009B33DC" w:rsidRDefault="001925EA" w:rsidP="00C574DA">
      <w:pPr>
        <w:numPr>
          <w:ilvl w:val="0"/>
          <w:numId w:val="2"/>
        </w:numPr>
        <w:tabs>
          <w:tab w:val="num" w:pos="1276"/>
        </w:tabs>
        <w:ind w:left="1276" w:hanging="368"/>
        <w:jc w:val="both"/>
        <w:rPr>
          <w:rFonts w:ascii="Arial" w:hAnsi="Arial" w:cs="Arial"/>
          <w:i/>
          <w:sz w:val="22"/>
          <w:szCs w:val="22"/>
        </w:rPr>
      </w:pPr>
      <w:r>
        <w:rPr>
          <w:rFonts w:ascii="Arial" w:hAnsi="Arial" w:cs="Arial"/>
          <w:i/>
          <w:sz w:val="22"/>
          <w:szCs w:val="22"/>
        </w:rPr>
        <w:t xml:space="preserve">Cancellation Charge </w:t>
      </w:r>
      <w:proofErr w:type="spellStart"/>
      <w:r>
        <w:rPr>
          <w:rFonts w:ascii="Arial" w:hAnsi="Arial" w:cs="Arial"/>
          <w:i/>
          <w:sz w:val="22"/>
          <w:szCs w:val="22"/>
        </w:rPr>
        <w:t>Profile</w:t>
      </w:r>
      <w:r w:rsidR="00512253" w:rsidRPr="009B33DC">
        <w:rPr>
          <w:rFonts w:ascii="Arial" w:hAnsi="Arial" w:cs="Arial"/>
          <w:i/>
          <w:sz w:val="22"/>
          <w:szCs w:val="22"/>
          <w:vertAlign w:val="subscript"/>
        </w:rPr>
        <w:t>t</w:t>
      </w:r>
      <w:proofErr w:type="spellEnd"/>
      <w:r w:rsidR="00512253" w:rsidRPr="009B33DC">
        <w:rPr>
          <w:rFonts w:ascii="Arial" w:hAnsi="Arial" w:cs="Arial"/>
          <w:i/>
          <w:sz w:val="22"/>
          <w:szCs w:val="22"/>
        </w:rPr>
        <w:t xml:space="preserve"> which varies according to the number of </w:t>
      </w:r>
      <w:r w:rsidR="00B4199C">
        <w:rPr>
          <w:rFonts w:ascii="Arial" w:hAnsi="Arial" w:cs="Arial"/>
          <w:i/>
          <w:sz w:val="22"/>
          <w:szCs w:val="22"/>
        </w:rPr>
        <w:t>Financial Years</w:t>
      </w:r>
      <w:r w:rsidR="009B33DC" w:rsidRPr="009B33DC">
        <w:rPr>
          <w:rFonts w:ascii="Arial" w:hAnsi="Arial" w:cs="Arial"/>
          <w:i/>
          <w:sz w:val="22"/>
          <w:szCs w:val="22"/>
        </w:rPr>
        <w:t xml:space="preserve"> </w:t>
      </w:r>
      <w:r w:rsidR="00A647BE">
        <w:rPr>
          <w:rFonts w:ascii="Arial" w:hAnsi="Arial" w:cs="Arial"/>
          <w:i/>
          <w:sz w:val="22"/>
          <w:szCs w:val="22"/>
        </w:rPr>
        <w:t xml:space="preserve">working </w:t>
      </w:r>
      <w:r w:rsidR="002B3B64">
        <w:rPr>
          <w:rFonts w:ascii="Arial" w:hAnsi="Arial" w:cs="Arial"/>
          <w:i/>
          <w:sz w:val="22"/>
          <w:szCs w:val="22"/>
        </w:rPr>
        <w:t xml:space="preserve">back </w:t>
      </w:r>
      <w:r w:rsidR="00512253" w:rsidRPr="009B33DC">
        <w:rPr>
          <w:rFonts w:ascii="Arial" w:hAnsi="Arial" w:cs="Arial"/>
          <w:i/>
          <w:sz w:val="22"/>
          <w:szCs w:val="22"/>
        </w:rPr>
        <w:t>from the C</w:t>
      </w:r>
      <w:r w:rsidR="009B33DC" w:rsidRPr="009B33DC">
        <w:rPr>
          <w:rFonts w:ascii="Arial" w:hAnsi="Arial" w:cs="Arial"/>
          <w:i/>
          <w:sz w:val="22"/>
          <w:szCs w:val="22"/>
        </w:rPr>
        <w:t>harging</w:t>
      </w:r>
      <w:r w:rsidR="00512253" w:rsidRPr="009B33DC">
        <w:rPr>
          <w:rFonts w:ascii="Arial" w:hAnsi="Arial" w:cs="Arial"/>
          <w:i/>
          <w:sz w:val="22"/>
          <w:szCs w:val="22"/>
        </w:rPr>
        <w:t xml:space="preserve"> Date</w:t>
      </w:r>
      <w:r w:rsidR="00B4199C">
        <w:rPr>
          <w:rFonts w:ascii="Arial" w:hAnsi="Arial" w:cs="Arial"/>
          <w:i/>
          <w:sz w:val="22"/>
          <w:szCs w:val="22"/>
        </w:rPr>
        <w:t xml:space="preserve"> to the Trigger Date</w:t>
      </w:r>
      <w:r w:rsidR="00512253" w:rsidRPr="009B33DC">
        <w:rPr>
          <w:rFonts w:ascii="Arial" w:hAnsi="Arial" w:cs="Arial"/>
          <w:i/>
          <w:sz w:val="22"/>
          <w:szCs w:val="22"/>
        </w:rPr>
        <w:t xml:space="preserve">:  </w:t>
      </w:r>
    </w:p>
    <w:p w14:paraId="772359F1" w14:textId="77777777" w:rsidR="00512253" w:rsidRPr="009B33DC" w:rsidRDefault="00512253" w:rsidP="00C574DA">
      <w:pPr>
        <w:numPr>
          <w:ilvl w:val="1"/>
          <w:numId w:val="2"/>
        </w:numPr>
        <w:tabs>
          <w:tab w:val="num" w:pos="1701"/>
        </w:tabs>
        <w:ind w:left="1701" w:hanging="425"/>
        <w:jc w:val="both"/>
        <w:rPr>
          <w:rFonts w:ascii="Arial" w:hAnsi="Arial" w:cs="Arial"/>
          <w:i/>
          <w:sz w:val="22"/>
          <w:szCs w:val="22"/>
        </w:rPr>
      </w:pPr>
      <w:r w:rsidRPr="009B33DC">
        <w:rPr>
          <w:rFonts w:ascii="Arial" w:hAnsi="Arial" w:cs="Arial"/>
          <w:i/>
          <w:sz w:val="22"/>
          <w:szCs w:val="22"/>
        </w:rPr>
        <w:t xml:space="preserve">In the </w:t>
      </w:r>
      <w:r w:rsidR="009B33DC" w:rsidRPr="009B33DC">
        <w:rPr>
          <w:rFonts w:ascii="Arial" w:hAnsi="Arial" w:cs="Arial"/>
          <w:i/>
          <w:sz w:val="22"/>
          <w:szCs w:val="22"/>
        </w:rPr>
        <w:t>F</w:t>
      </w:r>
      <w:r w:rsidR="002C0279">
        <w:rPr>
          <w:rFonts w:ascii="Arial" w:hAnsi="Arial" w:cs="Arial"/>
          <w:i/>
          <w:sz w:val="22"/>
          <w:szCs w:val="22"/>
        </w:rPr>
        <w:t xml:space="preserve">inancial </w:t>
      </w:r>
      <w:r w:rsidR="009B33DC" w:rsidRPr="009B33DC">
        <w:rPr>
          <w:rFonts w:ascii="Arial" w:hAnsi="Arial" w:cs="Arial"/>
          <w:i/>
          <w:sz w:val="22"/>
          <w:szCs w:val="22"/>
        </w:rPr>
        <w:t>Y</w:t>
      </w:r>
      <w:r w:rsidR="002C0279">
        <w:rPr>
          <w:rFonts w:ascii="Arial" w:hAnsi="Arial" w:cs="Arial"/>
          <w:i/>
          <w:sz w:val="22"/>
          <w:szCs w:val="22"/>
        </w:rPr>
        <w:t>ear</w:t>
      </w:r>
      <w:r w:rsidR="009B33DC" w:rsidRPr="009B33DC">
        <w:rPr>
          <w:rFonts w:ascii="Arial" w:hAnsi="Arial" w:cs="Arial"/>
          <w:i/>
          <w:sz w:val="22"/>
          <w:szCs w:val="22"/>
        </w:rPr>
        <w:t xml:space="preserve"> </w:t>
      </w:r>
      <w:r w:rsidR="002B3B64">
        <w:rPr>
          <w:rFonts w:ascii="Arial" w:hAnsi="Arial" w:cs="Arial"/>
          <w:i/>
          <w:sz w:val="22"/>
          <w:szCs w:val="22"/>
        </w:rPr>
        <w:t>in which</w:t>
      </w:r>
      <w:r w:rsidRPr="009B33DC">
        <w:rPr>
          <w:rFonts w:ascii="Arial" w:hAnsi="Arial" w:cs="Arial"/>
          <w:i/>
          <w:sz w:val="22"/>
          <w:szCs w:val="22"/>
        </w:rPr>
        <w:t xml:space="preserve"> the C</w:t>
      </w:r>
      <w:r w:rsidR="009B33DC" w:rsidRPr="009B33DC">
        <w:rPr>
          <w:rFonts w:ascii="Arial" w:hAnsi="Arial" w:cs="Arial"/>
          <w:i/>
          <w:sz w:val="22"/>
          <w:szCs w:val="22"/>
        </w:rPr>
        <w:t>harging</w:t>
      </w:r>
      <w:r w:rsidRPr="009B33DC">
        <w:rPr>
          <w:rFonts w:ascii="Arial" w:hAnsi="Arial" w:cs="Arial"/>
          <w:i/>
          <w:sz w:val="22"/>
          <w:szCs w:val="22"/>
        </w:rPr>
        <w:t xml:space="preserve"> Date </w:t>
      </w:r>
      <w:r w:rsidR="002B3B64">
        <w:rPr>
          <w:rFonts w:ascii="Arial" w:hAnsi="Arial" w:cs="Arial"/>
          <w:i/>
          <w:sz w:val="22"/>
          <w:szCs w:val="22"/>
        </w:rPr>
        <w:t xml:space="preserve">occurs </w:t>
      </w:r>
      <w:r w:rsidRPr="009B33DC">
        <w:rPr>
          <w:rFonts w:ascii="Arial" w:hAnsi="Arial" w:cs="Arial"/>
          <w:i/>
          <w:sz w:val="22"/>
          <w:szCs w:val="22"/>
        </w:rPr>
        <w:t>(t=0)</w:t>
      </w:r>
      <w:r w:rsidR="002B3B64">
        <w:rPr>
          <w:rFonts w:ascii="Arial" w:hAnsi="Arial" w:cs="Arial"/>
          <w:i/>
          <w:sz w:val="22"/>
          <w:szCs w:val="22"/>
        </w:rPr>
        <w:t>,</w:t>
      </w:r>
      <w:r w:rsidRPr="009B33DC">
        <w:rPr>
          <w:rFonts w:ascii="Arial" w:hAnsi="Arial" w:cs="Arial"/>
          <w:i/>
          <w:sz w:val="22"/>
          <w:szCs w:val="22"/>
        </w:rPr>
        <w:t xml:space="preserve"> C</w:t>
      </w:r>
      <w:r w:rsidR="002C0279">
        <w:rPr>
          <w:rFonts w:ascii="Arial" w:hAnsi="Arial" w:cs="Arial"/>
          <w:i/>
          <w:sz w:val="22"/>
          <w:szCs w:val="22"/>
        </w:rPr>
        <w:t>ancellation Charg</w:t>
      </w:r>
      <w:r w:rsidR="0078412D">
        <w:rPr>
          <w:rFonts w:ascii="Arial" w:hAnsi="Arial" w:cs="Arial"/>
          <w:i/>
          <w:sz w:val="22"/>
          <w:szCs w:val="22"/>
        </w:rPr>
        <w:t>e Profil</w:t>
      </w:r>
      <w:r w:rsidR="002C0279">
        <w:rPr>
          <w:rFonts w:ascii="Arial" w:hAnsi="Arial" w:cs="Arial"/>
          <w:i/>
          <w:sz w:val="22"/>
          <w:szCs w:val="22"/>
        </w:rPr>
        <w:t>e</w:t>
      </w:r>
      <w:r w:rsidRPr="009B33DC">
        <w:rPr>
          <w:rFonts w:ascii="Arial" w:hAnsi="Arial" w:cs="Arial"/>
          <w:i/>
          <w:sz w:val="22"/>
          <w:szCs w:val="22"/>
        </w:rPr>
        <w:t xml:space="preserve"> = </w:t>
      </w:r>
      <w:r w:rsidR="0078412D">
        <w:rPr>
          <w:rFonts w:ascii="Arial" w:hAnsi="Arial" w:cs="Arial"/>
          <w:i/>
          <w:sz w:val="22"/>
          <w:szCs w:val="22"/>
        </w:rPr>
        <w:t>1.0</w:t>
      </w:r>
      <w:r w:rsidRPr="009B33DC">
        <w:rPr>
          <w:rFonts w:ascii="Arial" w:hAnsi="Arial" w:cs="Arial"/>
          <w:i/>
          <w:sz w:val="22"/>
          <w:szCs w:val="22"/>
        </w:rPr>
        <w:t>,</w:t>
      </w:r>
    </w:p>
    <w:p w14:paraId="223E5FF3" w14:textId="77777777" w:rsidR="00512253" w:rsidRPr="009B33DC" w:rsidRDefault="002B3B64" w:rsidP="00C574DA">
      <w:pPr>
        <w:numPr>
          <w:ilvl w:val="1"/>
          <w:numId w:val="2"/>
        </w:numPr>
        <w:tabs>
          <w:tab w:val="num" w:pos="1701"/>
        </w:tabs>
        <w:ind w:left="1701" w:hanging="425"/>
        <w:jc w:val="both"/>
        <w:rPr>
          <w:rFonts w:ascii="Arial" w:hAnsi="Arial" w:cs="Arial"/>
          <w:i/>
          <w:sz w:val="22"/>
          <w:szCs w:val="22"/>
        </w:rPr>
      </w:pPr>
      <w:r w:rsidRPr="009B33DC">
        <w:rPr>
          <w:rFonts w:ascii="Arial" w:hAnsi="Arial" w:cs="Arial"/>
          <w:i/>
          <w:sz w:val="22"/>
          <w:szCs w:val="22"/>
        </w:rPr>
        <w:t>In the F</w:t>
      </w:r>
      <w:r>
        <w:rPr>
          <w:rFonts w:ascii="Arial" w:hAnsi="Arial" w:cs="Arial"/>
          <w:i/>
          <w:sz w:val="22"/>
          <w:szCs w:val="22"/>
        </w:rPr>
        <w:t xml:space="preserve">inancial </w:t>
      </w:r>
      <w:r w:rsidRPr="009B33DC">
        <w:rPr>
          <w:rFonts w:ascii="Arial" w:hAnsi="Arial" w:cs="Arial"/>
          <w:i/>
          <w:sz w:val="22"/>
          <w:szCs w:val="22"/>
        </w:rPr>
        <w:t>Y</w:t>
      </w:r>
      <w:r>
        <w:rPr>
          <w:rFonts w:ascii="Arial" w:hAnsi="Arial" w:cs="Arial"/>
          <w:i/>
          <w:sz w:val="22"/>
          <w:szCs w:val="22"/>
        </w:rPr>
        <w:t>ear</w:t>
      </w:r>
      <w:r w:rsidRPr="009B33DC">
        <w:rPr>
          <w:rFonts w:ascii="Arial" w:hAnsi="Arial" w:cs="Arial"/>
          <w:i/>
          <w:sz w:val="22"/>
          <w:szCs w:val="22"/>
        </w:rPr>
        <w:t xml:space="preserve"> </w:t>
      </w:r>
      <w:r>
        <w:rPr>
          <w:rFonts w:ascii="Arial" w:hAnsi="Arial" w:cs="Arial"/>
          <w:i/>
          <w:sz w:val="22"/>
          <w:szCs w:val="22"/>
        </w:rPr>
        <w:t>which is 1 Financial Year prior to the Financial Year in which</w:t>
      </w:r>
      <w:r w:rsidRPr="009B33DC">
        <w:rPr>
          <w:rFonts w:ascii="Arial" w:hAnsi="Arial" w:cs="Arial"/>
          <w:i/>
          <w:sz w:val="22"/>
          <w:szCs w:val="22"/>
        </w:rPr>
        <w:t xml:space="preserve"> the Charging Date </w:t>
      </w:r>
      <w:r>
        <w:rPr>
          <w:rFonts w:ascii="Arial" w:hAnsi="Arial" w:cs="Arial"/>
          <w:i/>
          <w:sz w:val="22"/>
          <w:szCs w:val="22"/>
        </w:rPr>
        <w:t>occurs (t=1</w:t>
      </w:r>
      <w:r w:rsidRPr="009B33DC">
        <w:rPr>
          <w:rFonts w:ascii="Arial" w:hAnsi="Arial" w:cs="Arial"/>
          <w:i/>
          <w:sz w:val="22"/>
          <w:szCs w:val="22"/>
        </w:rPr>
        <w:t>)</w:t>
      </w:r>
      <w:r w:rsidR="002C0279">
        <w:rPr>
          <w:rFonts w:ascii="Arial" w:hAnsi="Arial" w:cs="Arial"/>
          <w:i/>
          <w:sz w:val="22"/>
          <w:szCs w:val="22"/>
        </w:rPr>
        <w:t xml:space="preserve">, </w:t>
      </w:r>
      <w:r w:rsidR="00512253" w:rsidRPr="009B33DC">
        <w:rPr>
          <w:rFonts w:ascii="Arial" w:hAnsi="Arial" w:cs="Arial"/>
          <w:i/>
          <w:sz w:val="22"/>
          <w:szCs w:val="22"/>
        </w:rPr>
        <w:t>C</w:t>
      </w:r>
      <w:r w:rsidR="002C0279">
        <w:rPr>
          <w:rFonts w:ascii="Arial" w:hAnsi="Arial" w:cs="Arial"/>
          <w:i/>
          <w:sz w:val="22"/>
          <w:szCs w:val="22"/>
        </w:rPr>
        <w:t>ancellation Charge</w:t>
      </w:r>
      <w:r w:rsidR="0078412D">
        <w:rPr>
          <w:rFonts w:ascii="Arial" w:hAnsi="Arial" w:cs="Arial"/>
          <w:i/>
          <w:sz w:val="22"/>
          <w:szCs w:val="22"/>
        </w:rPr>
        <w:t xml:space="preserve"> Profile</w:t>
      </w:r>
      <w:r w:rsidR="000278E7">
        <w:rPr>
          <w:rFonts w:ascii="Arial" w:hAnsi="Arial" w:cs="Arial"/>
          <w:i/>
          <w:sz w:val="22"/>
          <w:szCs w:val="22"/>
        </w:rPr>
        <w:t xml:space="preserve"> </w:t>
      </w:r>
      <w:r w:rsidR="00512253" w:rsidRPr="009B33DC">
        <w:rPr>
          <w:rFonts w:ascii="Arial" w:hAnsi="Arial" w:cs="Arial"/>
          <w:i/>
          <w:sz w:val="22"/>
          <w:szCs w:val="22"/>
        </w:rPr>
        <w:t xml:space="preserve">= </w:t>
      </w:r>
      <w:r w:rsidR="0078412D">
        <w:rPr>
          <w:rFonts w:ascii="Arial" w:hAnsi="Arial" w:cs="Arial"/>
          <w:i/>
          <w:sz w:val="22"/>
          <w:szCs w:val="22"/>
        </w:rPr>
        <w:t>0.75</w:t>
      </w:r>
      <w:r w:rsidR="00512253" w:rsidRPr="009B33DC">
        <w:rPr>
          <w:rFonts w:ascii="Arial" w:hAnsi="Arial" w:cs="Arial"/>
          <w:i/>
          <w:sz w:val="22"/>
          <w:szCs w:val="22"/>
        </w:rPr>
        <w:t xml:space="preserve">; </w:t>
      </w:r>
    </w:p>
    <w:p w14:paraId="4DF3A83F" w14:textId="77777777" w:rsidR="00512253" w:rsidRPr="009B33DC" w:rsidRDefault="002B3B64" w:rsidP="00C574DA">
      <w:pPr>
        <w:numPr>
          <w:ilvl w:val="1"/>
          <w:numId w:val="2"/>
        </w:numPr>
        <w:tabs>
          <w:tab w:val="num" w:pos="1701"/>
        </w:tabs>
        <w:ind w:left="1701" w:hanging="425"/>
        <w:jc w:val="both"/>
        <w:rPr>
          <w:rFonts w:ascii="Arial" w:hAnsi="Arial" w:cs="Arial"/>
          <w:i/>
          <w:sz w:val="22"/>
          <w:szCs w:val="22"/>
        </w:rPr>
      </w:pPr>
      <w:r w:rsidRPr="009B33DC">
        <w:rPr>
          <w:rFonts w:ascii="Arial" w:hAnsi="Arial" w:cs="Arial"/>
          <w:i/>
          <w:sz w:val="22"/>
          <w:szCs w:val="22"/>
        </w:rPr>
        <w:t>In the F</w:t>
      </w:r>
      <w:r>
        <w:rPr>
          <w:rFonts w:ascii="Arial" w:hAnsi="Arial" w:cs="Arial"/>
          <w:i/>
          <w:sz w:val="22"/>
          <w:szCs w:val="22"/>
        </w:rPr>
        <w:t xml:space="preserve">inancial </w:t>
      </w:r>
      <w:r w:rsidRPr="009B33DC">
        <w:rPr>
          <w:rFonts w:ascii="Arial" w:hAnsi="Arial" w:cs="Arial"/>
          <w:i/>
          <w:sz w:val="22"/>
          <w:szCs w:val="22"/>
        </w:rPr>
        <w:t>Y</w:t>
      </w:r>
      <w:r>
        <w:rPr>
          <w:rFonts w:ascii="Arial" w:hAnsi="Arial" w:cs="Arial"/>
          <w:i/>
          <w:sz w:val="22"/>
          <w:szCs w:val="22"/>
        </w:rPr>
        <w:t>ear</w:t>
      </w:r>
      <w:r w:rsidRPr="009B33DC">
        <w:rPr>
          <w:rFonts w:ascii="Arial" w:hAnsi="Arial" w:cs="Arial"/>
          <w:i/>
          <w:sz w:val="22"/>
          <w:szCs w:val="22"/>
        </w:rPr>
        <w:t xml:space="preserve"> </w:t>
      </w:r>
      <w:r>
        <w:rPr>
          <w:rFonts w:ascii="Arial" w:hAnsi="Arial" w:cs="Arial"/>
          <w:i/>
          <w:sz w:val="22"/>
          <w:szCs w:val="22"/>
        </w:rPr>
        <w:t>which is 2 Financial Years prior to the Financial Year in which</w:t>
      </w:r>
      <w:r w:rsidRPr="009B33DC">
        <w:rPr>
          <w:rFonts w:ascii="Arial" w:hAnsi="Arial" w:cs="Arial"/>
          <w:i/>
          <w:sz w:val="22"/>
          <w:szCs w:val="22"/>
        </w:rPr>
        <w:t xml:space="preserve"> the Charging Date </w:t>
      </w:r>
      <w:r>
        <w:rPr>
          <w:rFonts w:ascii="Arial" w:hAnsi="Arial" w:cs="Arial"/>
          <w:i/>
          <w:sz w:val="22"/>
          <w:szCs w:val="22"/>
        </w:rPr>
        <w:t>occurs (t=2</w:t>
      </w:r>
      <w:r w:rsidRPr="009B33DC">
        <w:rPr>
          <w:rFonts w:ascii="Arial" w:hAnsi="Arial" w:cs="Arial"/>
          <w:i/>
          <w:sz w:val="22"/>
          <w:szCs w:val="22"/>
        </w:rPr>
        <w:t>)</w:t>
      </w:r>
      <w:r>
        <w:rPr>
          <w:rFonts w:ascii="Arial" w:hAnsi="Arial" w:cs="Arial"/>
          <w:i/>
          <w:sz w:val="22"/>
          <w:szCs w:val="22"/>
        </w:rPr>
        <w:t xml:space="preserve">, </w:t>
      </w:r>
      <w:r w:rsidR="002C0279">
        <w:rPr>
          <w:rFonts w:ascii="Arial" w:hAnsi="Arial" w:cs="Arial"/>
          <w:i/>
          <w:sz w:val="22"/>
          <w:szCs w:val="22"/>
        </w:rPr>
        <w:t>Cancellation Charge</w:t>
      </w:r>
      <w:r w:rsidR="0078412D">
        <w:rPr>
          <w:rFonts w:ascii="Arial" w:hAnsi="Arial" w:cs="Arial"/>
          <w:i/>
          <w:sz w:val="22"/>
          <w:szCs w:val="22"/>
        </w:rPr>
        <w:t xml:space="preserve"> Profile</w:t>
      </w:r>
      <w:r w:rsidR="00512253" w:rsidRPr="009B33DC">
        <w:rPr>
          <w:rFonts w:ascii="Arial" w:hAnsi="Arial" w:cs="Arial"/>
          <w:i/>
          <w:sz w:val="22"/>
          <w:szCs w:val="22"/>
        </w:rPr>
        <w:t xml:space="preserve"> =</w:t>
      </w:r>
      <w:r w:rsidR="000278E7" w:rsidRPr="000278E7">
        <w:rPr>
          <w:rFonts w:ascii="Arial" w:hAnsi="Arial" w:cs="Arial"/>
          <w:i/>
          <w:sz w:val="22"/>
          <w:szCs w:val="22"/>
        </w:rPr>
        <w:t xml:space="preserve"> </w:t>
      </w:r>
      <w:r w:rsidR="0078412D">
        <w:rPr>
          <w:rFonts w:ascii="Arial" w:hAnsi="Arial" w:cs="Arial"/>
          <w:i/>
          <w:sz w:val="22"/>
          <w:szCs w:val="22"/>
        </w:rPr>
        <w:t>0.5</w:t>
      </w:r>
      <w:r w:rsidR="00512253" w:rsidRPr="009B33DC">
        <w:rPr>
          <w:rFonts w:ascii="Arial" w:hAnsi="Arial" w:cs="Arial"/>
          <w:i/>
          <w:sz w:val="22"/>
          <w:szCs w:val="22"/>
        </w:rPr>
        <w:t>; and</w:t>
      </w:r>
    </w:p>
    <w:p w14:paraId="178A50DB" w14:textId="77777777" w:rsidR="00512253" w:rsidRPr="009B33DC" w:rsidRDefault="002B3B64" w:rsidP="00C574DA">
      <w:pPr>
        <w:numPr>
          <w:ilvl w:val="1"/>
          <w:numId w:val="2"/>
        </w:numPr>
        <w:tabs>
          <w:tab w:val="num" w:pos="1701"/>
        </w:tabs>
        <w:ind w:left="1701" w:hanging="425"/>
        <w:jc w:val="both"/>
        <w:rPr>
          <w:rFonts w:ascii="Arial" w:hAnsi="Arial" w:cs="Arial"/>
          <w:i/>
          <w:sz w:val="22"/>
          <w:szCs w:val="22"/>
        </w:rPr>
      </w:pPr>
      <w:r w:rsidRPr="009B33DC">
        <w:rPr>
          <w:rFonts w:ascii="Arial" w:hAnsi="Arial" w:cs="Arial"/>
          <w:i/>
          <w:sz w:val="22"/>
          <w:szCs w:val="22"/>
        </w:rPr>
        <w:t>In the F</w:t>
      </w:r>
      <w:r>
        <w:rPr>
          <w:rFonts w:ascii="Arial" w:hAnsi="Arial" w:cs="Arial"/>
          <w:i/>
          <w:sz w:val="22"/>
          <w:szCs w:val="22"/>
        </w:rPr>
        <w:t xml:space="preserve">inancial </w:t>
      </w:r>
      <w:r w:rsidRPr="009B33DC">
        <w:rPr>
          <w:rFonts w:ascii="Arial" w:hAnsi="Arial" w:cs="Arial"/>
          <w:i/>
          <w:sz w:val="22"/>
          <w:szCs w:val="22"/>
        </w:rPr>
        <w:t>Y</w:t>
      </w:r>
      <w:r>
        <w:rPr>
          <w:rFonts w:ascii="Arial" w:hAnsi="Arial" w:cs="Arial"/>
          <w:i/>
          <w:sz w:val="22"/>
          <w:szCs w:val="22"/>
        </w:rPr>
        <w:t>ear</w:t>
      </w:r>
      <w:r w:rsidRPr="009B33DC">
        <w:rPr>
          <w:rFonts w:ascii="Arial" w:hAnsi="Arial" w:cs="Arial"/>
          <w:i/>
          <w:sz w:val="22"/>
          <w:szCs w:val="22"/>
        </w:rPr>
        <w:t xml:space="preserve"> </w:t>
      </w:r>
      <w:r>
        <w:rPr>
          <w:rFonts w:ascii="Arial" w:hAnsi="Arial" w:cs="Arial"/>
          <w:i/>
          <w:sz w:val="22"/>
          <w:szCs w:val="22"/>
        </w:rPr>
        <w:t>which is 3 Financial Years prior to the Financial Year in which</w:t>
      </w:r>
      <w:r w:rsidRPr="009B33DC">
        <w:rPr>
          <w:rFonts w:ascii="Arial" w:hAnsi="Arial" w:cs="Arial"/>
          <w:i/>
          <w:sz w:val="22"/>
          <w:szCs w:val="22"/>
        </w:rPr>
        <w:t xml:space="preserve"> the Charging Date </w:t>
      </w:r>
      <w:r>
        <w:rPr>
          <w:rFonts w:ascii="Arial" w:hAnsi="Arial" w:cs="Arial"/>
          <w:i/>
          <w:sz w:val="22"/>
          <w:szCs w:val="22"/>
        </w:rPr>
        <w:t>occurs (t=3</w:t>
      </w:r>
      <w:r w:rsidRPr="009B33DC">
        <w:rPr>
          <w:rFonts w:ascii="Arial" w:hAnsi="Arial" w:cs="Arial"/>
          <w:i/>
          <w:sz w:val="22"/>
          <w:szCs w:val="22"/>
        </w:rPr>
        <w:t>)</w:t>
      </w:r>
      <w:r>
        <w:rPr>
          <w:rFonts w:ascii="Arial" w:hAnsi="Arial" w:cs="Arial"/>
          <w:i/>
          <w:sz w:val="22"/>
          <w:szCs w:val="22"/>
        </w:rPr>
        <w:t xml:space="preserve">, </w:t>
      </w:r>
      <w:r w:rsidRPr="009B33DC">
        <w:rPr>
          <w:rFonts w:ascii="Arial" w:hAnsi="Arial" w:cs="Arial"/>
          <w:i/>
          <w:sz w:val="22"/>
          <w:szCs w:val="22"/>
        </w:rPr>
        <w:t>C</w:t>
      </w:r>
      <w:r>
        <w:rPr>
          <w:rFonts w:ascii="Arial" w:hAnsi="Arial" w:cs="Arial"/>
          <w:i/>
          <w:sz w:val="22"/>
          <w:szCs w:val="22"/>
        </w:rPr>
        <w:t>ancellation Charge Profile</w:t>
      </w:r>
      <w:r w:rsidR="00512253" w:rsidRPr="009B33DC">
        <w:rPr>
          <w:rFonts w:ascii="Arial" w:hAnsi="Arial" w:cs="Arial"/>
          <w:i/>
          <w:sz w:val="22"/>
          <w:szCs w:val="22"/>
        </w:rPr>
        <w:t>,</w:t>
      </w:r>
      <w:r w:rsidR="000278E7" w:rsidRPr="000278E7">
        <w:rPr>
          <w:rFonts w:ascii="Arial" w:hAnsi="Arial" w:cs="Arial"/>
          <w:i/>
          <w:sz w:val="22"/>
          <w:szCs w:val="22"/>
        </w:rPr>
        <w:t xml:space="preserve"> </w:t>
      </w:r>
      <w:r w:rsidR="00512253" w:rsidRPr="009B33DC">
        <w:rPr>
          <w:rFonts w:ascii="Arial" w:hAnsi="Arial" w:cs="Arial"/>
          <w:i/>
          <w:sz w:val="22"/>
          <w:szCs w:val="22"/>
        </w:rPr>
        <w:t xml:space="preserve">= </w:t>
      </w:r>
      <w:r w:rsidR="0078412D">
        <w:rPr>
          <w:rFonts w:ascii="Arial" w:hAnsi="Arial" w:cs="Arial"/>
          <w:i/>
          <w:sz w:val="22"/>
          <w:szCs w:val="22"/>
        </w:rPr>
        <w:t>0. 25</w:t>
      </w:r>
      <w:r w:rsidR="00512253" w:rsidRPr="009B33DC">
        <w:rPr>
          <w:rFonts w:ascii="Arial" w:hAnsi="Arial" w:cs="Arial"/>
          <w:i/>
          <w:sz w:val="22"/>
          <w:szCs w:val="22"/>
        </w:rPr>
        <w:t>.</w:t>
      </w:r>
    </w:p>
    <w:p w14:paraId="304C9E7A" w14:textId="77777777" w:rsidR="000278E7" w:rsidRDefault="000278E7" w:rsidP="000278E7">
      <w:pPr>
        <w:ind w:left="720"/>
        <w:jc w:val="both"/>
        <w:rPr>
          <w:rFonts w:ascii="Arial" w:hAnsi="Arial" w:cs="Arial"/>
          <w:i/>
          <w:sz w:val="22"/>
          <w:szCs w:val="22"/>
        </w:rPr>
      </w:pPr>
    </w:p>
    <w:p w14:paraId="06687BA6" w14:textId="77777777" w:rsidR="000278E7" w:rsidRPr="000278E7" w:rsidRDefault="000278E7" w:rsidP="000278E7">
      <w:pPr>
        <w:ind w:left="720"/>
        <w:jc w:val="both"/>
        <w:rPr>
          <w:rFonts w:ascii="Arial" w:hAnsi="Arial" w:cs="Arial"/>
          <w:b/>
          <w:sz w:val="22"/>
          <w:szCs w:val="22"/>
        </w:rPr>
      </w:pPr>
      <w:r w:rsidRPr="000278E7">
        <w:rPr>
          <w:rFonts w:ascii="Arial" w:hAnsi="Arial" w:cs="Arial"/>
          <w:b/>
          <w:i/>
          <w:sz w:val="22"/>
          <w:szCs w:val="22"/>
        </w:rPr>
        <w:t>AND</w:t>
      </w:r>
    </w:p>
    <w:p w14:paraId="715C5429" w14:textId="77777777" w:rsidR="000278E7" w:rsidRPr="00030187" w:rsidRDefault="000278E7" w:rsidP="005F6A76">
      <w:pPr>
        <w:ind w:left="851"/>
        <w:jc w:val="both"/>
        <w:rPr>
          <w:rFonts w:ascii="Arial" w:hAnsi="Arial" w:cs="Arial"/>
          <w:b/>
          <w:sz w:val="22"/>
          <w:szCs w:val="22"/>
        </w:rPr>
      </w:pPr>
    </w:p>
    <w:p w14:paraId="7E15A652" w14:textId="77777777" w:rsidR="00512253" w:rsidRPr="00030187" w:rsidRDefault="00512253" w:rsidP="00512253">
      <w:pPr>
        <w:ind w:left="1276"/>
        <w:jc w:val="both"/>
        <w:rPr>
          <w:rFonts w:ascii="Arial" w:hAnsi="Arial" w:cs="Arial"/>
          <w:sz w:val="22"/>
          <w:szCs w:val="22"/>
          <w:highlight w:val="yellow"/>
        </w:rPr>
      </w:pPr>
    </w:p>
    <w:p w14:paraId="1F9A9AB1" w14:textId="77777777" w:rsidR="00512253" w:rsidRPr="00030187" w:rsidRDefault="00512253" w:rsidP="00512253">
      <w:pPr>
        <w:ind w:left="851"/>
        <w:rPr>
          <w:rFonts w:ascii="Arial" w:hAnsi="Arial" w:cs="Arial"/>
          <w:i/>
          <w:sz w:val="22"/>
          <w:szCs w:val="22"/>
          <w:vertAlign w:val="subscript"/>
        </w:rPr>
      </w:pPr>
      <w:r w:rsidRPr="00030187">
        <w:rPr>
          <w:rFonts w:ascii="Arial" w:hAnsi="Arial" w:cs="Arial"/>
          <w:sz w:val="22"/>
          <w:szCs w:val="22"/>
        </w:rPr>
        <w:t>(b)</w:t>
      </w:r>
      <w:r w:rsidR="002C0279">
        <w:rPr>
          <w:rFonts w:ascii="Arial" w:hAnsi="Arial" w:cs="Arial"/>
          <w:i/>
          <w:sz w:val="22"/>
          <w:szCs w:val="22"/>
        </w:rPr>
        <w:t xml:space="preserve"> Wider Cancellation Charge</w:t>
      </w:r>
    </w:p>
    <w:p w14:paraId="092D385E" w14:textId="77777777" w:rsidR="00512253" w:rsidRPr="00030187" w:rsidRDefault="00512253" w:rsidP="00512253">
      <w:pPr>
        <w:ind w:left="851"/>
        <w:rPr>
          <w:rFonts w:ascii="Arial" w:hAnsi="Arial" w:cs="Arial"/>
          <w:i/>
          <w:sz w:val="22"/>
          <w:szCs w:val="22"/>
        </w:rPr>
      </w:pPr>
    </w:p>
    <w:p w14:paraId="26D82D3D" w14:textId="77777777" w:rsidR="00512253" w:rsidRPr="00030187" w:rsidRDefault="00512253" w:rsidP="00512253">
      <w:pPr>
        <w:ind w:left="851"/>
        <w:rPr>
          <w:rFonts w:ascii="Arial" w:hAnsi="Arial" w:cs="Arial"/>
          <w:sz w:val="22"/>
          <w:szCs w:val="22"/>
        </w:rPr>
      </w:pPr>
      <w:r w:rsidRPr="00030187">
        <w:rPr>
          <w:rFonts w:ascii="Arial" w:hAnsi="Arial" w:cs="Arial"/>
          <w:sz w:val="22"/>
          <w:szCs w:val="22"/>
        </w:rPr>
        <w:t>Where:</w:t>
      </w:r>
    </w:p>
    <w:p w14:paraId="4E4C54C0" w14:textId="77777777" w:rsidR="00512253" w:rsidRPr="00030187" w:rsidRDefault="00512253" w:rsidP="00512253">
      <w:pPr>
        <w:ind w:left="851"/>
        <w:rPr>
          <w:rFonts w:ascii="Arial" w:hAnsi="Arial" w:cs="Arial"/>
          <w:sz w:val="22"/>
          <w:szCs w:val="22"/>
        </w:rPr>
      </w:pPr>
    </w:p>
    <w:p w14:paraId="615C308D" w14:textId="1C291405" w:rsidR="00A647BE" w:rsidRDefault="00512253" w:rsidP="00A647BE">
      <w:pPr>
        <w:numPr>
          <w:ilvl w:val="0"/>
          <w:numId w:val="2"/>
        </w:numPr>
        <w:tabs>
          <w:tab w:val="num" w:pos="1276"/>
        </w:tabs>
        <w:jc w:val="both"/>
        <w:rPr>
          <w:rFonts w:ascii="Arial" w:hAnsi="Arial" w:cs="Arial"/>
          <w:sz w:val="22"/>
          <w:szCs w:val="22"/>
        </w:rPr>
      </w:pPr>
      <w:r w:rsidRPr="3E5D023F">
        <w:rPr>
          <w:rFonts w:ascii="Arial" w:hAnsi="Arial" w:cs="Arial"/>
          <w:i/>
          <w:iCs/>
          <w:sz w:val="22"/>
          <w:szCs w:val="22"/>
        </w:rPr>
        <w:t xml:space="preserve"> Termination of Construction Agreem</w:t>
      </w:r>
      <w:r w:rsidR="009B33DC" w:rsidRPr="3E5D023F">
        <w:rPr>
          <w:rFonts w:ascii="Arial" w:hAnsi="Arial" w:cs="Arial"/>
          <w:i/>
          <w:iCs/>
          <w:sz w:val="22"/>
          <w:szCs w:val="22"/>
        </w:rPr>
        <w:t xml:space="preserve">ent equates to reduction in </w:t>
      </w:r>
      <w:r w:rsidR="006C5024" w:rsidRPr="3E5D023F">
        <w:rPr>
          <w:rFonts w:ascii="Arial" w:hAnsi="Arial" w:cs="Arial"/>
          <w:i/>
          <w:iCs/>
          <w:sz w:val="22"/>
          <w:szCs w:val="22"/>
        </w:rPr>
        <w:t>Transmission Entry Capacity</w:t>
      </w:r>
      <w:r w:rsidR="009B33DC" w:rsidRPr="3E5D023F">
        <w:rPr>
          <w:rFonts w:ascii="Arial" w:hAnsi="Arial" w:cs="Arial"/>
          <w:i/>
          <w:iCs/>
          <w:sz w:val="22"/>
          <w:szCs w:val="22"/>
        </w:rPr>
        <w:t xml:space="preserve"> or </w:t>
      </w:r>
      <w:r w:rsidRPr="3E5D023F">
        <w:rPr>
          <w:rFonts w:ascii="Arial" w:hAnsi="Arial" w:cs="Arial"/>
          <w:i/>
          <w:iCs/>
          <w:sz w:val="22"/>
          <w:szCs w:val="22"/>
        </w:rPr>
        <w:t>D</w:t>
      </w:r>
      <w:r w:rsidR="002D5FFE" w:rsidRPr="3E5D023F">
        <w:rPr>
          <w:rFonts w:ascii="Arial" w:hAnsi="Arial" w:cs="Arial"/>
          <w:i/>
          <w:iCs/>
          <w:sz w:val="22"/>
          <w:szCs w:val="22"/>
        </w:rPr>
        <w:t xml:space="preserve">eveloper </w:t>
      </w:r>
      <w:r w:rsidRPr="3E5D023F">
        <w:rPr>
          <w:rFonts w:ascii="Arial" w:hAnsi="Arial" w:cs="Arial"/>
          <w:i/>
          <w:iCs/>
          <w:sz w:val="22"/>
          <w:szCs w:val="22"/>
        </w:rPr>
        <w:t>C</w:t>
      </w:r>
      <w:r w:rsidR="002D5FFE" w:rsidRPr="3E5D023F">
        <w:rPr>
          <w:rFonts w:ascii="Arial" w:hAnsi="Arial" w:cs="Arial"/>
          <w:i/>
          <w:iCs/>
          <w:sz w:val="22"/>
          <w:szCs w:val="22"/>
        </w:rPr>
        <w:t>apacity</w:t>
      </w:r>
      <w:r w:rsidR="00BA7809" w:rsidRPr="3E5D023F">
        <w:rPr>
          <w:rFonts w:ascii="Arial" w:hAnsi="Arial" w:cs="Arial"/>
          <w:i/>
          <w:iCs/>
          <w:sz w:val="22"/>
          <w:szCs w:val="22"/>
        </w:rPr>
        <w:t xml:space="preserve"> </w:t>
      </w:r>
      <w:del w:id="458" w:author="Martin Cahill" w:date="2026-01-15T10:53:00Z" w16du:dateUtc="2026-01-15T10:53:00Z">
        <w:r w:rsidR="00BA7809" w:rsidRPr="3E5D023F" w:rsidDel="00335167">
          <w:rPr>
            <w:rFonts w:ascii="Arial" w:hAnsi="Arial" w:cs="Arial"/>
            <w:i/>
            <w:iCs/>
            <w:sz w:val="22"/>
            <w:szCs w:val="22"/>
          </w:rPr>
          <w:delText>or</w:delText>
        </w:r>
      </w:del>
      <w:ins w:id="459" w:author="Martin Cahill [NESO]" w:date="2025-10-02T20:03:00Z">
        <w:del w:id="460" w:author="Martin Cahill" w:date="2026-01-15T10:53:00Z" w16du:dateUtc="2026-01-15T10:53:00Z">
          <w:r w:rsidR="00EF0571" w:rsidRPr="3E5D023F" w:rsidDel="00335167">
            <w:rPr>
              <w:rFonts w:ascii="Arial" w:hAnsi="Arial" w:cs="Arial"/>
              <w:i/>
              <w:iCs/>
              <w:sz w:val="22"/>
              <w:szCs w:val="22"/>
            </w:rPr>
            <w:delText xml:space="preserve"> </w:delText>
          </w:r>
        </w:del>
      </w:ins>
      <w:ins w:id="461" w:author="Martin Cahill [NESO]" w:date="2025-10-17T17:03:00Z">
        <w:del w:id="462" w:author="Martin Cahill" w:date="2026-01-15T10:53:00Z" w16du:dateUtc="2026-01-15T10:53:00Z">
          <w:r w:rsidR="000A33E7" w:rsidRPr="3E5D023F" w:rsidDel="00335167">
            <w:rPr>
              <w:rFonts w:ascii="Arial" w:hAnsi="Arial" w:cs="Arial"/>
              <w:i/>
              <w:iCs/>
              <w:sz w:val="22"/>
              <w:szCs w:val="22"/>
            </w:rPr>
            <w:delText>Demand Capacity</w:delText>
          </w:r>
        </w:del>
      </w:ins>
      <w:ins w:id="463" w:author="Martin Cahill [NESO]" w:date="2025-10-02T20:03:00Z">
        <w:del w:id="464" w:author="Martin Cahill" w:date="2026-01-15T10:53:00Z" w16du:dateUtc="2026-01-15T10:53:00Z">
          <w:r w:rsidR="00EF0571" w:rsidRPr="3E5D023F" w:rsidDel="00335167">
            <w:rPr>
              <w:rFonts w:ascii="Arial" w:hAnsi="Arial" w:cs="Arial"/>
              <w:i/>
              <w:iCs/>
              <w:sz w:val="22"/>
              <w:szCs w:val="22"/>
            </w:rPr>
            <w:delText xml:space="preserve"> </w:delText>
          </w:r>
        </w:del>
        <w:r w:rsidR="00EF0571" w:rsidRPr="3E5D023F">
          <w:rPr>
            <w:rFonts w:ascii="Arial" w:hAnsi="Arial" w:cs="Arial"/>
            <w:i/>
            <w:iCs/>
            <w:sz w:val="22"/>
            <w:szCs w:val="22"/>
          </w:rPr>
          <w:t>or</w:t>
        </w:r>
      </w:ins>
      <w:r w:rsidR="00BA7809" w:rsidRPr="3E5D023F">
        <w:rPr>
          <w:rFonts w:ascii="Arial" w:hAnsi="Arial" w:cs="Arial"/>
          <w:i/>
          <w:iCs/>
          <w:sz w:val="22"/>
          <w:szCs w:val="22"/>
        </w:rPr>
        <w:t xml:space="preserve"> Interconnector User Commitment Capacity</w:t>
      </w:r>
      <w:ins w:id="465" w:author="Martin Cahill" w:date="2026-01-15T10:53:00Z" w16du:dateUtc="2026-01-15T10:53:00Z">
        <w:r w:rsidR="00335167">
          <w:rPr>
            <w:rFonts w:ascii="Arial" w:hAnsi="Arial" w:cs="Arial"/>
            <w:i/>
            <w:iCs/>
            <w:sz w:val="22"/>
            <w:szCs w:val="22"/>
          </w:rPr>
          <w:t xml:space="preserve"> </w:t>
        </w:r>
        <w:r w:rsidR="00335167" w:rsidRPr="3E5D023F">
          <w:rPr>
            <w:rFonts w:ascii="Arial" w:hAnsi="Arial" w:cs="Arial"/>
            <w:i/>
            <w:iCs/>
            <w:sz w:val="22"/>
            <w:szCs w:val="22"/>
          </w:rPr>
          <w:t>or Demand Capacity</w:t>
        </w:r>
      </w:ins>
      <w:r w:rsidRPr="3E5D023F">
        <w:rPr>
          <w:rFonts w:ascii="Arial" w:hAnsi="Arial" w:cs="Arial"/>
          <w:i/>
          <w:iCs/>
          <w:sz w:val="22"/>
          <w:szCs w:val="22"/>
        </w:rPr>
        <w:t xml:space="preserve"> to zero</w:t>
      </w:r>
    </w:p>
    <w:p w14:paraId="28BF7328" w14:textId="1E959AAA" w:rsidR="00A647BE" w:rsidRPr="00A647BE" w:rsidRDefault="00512253" w:rsidP="00A647BE">
      <w:pPr>
        <w:numPr>
          <w:ilvl w:val="0"/>
          <w:numId w:val="2"/>
        </w:numPr>
        <w:tabs>
          <w:tab w:val="num" w:pos="1276"/>
        </w:tabs>
        <w:jc w:val="both"/>
        <w:rPr>
          <w:rFonts w:ascii="Arial" w:hAnsi="Arial" w:cs="Arial"/>
          <w:sz w:val="22"/>
          <w:szCs w:val="22"/>
        </w:rPr>
      </w:pPr>
      <w:r w:rsidRPr="3E5D023F">
        <w:rPr>
          <w:rFonts w:ascii="Arial" w:hAnsi="Arial" w:cs="Arial"/>
          <w:i/>
          <w:iCs/>
          <w:sz w:val="22"/>
          <w:szCs w:val="22"/>
        </w:rPr>
        <w:t>Wider C</w:t>
      </w:r>
      <w:r w:rsidR="00D8698A" w:rsidRPr="3E5D023F">
        <w:rPr>
          <w:rFonts w:ascii="Arial" w:hAnsi="Arial" w:cs="Arial"/>
          <w:i/>
          <w:iCs/>
          <w:sz w:val="22"/>
          <w:szCs w:val="22"/>
        </w:rPr>
        <w:t>ancellation Charge</w:t>
      </w:r>
      <w:r w:rsidRPr="3E5D023F">
        <w:rPr>
          <w:rFonts w:ascii="Arial" w:hAnsi="Arial" w:cs="Arial"/>
          <w:i/>
          <w:iCs/>
          <w:sz w:val="22"/>
          <w:szCs w:val="22"/>
        </w:rPr>
        <w:t xml:space="preserve"> = Zonal</w:t>
      </w:r>
      <w:r w:rsidR="009B33DC" w:rsidRPr="3E5D023F">
        <w:rPr>
          <w:rFonts w:ascii="Arial" w:hAnsi="Arial" w:cs="Arial"/>
          <w:i/>
          <w:iCs/>
          <w:sz w:val="22"/>
          <w:szCs w:val="22"/>
        </w:rPr>
        <w:t xml:space="preserve"> Unit Amount x reduction in </w:t>
      </w:r>
      <w:r w:rsidR="006C5024" w:rsidRPr="3E5D023F">
        <w:rPr>
          <w:rFonts w:ascii="Arial" w:hAnsi="Arial" w:cs="Arial"/>
          <w:i/>
          <w:iCs/>
          <w:sz w:val="22"/>
          <w:szCs w:val="22"/>
        </w:rPr>
        <w:t>Transmission Entry Capacity</w:t>
      </w:r>
      <w:r w:rsidR="009B33DC" w:rsidRPr="3E5D023F">
        <w:rPr>
          <w:rFonts w:ascii="Arial" w:hAnsi="Arial" w:cs="Arial"/>
          <w:i/>
          <w:iCs/>
          <w:sz w:val="22"/>
          <w:szCs w:val="22"/>
        </w:rPr>
        <w:t xml:space="preserve"> or </w:t>
      </w:r>
      <w:r w:rsidRPr="3E5D023F">
        <w:rPr>
          <w:rFonts w:ascii="Arial" w:hAnsi="Arial" w:cs="Arial"/>
          <w:i/>
          <w:iCs/>
          <w:sz w:val="22"/>
          <w:szCs w:val="22"/>
        </w:rPr>
        <w:t>D</w:t>
      </w:r>
      <w:r w:rsidR="002D5FFE" w:rsidRPr="3E5D023F">
        <w:rPr>
          <w:rFonts w:ascii="Arial" w:hAnsi="Arial" w:cs="Arial"/>
          <w:i/>
          <w:iCs/>
          <w:sz w:val="22"/>
          <w:szCs w:val="22"/>
        </w:rPr>
        <w:t xml:space="preserve">eveloper </w:t>
      </w:r>
      <w:r w:rsidRPr="3E5D023F">
        <w:rPr>
          <w:rFonts w:ascii="Arial" w:hAnsi="Arial" w:cs="Arial"/>
          <w:i/>
          <w:iCs/>
          <w:sz w:val="22"/>
          <w:szCs w:val="22"/>
        </w:rPr>
        <w:t>C</w:t>
      </w:r>
      <w:r w:rsidR="002D5FFE" w:rsidRPr="3E5D023F">
        <w:rPr>
          <w:rFonts w:ascii="Arial" w:hAnsi="Arial" w:cs="Arial"/>
          <w:i/>
          <w:iCs/>
          <w:sz w:val="22"/>
          <w:szCs w:val="22"/>
        </w:rPr>
        <w:t>apacity</w:t>
      </w:r>
      <w:r w:rsidR="00BA7809" w:rsidRPr="3E5D023F">
        <w:rPr>
          <w:rFonts w:ascii="Arial" w:hAnsi="Arial" w:cs="Arial"/>
          <w:i/>
          <w:iCs/>
          <w:sz w:val="22"/>
          <w:szCs w:val="22"/>
        </w:rPr>
        <w:t xml:space="preserve"> </w:t>
      </w:r>
      <w:del w:id="466" w:author="Martin Cahill" w:date="2026-01-15T10:53:00Z" w16du:dateUtc="2026-01-15T10:53:00Z">
        <w:r w:rsidR="00BA7809" w:rsidRPr="3E5D023F" w:rsidDel="00335167">
          <w:rPr>
            <w:rFonts w:ascii="Arial" w:hAnsi="Arial" w:cs="Arial"/>
            <w:i/>
            <w:iCs/>
            <w:sz w:val="22"/>
            <w:szCs w:val="22"/>
          </w:rPr>
          <w:delText xml:space="preserve">or </w:delText>
        </w:r>
      </w:del>
      <w:ins w:id="467" w:author="Martin Cahill [NESO]" w:date="2025-10-17T17:03:00Z">
        <w:del w:id="468" w:author="Martin Cahill" w:date="2026-01-15T10:53:00Z" w16du:dateUtc="2026-01-15T10:53:00Z">
          <w:r w:rsidR="000A33E7" w:rsidRPr="3E5D023F" w:rsidDel="00335167">
            <w:rPr>
              <w:rFonts w:ascii="Arial" w:hAnsi="Arial" w:cs="Arial"/>
              <w:i/>
              <w:iCs/>
              <w:sz w:val="22"/>
              <w:szCs w:val="22"/>
            </w:rPr>
            <w:delText>Demand Capacity</w:delText>
          </w:r>
        </w:del>
      </w:ins>
      <w:ins w:id="469" w:author="Martin Cahill [NESO]" w:date="2025-10-02T20:03:00Z">
        <w:del w:id="470" w:author="Martin Cahill" w:date="2026-01-15T10:53:00Z" w16du:dateUtc="2026-01-15T10:53:00Z">
          <w:r w:rsidR="00EF0571" w:rsidRPr="3E5D023F" w:rsidDel="00335167">
            <w:rPr>
              <w:rFonts w:ascii="Arial" w:hAnsi="Arial" w:cs="Arial"/>
              <w:i/>
              <w:iCs/>
              <w:sz w:val="22"/>
              <w:szCs w:val="22"/>
            </w:rPr>
            <w:delText xml:space="preserve"> </w:delText>
          </w:r>
        </w:del>
        <w:r w:rsidR="00EF0571" w:rsidRPr="3E5D023F">
          <w:rPr>
            <w:rFonts w:ascii="Arial" w:hAnsi="Arial" w:cs="Arial"/>
            <w:i/>
            <w:iCs/>
            <w:sz w:val="22"/>
            <w:szCs w:val="22"/>
          </w:rPr>
          <w:t xml:space="preserve">or </w:t>
        </w:r>
      </w:ins>
      <w:r w:rsidR="00BA7809" w:rsidRPr="3E5D023F">
        <w:rPr>
          <w:rFonts w:ascii="Arial" w:hAnsi="Arial" w:cs="Arial"/>
          <w:i/>
          <w:iCs/>
          <w:sz w:val="22"/>
          <w:szCs w:val="22"/>
        </w:rPr>
        <w:t>Interconnector User Commitment Capacity</w:t>
      </w:r>
      <w:ins w:id="471" w:author="Martin Cahill" w:date="2026-01-15T10:54:00Z" w16du:dateUtc="2026-01-15T10:54:00Z">
        <w:r w:rsidR="00335167">
          <w:rPr>
            <w:rFonts w:ascii="Arial" w:hAnsi="Arial" w:cs="Arial"/>
            <w:i/>
            <w:iCs/>
            <w:sz w:val="22"/>
            <w:szCs w:val="22"/>
          </w:rPr>
          <w:t xml:space="preserve"> </w:t>
        </w:r>
        <w:r w:rsidR="00335167" w:rsidRPr="3E5D023F">
          <w:rPr>
            <w:rFonts w:ascii="Arial" w:hAnsi="Arial" w:cs="Arial"/>
            <w:i/>
            <w:iCs/>
            <w:sz w:val="22"/>
            <w:szCs w:val="22"/>
          </w:rPr>
          <w:t xml:space="preserve">or Demand </w:t>
        </w:r>
        <w:proofErr w:type="gramStart"/>
        <w:r w:rsidR="00335167" w:rsidRPr="3E5D023F">
          <w:rPr>
            <w:rFonts w:ascii="Arial" w:hAnsi="Arial" w:cs="Arial"/>
            <w:i/>
            <w:iCs/>
            <w:sz w:val="22"/>
            <w:szCs w:val="22"/>
          </w:rPr>
          <w:t xml:space="preserve">Capacity </w:t>
        </w:r>
      </w:ins>
      <w:r w:rsidR="001925EA" w:rsidRPr="3E5D023F">
        <w:rPr>
          <w:rFonts w:ascii="Arial" w:hAnsi="Arial" w:cs="Arial"/>
          <w:i/>
          <w:iCs/>
          <w:sz w:val="22"/>
          <w:szCs w:val="22"/>
        </w:rPr>
        <w:t xml:space="preserve"> x</w:t>
      </w:r>
      <w:proofErr w:type="gramEnd"/>
      <w:r w:rsidR="001925EA" w:rsidRPr="3E5D023F">
        <w:rPr>
          <w:rFonts w:ascii="Arial" w:hAnsi="Arial" w:cs="Arial"/>
          <w:i/>
          <w:iCs/>
          <w:sz w:val="22"/>
          <w:szCs w:val="22"/>
        </w:rPr>
        <w:t xml:space="preserve"> Cancellation Charge Profile</w:t>
      </w:r>
      <w:r w:rsidR="00A647BE" w:rsidRPr="3E5D023F">
        <w:rPr>
          <w:rFonts w:ascii="Arial" w:hAnsi="Arial" w:cs="Arial"/>
          <w:i/>
          <w:iCs/>
          <w:sz w:val="22"/>
          <w:szCs w:val="22"/>
          <w:vertAlign w:val="subscript"/>
          <w:lang w:val="sv-SE"/>
        </w:rPr>
        <w:t xml:space="preserve"> t</w:t>
      </w:r>
    </w:p>
    <w:p w14:paraId="53B18884" w14:textId="77777777" w:rsidR="00512253" w:rsidRPr="00030187" w:rsidRDefault="00512253" w:rsidP="00A647BE">
      <w:pPr>
        <w:ind w:left="908"/>
        <w:jc w:val="both"/>
        <w:rPr>
          <w:rFonts w:ascii="Arial" w:hAnsi="Arial" w:cs="Arial"/>
          <w:sz w:val="22"/>
          <w:szCs w:val="22"/>
        </w:rPr>
      </w:pPr>
    </w:p>
    <w:p w14:paraId="5CCF18A0" w14:textId="77777777" w:rsidR="00512253" w:rsidRPr="0091776A" w:rsidRDefault="00D8698A" w:rsidP="00C574DA">
      <w:pPr>
        <w:numPr>
          <w:ilvl w:val="0"/>
          <w:numId w:val="2"/>
        </w:numPr>
        <w:tabs>
          <w:tab w:val="num" w:pos="1276"/>
        </w:tabs>
        <w:ind w:left="1276" w:hanging="368"/>
        <w:jc w:val="both"/>
        <w:rPr>
          <w:rFonts w:ascii="Arial" w:hAnsi="Arial" w:cs="Arial"/>
          <w:i/>
          <w:sz w:val="22"/>
          <w:szCs w:val="22"/>
        </w:rPr>
      </w:pPr>
      <w:r>
        <w:rPr>
          <w:rFonts w:ascii="Arial" w:hAnsi="Arial" w:cs="Arial"/>
          <w:i/>
          <w:sz w:val="22"/>
          <w:szCs w:val="22"/>
        </w:rPr>
        <w:t>Cancellation Charge</w:t>
      </w:r>
      <w:r w:rsidR="001925EA">
        <w:rPr>
          <w:rFonts w:ascii="Arial" w:hAnsi="Arial" w:cs="Arial"/>
          <w:i/>
          <w:sz w:val="22"/>
          <w:szCs w:val="22"/>
        </w:rPr>
        <w:t xml:space="preserve"> </w:t>
      </w:r>
      <w:proofErr w:type="spellStart"/>
      <w:r w:rsidR="001925EA">
        <w:rPr>
          <w:rFonts w:ascii="Arial" w:hAnsi="Arial" w:cs="Arial"/>
          <w:i/>
          <w:sz w:val="22"/>
          <w:szCs w:val="22"/>
        </w:rPr>
        <w:t>Profile</w:t>
      </w:r>
      <w:r w:rsidR="00512253" w:rsidRPr="0091776A">
        <w:rPr>
          <w:rFonts w:ascii="Arial" w:hAnsi="Arial" w:cs="Arial"/>
          <w:i/>
          <w:sz w:val="22"/>
          <w:szCs w:val="22"/>
          <w:vertAlign w:val="subscript"/>
        </w:rPr>
        <w:t>t</w:t>
      </w:r>
      <w:proofErr w:type="spellEnd"/>
      <w:r w:rsidR="00512253" w:rsidRPr="0091776A">
        <w:rPr>
          <w:rFonts w:ascii="Arial" w:hAnsi="Arial" w:cs="Arial"/>
          <w:i/>
          <w:sz w:val="22"/>
          <w:szCs w:val="22"/>
        </w:rPr>
        <w:t xml:space="preserve"> which varies according to the number of Financial Years </w:t>
      </w:r>
      <w:r w:rsidR="00A647BE">
        <w:rPr>
          <w:rFonts w:ascii="Arial" w:hAnsi="Arial" w:cs="Arial"/>
          <w:i/>
          <w:sz w:val="22"/>
          <w:szCs w:val="22"/>
        </w:rPr>
        <w:t xml:space="preserve">working </w:t>
      </w:r>
      <w:r w:rsidR="0088661B">
        <w:rPr>
          <w:rFonts w:ascii="Arial" w:hAnsi="Arial" w:cs="Arial"/>
          <w:i/>
          <w:sz w:val="22"/>
          <w:szCs w:val="22"/>
        </w:rPr>
        <w:t xml:space="preserve">back </w:t>
      </w:r>
      <w:r w:rsidR="00512253" w:rsidRPr="0091776A">
        <w:rPr>
          <w:rFonts w:ascii="Arial" w:hAnsi="Arial" w:cs="Arial"/>
          <w:i/>
          <w:sz w:val="22"/>
          <w:szCs w:val="22"/>
        </w:rPr>
        <w:t xml:space="preserve">from the </w:t>
      </w:r>
      <w:r w:rsidR="009B33DC" w:rsidRPr="0091776A">
        <w:rPr>
          <w:rFonts w:ascii="Arial" w:hAnsi="Arial" w:cs="Arial"/>
          <w:i/>
          <w:sz w:val="22"/>
          <w:szCs w:val="22"/>
        </w:rPr>
        <w:t>Charging Date</w:t>
      </w:r>
      <w:r w:rsidR="001925EA">
        <w:rPr>
          <w:rFonts w:ascii="Arial" w:hAnsi="Arial" w:cs="Arial"/>
          <w:i/>
          <w:sz w:val="22"/>
          <w:szCs w:val="22"/>
        </w:rPr>
        <w:t xml:space="preserve"> </w:t>
      </w:r>
      <w:r w:rsidR="00A647BE">
        <w:rPr>
          <w:rFonts w:ascii="Arial" w:hAnsi="Arial" w:cs="Arial"/>
          <w:i/>
          <w:sz w:val="22"/>
          <w:szCs w:val="22"/>
        </w:rPr>
        <w:t>to</w:t>
      </w:r>
      <w:r w:rsidR="001925EA">
        <w:rPr>
          <w:rFonts w:ascii="Arial" w:hAnsi="Arial" w:cs="Arial"/>
          <w:i/>
          <w:sz w:val="22"/>
          <w:szCs w:val="22"/>
        </w:rPr>
        <w:t xml:space="preserve"> the Trigger Date</w:t>
      </w:r>
      <w:r w:rsidR="00512253" w:rsidRPr="0091776A">
        <w:rPr>
          <w:rFonts w:ascii="Arial" w:hAnsi="Arial" w:cs="Arial"/>
          <w:i/>
          <w:sz w:val="22"/>
          <w:szCs w:val="22"/>
        </w:rPr>
        <w:t xml:space="preserve">:  </w:t>
      </w:r>
    </w:p>
    <w:p w14:paraId="0FF0A8D1" w14:textId="77777777" w:rsidR="0088661B" w:rsidRPr="009B33DC" w:rsidRDefault="0088661B" w:rsidP="0088661B">
      <w:pPr>
        <w:numPr>
          <w:ilvl w:val="1"/>
          <w:numId w:val="2"/>
        </w:numPr>
        <w:tabs>
          <w:tab w:val="num" w:pos="1701"/>
        </w:tabs>
        <w:ind w:left="1701" w:hanging="425"/>
        <w:jc w:val="both"/>
        <w:rPr>
          <w:rFonts w:ascii="Arial" w:hAnsi="Arial" w:cs="Arial"/>
          <w:i/>
          <w:sz w:val="22"/>
          <w:szCs w:val="22"/>
        </w:rPr>
      </w:pPr>
      <w:r w:rsidRPr="009B33DC">
        <w:rPr>
          <w:rFonts w:ascii="Arial" w:hAnsi="Arial" w:cs="Arial"/>
          <w:i/>
          <w:sz w:val="22"/>
          <w:szCs w:val="22"/>
        </w:rPr>
        <w:lastRenderedPageBreak/>
        <w:t>In the F</w:t>
      </w:r>
      <w:r>
        <w:rPr>
          <w:rFonts w:ascii="Arial" w:hAnsi="Arial" w:cs="Arial"/>
          <w:i/>
          <w:sz w:val="22"/>
          <w:szCs w:val="22"/>
        </w:rPr>
        <w:t xml:space="preserve">inancial </w:t>
      </w:r>
      <w:r w:rsidRPr="009B33DC">
        <w:rPr>
          <w:rFonts w:ascii="Arial" w:hAnsi="Arial" w:cs="Arial"/>
          <w:i/>
          <w:sz w:val="22"/>
          <w:szCs w:val="22"/>
        </w:rPr>
        <w:t>Y</w:t>
      </w:r>
      <w:r>
        <w:rPr>
          <w:rFonts w:ascii="Arial" w:hAnsi="Arial" w:cs="Arial"/>
          <w:i/>
          <w:sz w:val="22"/>
          <w:szCs w:val="22"/>
        </w:rPr>
        <w:t>ear</w:t>
      </w:r>
      <w:r w:rsidRPr="009B33DC">
        <w:rPr>
          <w:rFonts w:ascii="Arial" w:hAnsi="Arial" w:cs="Arial"/>
          <w:i/>
          <w:sz w:val="22"/>
          <w:szCs w:val="22"/>
        </w:rPr>
        <w:t xml:space="preserve"> </w:t>
      </w:r>
      <w:r>
        <w:rPr>
          <w:rFonts w:ascii="Arial" w:hAnsi="Arial" w:cs="Arial"/>
          <w:i/>
          <w:sz w:val="22"/>
          <w:szCs w:val="22"/>
        </w:rPr>
        <w:t>in which</w:t>
      </w:r>
      <w:r w:rsidRPr="009B33DC">
        <w:rPr>
          <w:rFonts w:ascii="Arial" w:hAnsi="Arial" w:cs="Arial"/>
          <w:i/>
          <w:sz w:val="22"/>
          <w:szCs w:val="22"/>
        </w:rPr>
        <w:t xml:space="preserve"> the Charging Date </w:t>
      </w:r>
      <w:r>
        <w:rPr>
          <w:rFonts w:ascii="Arial" w:hAnsi="Arial" w:cs="Arial"/>
          <w:i/>
          <w:sz w:val="22"/>
          <w:szCs w:val="22"/>
        </w:rPr>
        <w:t xml:space="preserve">occurs </w:t>
      </w:r>
      <w:r w:rsidRPr="009B33DC">
        <w:rPr>
          <w:rFonts w:ascii="Arial" w:hAnsi="Arial" w:cs="Arial"/>
          <w:i/>
          <w:sz w:val="22"/>
          <w:szCs w:val="22"/>
        </w:rPr>
        <w:t>(t=0)</w:t>
      </w:r>
      <w:r>
        <w:rPr>
          <w:rFonts w:ascii="Arial" w:hAnsi="Arial" w:cs="Arial"/>
          <w:i/>
          <w:sz w:val="22"/>
          <w:szCs w:val="22"/>
        </w:rPr>
        <w:t>,</w:t>
      </w:r>
      <w:r w:rsidRPr="009B33DC">
        <w:rPr>
          <w:rFonts w:ascii="Arial" w:hAnsi="Arial" w:cs="Arial"/>
          <w:i/>
          <w:sz w:val="22"/>
          <w:szCs w:val="22"/>
        </w:rPr>
        <w:t xml:space="preserve"> C</w:t>
      </w:r>
      <w:r>
        <w:rPr>
          <w:rFonts w:ascii="Arial" w:hAnsi="Arial" w:cs="Arial"/>
          <w:i/>
          <w:sz w:val="22"/>
          <w:szCs w:val="22"/>
        </w:rPr>
        <w:t>ancellation Charge Profile</w:t>
      </w:r>
      <w:r w:rsidRPr="009B33DC">
        <w:rPr>
          <w:rFonts w:ascii="Arial" w:hAnsi="Arial" w:cs="Arial"/>
          <w:i/>
          <w:sz w:val="22"/>
          <w:szCs w:val="22"/>
        </w:rPr>
        <w:t xml:space="preserve"> = </w:t>
      </w:r>
      <w:r>
        <w:rPr>
          <w:rFonts w:ascii="Arial" w:hAnsi="Arial" w:cs="Arial"/>
          <w:i/>
          <w:sz w:val="22"/>
          <w:szCs w:val="22"/>
        </w:rPr>
        <w:t>1.0</w:t>
      </w:r>
      <w:r w:rsidRPr="009B33DC">
        <w:rPr>
          <w:rFonts w:ascii="Arial" w:hAnsi="Arial" w:cs="Arial"/>
          <w:i/>
          <w:sz w:val="22"/>
          <w:szCs w:val="22"/>
        </w:rPr>
        <w:t>,</w:t>
      </w:r>
    </w:p>
    <w:p w14:paraId="1E89029D" w14:textId="77777777" w:rsidR="0088661B" w:rsidRPr="009B33DC" w:rsidRDefault="0088661B" w:rsidP="0088661B">
      <w:pPr>
        <w:numPr>
          <w:ilvl w:val="1"/>
          <w:numId w:val="2"/>
        </w:numPr>
        <w:tabs>
          <w:tab w:val="num" w:pos="1701"/>
        </w:tabs>
        <w:ind w:left="1701" w:hanging="425"/>
        <w:jc w:val="both"/>
        <w:rPr>
          <w:rFonts w:ascii="Arial" w:hAnsi="Arial" w:cs="Arial"/>
          <w:i/>
          <w:sz w:val="22"/>
          <w:szCs w:val="22"/>
        </w:rPr>
      </w:pPr>
      <w:r w:rsidRPr="009B33DC">
        <w:rPr>
          <w:rFonts w:ascii="Arial" w:hAnsi="Arial" w:cs="Arial"/>
          <w:i/>
          <w:sz w:val="22"/>
          <w:szCs w:val="22"/>
        </w:rPr>
        <w:t>In the F</w:t>
      </w:r>
      <w:r>
        <w:rPr>
          <w:rFonts w:ascii="Arial" w:hAnsi="Arial" w:cs="Arial"/>
          <w:i/>
          <w:sz w:val="22"/>
          <w:szCs w:val="22"/>
        </w:rPr>
        <w:t xml:space="preserve">inancial </w:t>
      </w:r>
      <w:r w:rsidRPr="009B33DC">
        <w:rPr>
          <w:rFonts w:ascii="Arial" w:hAnsi="Arial" w:cs="Arial"/>
          <w:i/>
          <w:sz w:val="22"/>
          <w:szCs w:val="22"/>
        </w:rPr>
        <w:t>Y</w:t>
      </w:r>
      <w:r>
        <w:rPr>
          <w:rFonts w:ascii="Arial" w:hAnsi="Arial" w:cs="Arial"/>
          <w:i/>
          <w:sz w:val="22"/>
          <w:szCs w:val="22"/>
        </w:rPr>
        <w:t>ear</w:t>
      </w:r>
      <w:r w:rsidRPr="009B33DC">
        <w:rPr>
          <w:rFonts w:ascii="Arial" w:hAnsi="Arial" w:cs="Arial"/>
          <w:i/>
          <w:sz w:val="22"/>
          <w:szCs w:val="22"/>
        </w:rPr>
        <w:t xml:space="preserve"> </w:t>
      </w:r>
      <w:r>
        <w:rPr>
          <w:rFonts w:ascii="Arial" w:hAnsi="Arial" w:cs="Arial"/>
          <w:i/>
          <w:sz w:val="22"/>
          <w:szCs w:val="22"/>
        </w:rPr>
        <w:t>which is 1 Financial Year prior to the Financial Year in which</w:t>
      </w:r>
      <w:r w:rsidRPr="009B33DC">
        <w:rPr>
          <w:rFonts w:ascii="Arial" w:hAnsi="Arial" w:cs="Arial"/>
          <w:i/>
          <w:sz w:val="22"/>
          <w:szCs w:val="22"/>
        </w:rPr>
        <w:t xml:space="preserve"> the Charging Date </w:t>
      </w:r>
      <w:r>
        <w:rPr>
          <w:rFonts w:ascii="Arial" w:hAnsi="Arial" w:cs="Arial"/>
          <w:i/>
          <w:sz w:val="22"/>
          <w:szCs w:val="22"/>
        </w:rPr>
        <w:t>occurs (t=1</w:t>
      </w:r>
      <w:r w:rsidRPr="009B33DC">
        <w:rPr>
          <w:rFonts w:ascii="Arial" w:hAnsi="Arial" w:cs="Arial"/>
          <w:i/>
          <w:sz w:val="22"/>
          <w:szCs w:val="22"/>
        </w:rPr>
        <w:t>)</w:t>
      </w:r>
      <w:r>
        <w:rPr>
          <w:rFonts w:ascii="Arial" w:hAnsi="Arial" w:cs="Arial"/>
          <w:i/>
          <w:sz w:val="22"/>
          <w:szCs w:val="22"/>
        </w:rPr>
        <w:t xml:space="preserve">, </w:t>
      </w:r>
      <w:r w:rsidRPr="009B33DC">
        <w:rPr>
          <w:rFonts w:ascii="Arial" w:hAnsi="Arial" w:cs="Arial"/>
          <w:i/>
          <w:sz w:val="22"/>
          <w:szCs w:val="22"/>
        </w:rPr>
        <w:t>C</w:t>
      </w:r>
      <w:r>
        <w:rPr>
          <w:rFonts w:ascii="Arial" w:hAnsi="Arial" w:cs="Arial"/>
          <w:i/>
          <w:sz w:val="22"/>
          <w:szCs w:val="22"/>
        </w:rPr>
        <w:t xml:space="preserve">ancellation Charge Profile </w:t>
      </w:r>
      <w:r w:rsidRPr="009B33DC">
        <w:rPr>
          <w:rFonts w:ascii="Arial" w:hAnsi="Arial" w:cs="Arial"/>
          <w:i/>
          <w:sz w:val="22"/>
          <w:szCs w:val="22"/>
        </w:rPr>
        <w:t xml:space="preserve">= </w:t>
      </w:r>
      <w:r>
        <w:rPr>
          <w:rFonts w:ascii="Arial" w:hAnsi="Arial" w:cs="Arial"/>
          <w:i/>
          <w:sz w:val="22"/>
          <w:szCs w:val="22"/>
        </w:rPr>
        <w:t>0.75</w:t>
      </w:r>
      <w:r w:rsidRPr="009B33DC">
        <w:rPr>
          <w:rFonts w:ascii="Arial" w:hAnsi="Arial" w:cs="Arial"/>
          <w:i/>
          <w:sz w:val="22"/>
          <w:szCs w:val="22"/>
        </w:rPr>
        <w:t xml:space="preserve">; </w:t>
      </w:r>
    </w:p>
    <w:p w14:paraId="09360CB7" w14:textId="77777777" w:rsidR="0088661B" w:rsidRPr="009B33DC" w:rsidRDefault="0088661B" w:rsidP="0088661B">
      <w:pPr>
        <w:numPr>
          <w:ilvl w:val="1"/>
          <w:numId w:val="2"/>
        </w:numPr>
        <w:tabs>
          <w:tab w:val="num" w:pos="1701"/>
        </w:tabs>
        <w:ind w:left="1701" w:hanging="425"/>
        <w:jc w:val="both"/>
        <w:rPr>
          <w:rFonts w:ascii="Arial" w:hAnsi="Arial" w:cs="Arial"/>
          <w:i/>
          <w:sz w:val="22"/>
          <w:szCs w:val="22"/>
        </w:rPr>
      </w:pPr>
      <w:r w:rsidRPr="009B33DC">
        <w:rPr>
          <w:rFonts w:ascii="Arial" w:hAnsi="Arial" w:cs="Arial"/>
          <w:i/>
          <w:sz w:val="22"/>
          <w:szCs w:val="22"/>
        </w:rPr>
        <w:t>In the F</w:t>
      </w:r>
      <w:r>
        <w:rPr>
          <w:rFonts w:ascii="Arial" w:hAnsi="Arial" w:cs="Arial"/>
          <w:i/>
          <w:sz w:val="22"/>
          <w:szCs w:val="22"/>
        </w:rPr>
        <w:t xml:space="preserve">inancial </w:t>
      </w:r>
      <w:r w:rsidRPr="009B33DC">
        <w:rPr>
          <w:rFonts w:ascii="Arial" w:hAnsi="Arial" w:cs="Arial"/>
          <w:i/>
          <w:sz w:val="22"/>
          <w:szCs w:val="22"/>
        </w:rPr>
        <w:t>Y</w:t>
      </w:r>
      <w:r>
        <w:rPr>
          <w:rFonts w:ascii="Arial" w:hAnsi="Arial" w:cs="Arial"/>
          <w:i/>
          <w:sz w:val="22"/>
          <w:szCs w:val="22"/>
        </w:rPr>
        <w:t>ear</w:t>
      </w:r>
      <w:r w:rsidRPr="009B33DC">
        <w:rPr>
          <w:rFonts w:ascii="Arial" w:hAnsi="Arial" w:cs="Arial"/>
          <w:i/>
          <w:sz w:val="22"/>
          <w:szCs w:val="22"/>
        </w:rPr>
        <w:t xml:space="preserve"> </w:t>
      </w:r>
      <w:r>
        <w:rPr>
          <w:rFonts w:ascii="Arial" w:hAnsi="Arial" w:cs="Arial"/>
          <w:i/>
          <w:sz w:val="22"/>
          <w:szCs w:val="22"/>
        </w:rPr>
        <w:t>which is 2 Financial Years prior to the Financial Year in which</w:t>
      </w:r>
      <w:r w:rsidRPr="009B33DC">
        <w:rPr>
          <w:rFonts w:ascii="Arial" w:hAnsi="Arial" w:cs="Arial"/>
          <w:i/>
          <w:sz w:val="22"/>
          <w:szCs w:val="22"/>
        </w:rPr>
        <w:t xml:space="preserve"> the Charging Date </w:t>
      </w:r>
      <w:r>
        <w:rPr>
          <w:rFonts w:ascii="Arial" w:hAnsi="Arial" w:cs="Arial"/>
          <w:i/>
          <w:sz w:val="22"/>
          <w:szCs w:val="22"/>
        </w:rPr>
        <w:t>occurs (t=2</w:t>
      </w:r>
      <w:r w:rsidRPr="009B33DC">
        <w:rPr>
          <w:rFonts w:ascii="Arial" w:hAnsi="Arial" w:cs="Arial"/>
          <w:i/>
          <w:sz w:val="22"/>
          <w:szCs w:val="22"/>
        </w:rPr>
        <w:t>)</w:t>
      </w:r>
      <w:r>
        <w:rPr>
          <w:rFonts w:ascii="Arial" w:hAnsi="Arial" w:cs="Arial"/>
          <w:i/>
          <w:sz w:val="22"/>
          <w:szCs w:val="22"/>
        </w:rPr>
        <w:t>, Cancellation Charge Profile</w:t>
      </w:r>
      <w:r w:rsidRPr="009B33DC">
        <w:rPr>
          <w:rFonts w:ascii="Arial" w:hAnsi="Arial" w:cs="Arial"/>
          <w:i/>
          <w:sz w:val="22"/>
          <w:szCs w:val="22"/>
        </w:rPr>
        <w:t xml:space="preserve"> =</w:t>
      </w:r>
      <w:r w:rsidRPr="000278E7">
        <w:rPr>
          <w:rFonts w:ascii="Arial" w:hAnsi="Arial" w:cs="Arial"/>
          <w:i/>
          <w:sz w:val="22"/>
          <w:szCs w:val="22"/>
        </w:rPr>
        <w:t xml:space="preserve"> </w:t>
      </w:r>
      <w:r>
        <w:rPr>
          <w:rFonts w:ascii="Arial" w:hAnsi="Arial" w:cs="Arial"/>
          <w:i/>
          <w:sz w:val="22"/>
          <w:szCs w:val="22"/>
        </w:rPr>
        <w:t>0.5</w:t>
      </w:r>
      <w:r w:rsidRPr="009B33DC">
        <w:rPr>
          <w:rFonts w:ascii="Arial" w:hAnsi="Arial" w:cs="Arial"/>
          <w:i/>
          <w:sz w:val="22"/>
          <w:szCs w:val="22"/>
        </w:rPr>
        <w:t>; and</w:t>
      </w:r>
    </w:p>
    <w:p w14:paraId="79928D7C" w14:textId="77777777" w:rsidR="00512253" w:rsidRPr="0088661B" w:rsidRDefault="0088661B" w:rsidP="0088661B">
      <w:pPr>
        <w:numPr>
          <w:ilvl w:val="1"/>
          <w:numId w:val="2"/>
        </w:numPr>
        <w:tabs>
          <w:tab w:val="num" w:pos="1701"/>
        </w:tabs>
        <w:ind w:left="1701" w:hanging="425"/>
        <w:jc w:val="both"/>
        <w:rPr>
          <w:rFonts w:ascii="Arial" w:hAnsi="Arial" w:cs="Arial"/>
          <w:i/>
          <w:sz w:val="22"/>
          <w:szCs w:val="22"/>
        </w:rPr>
      </w:pPr>
      <w:r w:rsidRPr="009B33DC">
        <w:rPr>
          <w:rFonts w:ascii="Arial" w:hAnsi="Arial" w:cs="Arial"/>
          <w:i/>
          <w:sz w:val="22"/>
          <w:szCs w:val="22"/>
        </w:rPr>
        <w:t>In the F</w:t>
      </w:r>
      <w:r>
        <w:rPr>
          <w:rFonts w:ascii="Arial" w:hAnsi="Arial" w:cs="Arial"/>
          <w:i/>
          <w:sz w:val="22"/>
          <w:szCs w:val="22"/>
        </w:rPr>
        <w:t xml:space="preserve">inancial </w:t>
      </w:r>
      <w:r w:rsidRPr="009B33DC">
        <w:rPr>
          <w:rFonts w:ascii="Arial" w:hAnsi="Arial" w:cs="Arial"/>
          <w:i/>
          <w:sz w:val="22"/>
          <w:szCs w:val="22"/>
        </w:rPr>
        <w:t>Y</w:t>
      </w:r>
      <w:r>
        <w:rPr>
          <w:rFonts w:ascii="Arial" w:hAnsi="Arial" w:cs="Arial"/>
          <w:i/>
          <w:sz w:val="22"/>
          <w:szCs w:val="22"/>
        </w:rPr>
        <w:t>ear</w:t>
      </w:r>
      <w:r w:rsidRPr="009B33DC">
        <w:rPr>
          <w:rFonts w:ascii="Arial" w:hAnsi="Arial" w:cs="Arial"/>
          <w:i/>
          <w:sz w:val="22"/>
          <w:szCs w:val="22"/>
        </w:rPr>
        <w:t xml:space="preserve"> </w:t>
      </w:r>
      <w:r>
        <w:rPr>
          <w:rFonts w:ascii="Arial" w:hAnsi="Arial" w:cs="Arial"/>
          <w:i/>
          <w:sz w:val="22"/>
          <w:szCs w:val="22"/>
        </w:rPr>
        <w:t>which is 3 Financial Years prior to the Financial Year in which</w:t>
      </w:r>
      <w:r w:rsidRPr="009B33DC">
        <w:rPr>
          <w:rFonts w:ascii="Arial" w:hAnsi="Arial" w:cs="Arial"/>
          <w:i/>
          <w:sz w:val="22"/>
          <w:szCs w:val="22"/>
        </w:rPr>
        <w:t xml:space="preserve"> the Charging Date </w:t>
      </w:r>
      <w:r>
        <w:rPr>
          <w:rFonts w:ascii="Arial" w:hAnsi="Arial" w:cs="Arial"/>
          <w:i/>
          <w:sz w:val="22"/>
          <w:szCs w:val="22"/>
        </w:rPr>
        <w:t>occurs (t=3</w:t>
      </w:r>
      <w:r w:rsidRPr="009B33DC">
        <w:rPr>
          <w:rFonts w:ascii="Arial" w:hAnsi="Arial" w:cs="Arial"/>
          <w:i/>
          <w:sz w:val="22"/>
          <w:szCs w:val="22"/>
        </w:rPr>
        <w:t>)</w:t>
      </w:r>
      <w:r>
        <w:rPr>
          <w:rFonts w:ascii="Arial" w:hAnsi="Arial" w:cs="Arial"/>
          <w:i/>
          <w:sz w:val="22"/>
          <w:szCs w:val="22"/>
        </w:rPr>
        <w:t xml:space="preserve">, Cancellation Charge Profile </w:t>
      </w:r>
      <w:r w:rsidR="00512253" w:rsidRPr="0091776A">
        <w:rPr>
          <w:rFonts w:ascii="Arial" w:hAnsi="Arial" w:cs="Arial"/>
          <w:i/>
          <w:sz w:val="22"/>
          <w:szCs w:val="22"/>
          <w:lang w:val="fr-FR"/>
        </w:rPr>
        <w:t xml:space="preserve">= </w:t>
      </w:r>
      <w:r w:rsidR="001925EA">
        <w:rPr>
          <w:rFonts w:ascii="Arial" w:hAnsi="Arial" w:cs="Arial"/>
          <w:i/>
          <w:sz w:val="22"/>
          <w:szCs w:val="22"/>
          <w:lang w:val="fr-FR"/>
        </w:rPr>
        <w:t>0.25</w:t>
      </w:r>
      <w:r w:rsidR="00512253" w:rsidRPr="0091776A">
        <w:rPr>
          <w:rFonts w:ascii="Arial" w:hAnsi="Arial" w:cs="Arial"/>
          <w:i/>
          <w:sz w:val="22"/>
          <w:szCs w:val="22"/>
          <w:lang w:val="fr-FR"/>
        </w:rPr>
        <w:t xml:space="preserve">. </w:t>
      </w:r>
    </w:p>
    <w:p w14:paraId="064AD96B" w14:textId="77777777" w:rsidR="00D8698A" w:rsidRPr="0091776A" w:rsidRDefault="00D8698A" w:rsidP="0088661B">
      <w:pPr>
        <w:spacing w:line="360" w:lineRule="auto"/>
        <w:jc w:val="both"/>
        <w:rPr>
          <w:rFonts w:ascii="Arial" w:hAnsi="Arial" w:cs="Arial"/>
          <w:b/>
          <w:sz w:val="22"/>
          <w:szCs w:val="22"/>
        </w:rPr>
      </w:pPr>
    </w:p>
    <w:p w14:paraId="00838BA8" w14:textId="1701FBB4" w:rsidR="0088661B" w:rsidRDefault="0085347F" w:rsidP="3E5D023F">
      <w:pPr>
        <w:spacing w:line="360" w:lineRule="auto"/>
        <w:ind w:left="720" w:hanging="720"/>
        <w:jc w:val="both"/>
        <w:rPr>
          <w:rFonts w:ascii="Arial" w:hAnsi="Arial" w:cs="Arial"/>
          <w:b/>
          <w:bCs/>
          <w:sz w:val="22"/>
          <w:szCs w:val="22"/>
        </w:rPr>
      </w:pPr>
      <w:r w:rsidRPr="3E5D023F">
        <w:rPr>
          <w:rFonts w:ascii="Arial" w:hAnsi="Arial" w:cs="Arial"/>
          <w:b/>
          <w:bCs/>
          <w:sz w:val="22"/>
          <w:szCs w:val="22"/>
        </w:rPr>
        <w:t>3.</w:t>
      </w:r>
      <w:r w:rsidR="003E7523" w:rsidRPr="3E5D023F">
        <w:rPr>
          <w:rFonts w:ascii="Arial" w:hAnsi="Arial" w:cs="Arial"/>
          <w:b/>
          <w:bCs/>
          <w:sz w:val="22"/>
          <w:szCs w:val="22"/>
        </w:rPr>
        <w:t>11</w:t>
      </w:r>
      <w:r>
        <w:tab/>
      </w:r>
      <w:r w:rsidR="0088661B" w:rsidRPr="3E5D023F">
        <w:rPr>
          <w:rFonts w:ascii="Arial" w:hAnsi="Arial" w:cs="Arial"/>
          <w:b/>
          <w:bCs/>
          <w:sz w:val="22"/>
          <w:szCs w:val="22"/>
        </w:rPr>
        <w:t>Where the Transmission Entry Capacity</w:t>
      </w:r>
      <w:r w:rsidR="00BA7809" w:rsidRPr="3E5D023F">
        <w:rPr>
          <w:rFonts w:ascii="Arial" w:hAnsi="Arial" w:cs="Arial"/>
          <w:sz w:val="22"/>
          <w:szCs w:val="22"/>
        </w:rPr>
        <w:t xml:space="preserve"> </w:t>
      </w:r>
      <w:ins w:id="472" w:author="Martin Cahill [NESO]" w:date="2025-10-02T20:04:00Z">
        <w:del w:id="473" w:author="Martin Cahill" w:date="2026-01-15T10:54:00Z" w16du:dateUtc="2026-01-15T10:54:00Z">
          <w:r w:rsidR="00EF0571" w:rsidRPr="3E5D023F" w:rsidDel="00335167">
            <w:rPr>
              <w:rFonts w:ascii="Arial" w:hAnsi="Arial" w:cs="Arial"/>
              <w:sz w:val="22"/>
              <w:szCs w:val="22"/>
            </w:rPr>
            <w:delText xml:space="preserve">or </w:delText>
          </w:r>
        </w:del>
      </w:ins>
      <w:ins w:id="474" w:author="Martin Cahill [NESO]" w:date="2025-10-31T16:03:00Z">
        <w:del w:id="475" w:author="Martin Cahill" w:date="2026-01-15T10:54:00Z" w16du:dateUtc="2026-01-15T10:54:00Z">
          <w:r w:rsidR="00807426" w:rsidRPr="3E5D023F" w:rsidDel="00335167">
            <w:rPr>
              <w:rFonts w:ascii="Arial" w:hAnsi="Arial" w:cs="Arial"/>
              <w:b/>
              <w:bCs/>
              <w:sz w:val="22"/>
              <w:szCs w:val="22"/>
              <w:rPrChange w:id="476" w:author="Martin Cahill [NESO]" w:date="2025-10-31T16:03:00Z">
                <w:rPr>
                  <w:rFonts w:ascii="Arial" w:hAnsi="Arial" w:cs="Arial"/>
                  <w:sz w:val="22"/>
                  <w:szCs w:val="22"/>
                </w:rPr>
              </w:rPrChange>
            </w:rPr>
            <w:delText>Demand Capacity</w:delText>
          </w:r>
        </w:del>
      </w:ins>
      <w:ins w:id="477" w:author="Martin Cahill [NESO]" w:date="2025-10-02T20:04:00Z">
        <w:del w:id="478" w:author="Martin Cahill" w:date="2026-01-15T10:54:00Z" w16du:dateUtc="2026-01-15T10:54:00Z">
          <w:r w:rsidR="00EF0571" w:rsidRPr="3E5D023F" w:rsidDel="00335167">
            <w:rPr>
              <w:rFonts w:ascii="Arial" w:hAnsi="Arial" w:cs="Arial"/>
              <w:sz w:val="22"/>
              <w:szCs w:val="22"/>
            </w:rPr>
            <w:delText xml:space="preserve"> </w:delText>
          </w:r>
        </w:del>
      </w:ins>
      <w:r w:rsidR="00BA7809" w:rsidRPr="3E5D023F">
        <w:rPr>
          <w:rFonts w:ascii="Arial" w:hAnsi="Arial" w:cs="Arial"/>
          <w:sz w:val="22"/>
          <w:szCs w:val="22"/>
        </w:rPr>
        <w:t xml:space="preserve">or </w:t>
      </w:r>
      <w:r w:rsidR="00BA7809" w:rsidRPr="3E5D023F">
        <w:rPr>
          <w:rFonts w:ascii="Arial" w:hAnsi="Arial" w:cs="Arial"/>
          <w:b/>
          <w:bCs/>
          <w:sz w:val="22"/>
          <w:szCs w:val="22"/>
        </w:rPr>
        <w:t>Interconnector User Commitment Capacity</w:t>
      </w:r>
      <w:ins w:id="479" w:author="Martin Cahill" w:date="2026-01-15T10:54:00Z" w16du:dateUtc="2026-01-15T10:54:00Z">
        <w:r w:rsidR="00335167">
          <w:rPr>
            <w:rFonts w:ascii="Arial" w:hAnsi="Arial" w:cs="Arial"/>
            <w:b/>
            <w:bCs/>
            <w:sz w:val="22"/>
            <w:szCs w:val="22"/>
          </w:rPr>
          <w:t xml:space="preserve"> </w:t>
        </w:r>
        <w:r w:rsidR="00335167" w:rsidRPr="3E5D023F">
          <w:rPr>
            <w:rFonts w:ascii="Arial" w:hAnsi="Arial" w:cs="Arial"/>
            <w:sz w:val="22"/>
            <w:szCs w:val="22"/>
          </w:rPr>
          <w:t xml:space="preserve">or </w:t>
        </w:r>
        <w:r w:rsidR="00335167" w:rsidRPr="004556DF">
          <w:rPr>
            <w:rFonts w:ascii="Arial" w:hAnsi="Arial" w:cs="Arial"/>
            <w:b/>
            <w:bCs/>
            <w:sz w:val="22"/>
            <w:szCs w:val="22"/>
          </w:rPr>
          <w:t>Demand Capacity</w:t>
        </w:r>
      </w:ins>
      <w:r w:rsidR="0088661B" w:rsidRPr="3E5D023F">
        <w:rPr>
          <w:rFonts w:ascii="Arial" w:hAnsi="Arial" w:cs="Arial"/>
          <w:b/>
          <w:bCs/>
          <w:sz w:val="22"/>
          <w:szCs w:val="22"/>
        </w:rPr>
        <w:t xml:space="preserve"> is </w:t>
      </w:r>
      <w:proofErr w:type="gramStart"/>
      <w:r w:rsidR="0088661B" w:rsidRPr="3E5D023F">
        <w:rPr>
          <w:rFonts w:ascii="Arial" w:hAnsi="Arial" w:cs="Arial"/>
          <w:b/>
          <w:bCs/>
          <w:sz w:val="22"/>
          <w:szCs w:val="22"/>
        </w:rPr>
        <w:t>reduced</w:t>
      </w:r>
      <w:proofErr w:type="gramEnd"/>
      <w:r w:rsidR="0088661B" w:rsidRPr="3E5D023F">
        <w:rPr>
          <w:rFonts w:ascii="Arial" w:hAnsi="Arial" w:cs="Arial"/>
          <w:b/>
          <w:bCs/>
          <w:sz w:val="22"/>
          <w:szCs w:val="22"/>
        </w:rPr>
        <w:t xml:space="preserve"> or Notice of Disconnection is given on or after the Charging Date</w:t>
      </w:r>
    </w:p>
    <w:p w14:paraId="51915ED5" w14:textId="77777777" w:rsidR="0088661B" w:rsidRDefault="0088661B" w:rsidP="0088661B">
      <w:pPr>
        <w:spacing w:line="360" w:lineRule="auto"/>
        <w:ind w:left="720" w:hanging="720"/>
        <w:jc w:val="both"/>
        <w:rPr>
          <w:rFonts w:ascii="Arial" w:hAnsi="Arial" w:cs="Arial"/>
          <w:b/>
          <w:sz w:val="22"/>
          <w:szCs w:val="22"/>
        </w:rPr>
      </w:pPr>
    </w:p>
    <w:p w14:paraId="50EFF110" w14:textId="56C0CBAD" w:rsidR="00892EF0" w:rsidRPr="00030187" w:rsidRDefault="00D40116" w:rsidP="0088661B">
      <w:pPr>
        <w:spacing w:line="360" w:lineRule="auto"/>
        <w:ind w:left="720"/>
        <w:jc w:val="both"/>
        <w:rPr>
          <w:rFonts w:ascii="Arial" w:hAnsi="Arial" w:cs="Arial"/>
          <w:sz w:val="22"/>
          <w:szCs w:val="22"/>
        </w:rPr>
      </w:pPr>
      <w:r w:rsidRPr="3E5D023F">
        <w:rPr>
          <w:rFonts w:ascii="Arial" w:hAnsi="Arial" w:cs="Arial"/>
          <w:sz w:val="22"/>
          <w:szCs w:val="22"/>
        </w:rPr>
        <w:t>T</w:t>
      </w:r>
      <w:r w:rsidR="00892EF0" w:rsidRPr="3E5D023F">
        <w:rPr>
          <w:rFonts w:ascii="Arial" w:hAnsi="Arial" w:cs="Arial"/>
          <w:sz w:val="22"/>
          <w:szCs w:val="22"/>
        </w:rPr>
        <w:t xml:space="preserve">he </w:t>
      </w:r>
      <w:r w:rsidR="00892EF0" w:rsidRPr="3E5D023F">
        <w:rPr>
          <w:rFonts w:ascii="Arial" w:hAnsi="Arial" w:cs="Arial"/>
          <w:b/>
          <w:bCs/>
          <w:sz w:val="22"/>
          <w:szCs w:val="22"/>
        </w:rPr>
        <w:t>Cancellation Charge</w:t>
      </w:r>
      <w:r w:rsidR="00892EF0" w:rsidRPr="3E5D023F">
        <w:rPr>
          <w:rFonts w:ascii="Arial" w:hAnsi="Arial" w:cs="Arial"/>
          <w:sz w:val="22"/>
          <w:szCs w:val="22"/>
        </w:rPr>
        <w:t xml:space="preserve"> payable on </w:t>
      </w:r>
      <w:r w:rsidR="005B4CC5" w:rsidRPr="3E5D023F">
        <w:rPr>
          <w:rFonts w:ascii="Arial" w:hAnsi="Arial" w:cs="Arial"/>
          <w:sz w:val="22"/>
          <w:szCs w:val="22"/>
        </w:rPr>
        <w:t xml:space="preserve">notice of </w:t>
      </w:r>
      <w:r w:rsidR="005B4CC5" w:rsidRPr="3E5D023F">
        <w:rPr>
          <w:rFonts w:ascii="Arial" w:hAnsi="Arial" w:cs="Arial"/>
          <w:b/>
          <w:bCs/>
          <w:sz w:val="22"/>
          <w:szCs w:val="22"/>
        </w:rPr>
        <w:t>Disconnection</w:t>
      </w:r>
      <w:r w:rsidR="005B4CC5" w:rsidRPr="3E5D023F">
        <w:rPr>
          <w:rFonts w:ascii="Arial" w:hAnsi="Arial" w:cs="Arial"/>
          <w:sz w:val="22"/>
          <w:szCs w:val="22"/>
        </w:rPr>
        <w:t xml:space="preserve"> and/or </w:t>
      </w:r>
      <w:r w:rsidR="00892EF0" w:rsidRPr="3E5D023F">
        <w:rPr>
          <w:rFonts w:ascii="Arial" w:hAnsi="Arial" w:cs="Arial"/>
          <w:sz w:val="22"/>
          <w:szCs w:val="22"/>
        </w:rPr>
        <w:t xml:space="preserve">a reduction in </w:t>
      </w:r>
      <w:r w:rsidR="00892EF0" w:rsidRPr="3E5D023F">
        <w:rPr>
          <w:rFonts w:ascii="Arial" w:hAnsi="Arial" w:cs="Arial"/>
          <w:b/>
          <w:bCs/>
          <w:sz w:val="22"/>
          <w:szCs w:val="22"/>
        </w:rPr>
        <w:t>Transmission Entry Capacity</w:t>
      </w:r>
      <w:r w:rsidR="00892EF0" w:rsidRPr="3E5D023F">
        <w:rPr>
          <w:rFonts w:ascii="Arial" w:hAnsi="Arial" w:cs="Arial"/>
          <w:sz w:val="22"/>
          <w:szCs w:val="22"/>
        </w:rPr>
        <w:t xml:space="preserve"> </w:t>
      </w:r>
      <w:del w:id="480" w:author="Martin Cahill" w:date="2026-01-15T10:54:00Z" w16du:dateUtc="2026-01-15T10:54:00Z">
        <w:r w:rsidR="00BA7809" w:rsidRPr="3E5D023F" w:rsidDel="00335167">
          <w:rPr>
            <w:rFonts w:ascii="Arial" w:hAnsi="Arial" w:cs="Arial"/>
            <w:sz w:val="22"/>
            <w:szCs w:val="22"/>
          </w:rPr>
          <w:delText xml:space="preserve">or </w:delText>
        </w:r>
      </w:del>
      <w:ins w:id="481" w:author="Martin Cahill [NESO]" w:date="2025-10-17T17:03:00Z">
        <w:del w:id="482" w:author="Martin Cahill" w:date="2026-01-15T10:54:00Z" w16du:dateUtc="2026-01-15T10:54:00Z">
          <w:r w:rsidR="000A33E7" w:rsidRPr="3E5D023F" w:rsidDel="00335167">
            <w:rPr>
              <w:rFonts w:ascii="Arial" w:hAnsi="Arial" w:cs="Arial"/>
              <w:b/>
              <w:bCs/>
              <w:sz w:val="22"/>
              <w:szCs w:val="22"/>
              <w:rPrChange w:id="483" w:author="Martin Cahill [NESO]" w:date="2025-10-17T17:03:00Z">
                <w:rPr>
                  <w:rFonts w:ascii="Arial" w:hAnsi="Arial" w:cs="Arial"/>
                  <w:i/>
                  <w:iCs/>
                  <w:sz w:val="22"/>
                  <w:szCs w:val="22"/>
                </w:rPr>
              </w:rPrChange>
            </w:rPr>
            <w:delText>Demand Capacity</w:delText>
          </w:r>
        </w:del>
      </w:ins>
      <w:ins w:id="484" w:author="Martin Cahill [NESO]" w:date="2025-10-02T20:04:00Z">
        <w:del w:id="485" w:author="Martin Cahill" w:date="2026-01-15T10:54:00Z" w16du:dateUtc="2026-01-15T10:54:00Z">
          <w:r w:rsidR="00EF0571" w:rsidRPr="3E5D023F" w:rsidDel="00335167">
            <w:rPr>
              <w:rFonts w:ascii="Arial" w:hAnsi="Arial" w:cs="Arial"/>
              <w:sz w:val="22"/>
              <w:szCs w:val="22"/>
            </w:rPr>
            <w:delText xml:space="preserve"> </w:delText>
          </w:r>
        </w:del>
        <w:r w:rsidR="00EF0571" w:rsidRPr="3E5D023F">
          <w:rPr>
            <w:rFonts w:ascii="Arial" w:hAnsi="Arial" w:cs="Arial"/>
            <w:sz w:val="22"/>
            <w:szCs w:val="22"/>
          </w:rPr>
          <w:t xml:space="preserve">or </w:t>
        </w:r>
      </w:ins>
      <w:r w:rsidR="00BA7809" w:rsidRPr="3E5D023F">
        <w:rPr>
          <w:rFonts w:ascii="Arial" w:hAnsi="Arial" w:cs="Arial"/>
          <w:b/>
          <w:bCs/>
          <w:sz w:val="22"/>
          <w:szCs w:val="22"/>
        </w:rPr>
        <w:t>Interconnector User Commitment Capacity</w:t>
      </w:r>
      <w:ins w:id="486" w:author="Martin Cahill" w:date="2026-01-15T10:54:00Z" w16du:dateUtc="2026-01-15T10:54:00Z">
        <w:r w:rsidR="00335167">
          <w:rPr>
            <w:rFonts w:ascii="Arial" w:hAnsi="Arial" w:cs="Arial"/>
            <w:b/>
            <w:bCs/>
            <w:sz w:val="22"/>
            <w:szCs w:val="22"/>
          </w:rPr>
          <w:t xml:space="preserve"> </w:t>
        </w:r>
        <w:r w:rsidR="00335167" w:rsidRPr="3E5D023F">
          <w:rPr>
            <w:rFonts w:ascii="Arial" w:hAnsi="Arial" w:cs="Arial"/>
            <w:sz w:val="22"/>
            <w:szCs w:val="22"/>
          </w:rPr>
          <w:t xml:space="preserve">or </w:t>
        </w:r>
        <w:r w:rsidR="00335167" w:rsidRPr="004556DF">
          <w:rPr>
            <w:rFonts w:ascii="Arial" w:hAnsi="Arial" w:cs="Arial"/>
            <w:b/>
            <w:bCs/>
            <w:sz w:val="22"/>
            <w:szCs w:val="22"/>
          </w:rPr>
          <w:t>Demand Capacity</w:t>
        </w:r>
      </w:ins>
      <w:r w:rsidR="00BA7809" w:rsidRPr="3E5D023F">
        <w:rPr>
          <w:rFonts w:ascii="Arial" w:hAnsi="Arial" w:cs="Arial"/>
          <w:sz w:val="22"/>
          <w:szCs w:val="22"/>
        </w:rPr>
        <w:t xml:space="preserve"> </w:t>
      </w:r>
      <w:r w:rsidR="006C5024" w:rsidRPr="3E5D023F">
        <w:rPr>
          <w:rFonts w:ascii="Arial" w:hAnsi="Arial" w:cs="Arial"/>
          <w:sz w:val="22"/>
          <w:szCs w:val="22"/>
        </w:rPr>
        <w:t xml:space="preserve">on or </w:t>
      </w:r>
      <w:r w:rsidR="00892EF0" w:rsidRPr="3E5D023F">
        <w:rPr>
          <w:rFonts w:ascii="Arial" w:hAnsi="Arial" w:cs="Arial"/>
          <w:sz w:val="22"/>
          <w:szCs w:val="22"/>
        </w:rPr>
        <w:t xml:space="preserve">after the </w:t>
      </w:r>
      <w:r w:rsidR="00892EF0" w:rsidRPr="3E5D023F">
        <w:rPr>
          <w:rFonts w:ascii="Arial" w:hAnsi="Arial" w:cs="Arial"/>
          <w:b/>
          <w:bCs/>
          <w:sz w:val="22"/>
          <w:szCs w:val="22"/>
        </w:rPr>
        <w:t>Charging Date</w:t>
      </w:r>
      <w:r w:rsidR="00892EF0" w:rsidRPr="3E5D023F">
        <w:rPr>
          <w:rFonts w:ascii="Arial" w:hAnsi="Arial" w:cs="Arial"/>
          <w:sz w:val="22"/>
          <w:szCs w:val="22"/>
        </w:rPr>
        <w:t xml:space="preserve"> is calculated </w:t>
      </w:r>
      <w:r w:rsidR="006C5024" w:rsidRPr="3E5D023F">
        <w:rPr>
          <w:rFonts w:ascii="Arial" w:hAnsi="Arial" w:cs="Arial"/>
          <w:sz w:val="22"/>
          <w:szCs w:val="22"/>
        </w:rPr>
        <w:t>on a £</w:t>
      </w:r>
      <w:r w:rsidR="00D8698A" w:rsidRPr="3E5D023F">
        <w:rPr>
          <w:rFonts w:ascii="Arial" w:hAnsi="Arial" w:cs="Arial"/>
          <w:sz w:val="22"/>
          <w:szCs w:val="22"/>
        </w:rPr>
        <w:t xml:space="preserve">/MW basis </w:t>
      </w:r>
      <w:r w:rsidR="00892EF0" w:rsidRPr="3E5D023F">
        <w:rPr>
          <w:rFonts w:ascii="Arial" w:hAnsi="Arial" w:cs="Arial"/>
          <w:sz w:val="22"/>
          <w:szCs w:val="22"/>
        </w:rPr>
        <w:t>as follows</w:t>
      </w:r>
      <w:r w:rsidR="005B4CC5" w:rsidRPr="3E5D023F">
        <w:rPr>
          <w:rFonts w:ascii="Arial" w:hAnsi="Arial" w:cs="Arial"/>
          <w:sz w:val="22"/>
          <w:szCs w:val="22"/>
        </w:rPr>
        <w:t xml:space="preserve"> by reference to the </w:t>
      </w:r>
      <w:r w:rsidR="005B4CC5" w:rsidRPr="3E5D023F">
        <w:rPr>
          <w:rFonts w:ascii="Arial" w:hAnsi="Arial" w:cs="Arial"/>
          <w:b/>
          <w:bCs/>
          <w:sz w:val="22"/>
          <w:szCs w:val="22"/>
        </w:rPr>
        <w:t>Zonal Unit</w:t>
      </w:r>
      <w:r w:rsidR="005B4CC5" w:rsidRPr="3E5D023F">
        <w:rPr>
          <w:rFonts w:ascii="Arial" w:hAnsi="Arial" w:cs="Arial"/>
          <w:sz w:val="22"/>
          <w:szCs w:val="22"/>
        </w:rPr>
        <w:t xml:space="preserve"> </w:t>
      </w:r>
      <w:r w:rsidR="005B4CC5" w:rsidRPr="3E5D023F">
        <w:rPr>
          <w:rFonts w:ascii="Arial" w:hAnsi="Arial" w:cs="Arial"/>
          <w:b/>
          <w:bCs/>
          <w:sz w:val="22"/>
          <w:szCs w:val="22"/>
        </w:rPr>
        <w:t>Amount</w:t>
      </w:r>
      <w:r w:rsidR="005B4CC5" w:rsidRPr="3E5D023F">
        <w:rPr>
          <w:rFonts w:ascii="Arial" w:hAnsi="Arial" w:cs="Arial"/>
          <w:sz w:val="22"/>
          <w:szCs w:val="22"/>
        </w:rPr>
        <w:t xml:space="preserve"> for the </w:t>
      </w:r>
      <w:r w:rsidR="005B4CC5" w:rsidRPr="3E5D023F">
        <w:rPr>
          <w:rFonts w:ascii="Arial" w:hAnsi="Arial" w:cs="Arial"/>
          <w:b/>
          <w:bCs/>
          <w:sz w:val="22"/>
          <w:szCs w:val="22"/>
        </w:rPr>
        <w:t>Financial Year</w:t>
      </w:r>
      <w:r w:rsidR="005B4CC5" w:rsidRPr="3E5D023F">
        <w:rPr>
          <w:rFonts w:ascii="Arial" w:hAnsi="Arial" w:cs="Arial"/>
          <w:sz w:val="22"/>
          <w:szCs w:val="22"/>
        </w:rPr>
        <w:t xml:space="preserve"> in which the notice is given</w:t>
      </w:r>
      <w:r w:rsidR="004C67E3" w:rsidRPr="3E5D023F">
        <w:rPr>
          <w:rFonts w:ascii="Arial" w:hAnsi="Arial" w:cs="Arial"/>
          <w:sz w:val="22"/>
          <w:szCs w:val="22"/>
        </w:rPr>
        <w:t>:</w:t>
      </w:r>
      <w:r w:rsidR="00892EF0" w:rsidRPr="3E5D023F">
        <w:rPr>
          <w:rFonts w:ascii="Arial" w:hAnsi="Arial" w:cs="Arial"/>
          <w:sz w:val="22"/>
          <w:szCs w:val="22"/>
        </w:rPr>
        <w:t xml:space="preserve">  </w:t>
      </w:r>
    </w:p>
    <w:p w14:paraId="1FFFD665" w14:textId="77777777" w:rsidR="00892EF0" w:rsidRPr="00030187" w:rsidRDefault="00892EF0" w:rsidP="00892EF0">
      <w:pPr>
        <w:tabs>
          <w:tab w:val="num" w:pos="600"/>
        </w:tabs>
        <w:spacing w:line="360" w:lineRule="auto"/>
        <w:ind w:left="601" w:hanging="601"/>
        <w:jc w:val="both"/>
        <w:rPr>
          <w:rFonts w:ascii="Arial" w:hAnsi="Arial" w:cs="Arial"/>
          <w:sz w:val="22"/>
          <w:szCs w:val="22"/>
        </w:rPr>
      </w:pPr>
    </w:p>
    <w:p w14:paraId="34D0A387" w14:textId="77777777" w:rsidR="0020391D" w:rsidRPr="00A53AA2" w:rsidRDefault="00892EF0" w:rsidP="0020391D">
      <w:pPr>
        <w:ind w:left="851"/>
        <w:rPr>
          <w:rFonts w:ascii="Arial" w:hAnsi="Arial" w:cs="Arial"/>
          <w:i/>
          <w:sz w:val="22"/>
          <w:szCs w:val="22"/>
          <w:vertAlign w:val="subscript"/>
        </w:rPr>
      </w:pPr>
      <w:r w:rsidRPr="00030187">
        <w:rPr>
          <w:rFonts w:ascii="Arial" w:hAnsi="Arial" w:cs="Arial"/>
          <w:i/>
          <w:sz w:val="22"/>
          <w:szCs w:val="22"/>
        </w:rPr>
        <w:t>Cancellation Charge</w:t>
      </w:r>
      <w:r w:rsidR="00D8698A">
        <w:rPr>
          <w:rFonts w:ascii="Arial" w:hAnsi="Arial" w:cs="Arial"/>
          <w:i/>
          <w:sz w:val="22"/>
          <w:szCs w:val="22"/>
        </w:rPr>
        <w:t xml:space="preserve"> =</w:t>
      </w:r>
      <w:r w:rsidR="007F15B3">
        <w:rPr>
          <w:rFonts w:ascii="Arial" w:hAnsi="Arial" w:cs="Arial"/>
          <w:i/>
          <w:sz w:val="22"/>
          <w:szCs w:val="22"/>
        </w:rPr>
        <w:t xml:space="preserve"> </w:t>
      </w:r>
      <w:r w:rsidRPr="00030187">
        <w:rPr>
          <w:rFonts w:ascii="Arial" w:hAnsi="Arial" w:cs="Arial"/>
          <w:i/>
          <w:sz w:val="22"/>
          <w:szCs w:val="22"/>
        </w:rPr>
        <w:t>Wider C</w:t>
      </w:r>
      <w:r w:rsidR="00D8698A">
        <w:rPr>
          <w:rFonts w:ascii="Arial" w:hAnsi="Arial" w:cs="Arial"/>
          <w:i/>
          <w:sz w:val="22"/>
          <w:szCs w:val="22"/>
        </w:rPr>
        <w:t>ancellation Charge</w:t>
      </w:r>
    </w:p>
    <w:p w14:paraId="431E4CC8" w14:textId="77777777" w:rsidR="00892EF0" w:rsidRPr="007F15B3" w:rsidRDefault="00892EF0" w:rsidP="007F15B3">
      <w:pPr>
        <w:ind w:left="851"/>
        <w:rPr>
          <w:rFonts w:ascii="Arial" w:hAnsi="Arial" w:cs="Arial"/>
          <w:i/>
          <w:sz w:val="22"/>
          <w:szCs w:val="22"/>
        </w:rPr>
      </w:pPr>
    </w:p>
    <w:p w14:paraId="7C746D38" w14:textId="77777777" w:rsidR="00892EF0" w:rsidRPr="00030187" w:rsidRDefault="00892EF0" w:rsidP="00892EF0">
      <w:pPr>
        <w:ind w:left="851"/>
        <w:rPr>
          <w:rFonts w:ascii="Arial" w:hAnsi="Arial" w:cs="Arial"/>
          <w:i/>
          <w:sz w:val="22"/>
          <w:szCs w:val="22"/>
        </w:rPr>
      </w:pPr>
    </w:p>
    <w:p w14:paraId="198EF203" w14:textId="77777777" w:rsidR="00892EF0" w:rsidRPr="00030187" w:rsidRDefault="00892EF0" w:rsidP="00892EF0">
      <w:pPr>
        <w:ind w:left="851"/>
        <w:rPr>
          <w:rFonts w:ascii="Arial" w:hAnsi="Arial" w:cs="Arial"/>
          <w:sz w:val="22"/>
          <w:szCs w:val="22"/>
        </w:rPr>
      </w:pPr>
      <w:r w:rsidRPr="00030187">
        <w:rPr>
          <w:rFonts w:ascii="Arial" w:hAnsi="Arial" w:cs="Arial"/>
          <w:sz w:val="22"/>
          <w:szCs w:val="22"/>
        </w:rPr>
        <w:t>Where:</w:t>
      </w:r>
    </w:p>
    <w:p w14:paraId="1BE70986" w14:textId="77777777" w:rsidR="00892EF0" w:rsidRPr="00030187" w:rsidRDefault="00892EF0" w:rsidP="00892EF0">
      <w:pPr>
        <w:ind w:left="851"/>
        <w:rPr>
          <w:rFonts w:ascii="Arial" w:hAnsi="Arial" w:cs="Arial"/>
          <w:sz w:val="22"/>
          <w:szCs w:val="22"/>
        </w:rPr>
      </w:pPr>
    </w:p>
    <w:p w14:paraId="09652882" w14:textId="11609BDB" w:rsidR="00892EF0" w:rsidRPr="00030187" w:rsidRDefault="00892EF0" w:rsidP="00C574DA">
      <w:pPr>
        <w:numPr>
          <w:ilvl w:val="0"/>
          <w:numId w:val="2"/>
        </w:numPr>
        <w:tabs>
          <w:tab w:val="num" w:pos="1276"/>
        </w:tabs>
        <w:jc w:val="both"/>
        <w:rPr>
          <w:rFonts w:ascii="Arial" w:hAnsi="Arial" w:cs="Arial"/>
          <w:sz w:val="22"/>
          <w:szCs w:val="22"/>
        </w:rPr>
      </w:pPr>
      <w:r w:rsidRPr="3E5D023F">
        <w:rPr>
          <w:rFonts w:ascii="Arial" w:hAnsi="Arial" w:cs="Arial"/>
          <w:i/>
          <w:iCs/>
          <w:sz w:val="22"/>
          <w:szCs w:val="22"/>
        </w:rPr>
        <w:t xml:space="preserve"> </w:t>
      </w:r>
      <w:r>
        <w:tab/>
      </w:r>
      <w:r w:rsidRPr="3E5D023F">
        <w:rPr>
          <w:rFonts w:ascii="Arial" w:hAnsi="Arial" w:cs="Arial"/>
          <w:i/>
          <w:iCs/>
          <w:sz w:val="22"/>
          <w:szCs w:val="22"/>
        </w:rPr>
        <w:t xml:space="preserve">Disconnection equates to reduction in </w:t>
      </w:r>
      <w:r w:rsidR="006C5024" w:rsidRPr="3E5D023F">
        <w:rPr>
          <w:rFonts w:ascii="Arial" w:hAnsi="Arial" w:cs="Arial"/>
          <w:i/>
          <w:iCs/>
          <w:sz w:val="22"/>
          <w:szCs w:val="22"/>
        </w:rPr>
        <w:t>Transmission Entry Capacity</w:t>
      </w:r>
      <w:r w:rsidR="00BA7809" w:rsidRPr="3E5D023F">
        <w:rPr>
          <w:rFonts w:ascii="Arial" w:hAnsi="Arial" w:cs="Arial"/>
          <w:i/>
          <w:iCs/>
          <w:sz w:val="22"/>
          <w:szCs w:val="22"/>
        </w:rPr>
        <w:t xml:space="preserve"> </w:t>
      </w:r>
      <w:del w:id="487" w:author="Martin Cahill" w:date="2026-01-15T10:55:00Z" w16du:dateUtc="2026-01-15T10:55:00Z">
        <w:r w:rsidR="00BA7809" w:rsidRPr="3E5D023F" w:rsidDel="00335167">
          <w:rPr>
            <w:rFonts w:ascii="Arial" w:hAnsi="Arial" w:cs="Arial"/>
            <w:i/>
            <w:iCs/>
            <w:sz w:val="22"/>
            <w:szCs w:val="22"/>
          </w:rPr>
          <w:delText xml:space="preserve">or </w:delText>
        </w:r>
      </w:del>
      <w:ins w:id="488" w:author="Martin Cahill [NESO]" w:date="2025-10-17T17:03:00Z">
        <w:del w:id="489" w:author="Martin Cahill" w:date="2026-01-15T10:55:00Z" w16du:dateUtc="2026-01-15T10:55:00Z">
          <w:r w:rsidR="000A33E7" w:rsidRPr="3E5D023F" w:rsidDel="00335167">
            <w:rPr>
              <w:rFonts w:ascii="Arial" w:hAnsi="Arial" w:cs="Arial"/>
              <w:sz w:val="22"/>
              <w:szCs w:val="22"/>
              <w:rPrChange w:id="490" w:author="Martin Cahill [NESO]" w:date="2025-10-17T17:03:00Z">
                <w:rPr>
                  <w:rFonts w:ascii="Arial" w:hAnsi="Arial" w:cs="Arial"/>
                  <w:b/>
                  <w:bCs/>
                  <w:sz w:val="22"/>
                  <w:szCs w:val="22"/>
                </w:rPr>
              </w:rPrChange>
            </w:rPr>
            <w:delText>Demand Capacity</w:delText>
          </w:r>
        </w:del>
      </w:ins>
      <w:ins w:id="491" w:author="Martin Cahill [NESO]" w:date="2025-10-02T20:04:00Z">
        <w:del w:id="492" w:author="Martin Cahill" w:date="2026-01-15T10:55:00Z" w16du:dateUtc="2026-01-15T10:55:00Z">
          <w:r w:rsidR="00EF0571" w:rsidRPr="3E5D023F" w:rsidDel="00335167">
            <w:rPr>
              <w:rFonts w:ascii="Arial" w:hAnsi="Arial" w:cs="Arial"/>
              <w:i/>
              <w:iCs/>
              <w:sz w:val="22"/>
              <w:szCs w:val="22"/>
            </w:rPr>
            <w:delText xml:space="preserve"> </w:delText>
          </w:r>
        </w:del>
        <w:r w:rsidR="00EF0571" w:rsidRPr="3E5D023F">
          <w:rPr>
            <w:rFonts w:ascii="Arial" w:hAnsi="Arial" w:cs="Arial"/>
            <w:i/>
            <w:iCs/>
            <w:sz w:val="22"/>
            <w:szCs w:val="22"/>
          </w:rPr>
          <w:t xml:space="preserve">or </w:t>
        </w:r>
      </w:ins>
      <w:r w:rsidR="00BA7809" w:rsidRPr="3E5D023F">
        <w:rPr>
          <w:rFonts w:ascii="Arial" w:hAnsi="Arial" w:cs="Arial"/>
          <w:i/>
          <w:iCs/>
          <w:sz w:val="22"/>
          <w:szCs w:val="22"/>
        </w:rPr>
        <w:t>Interconnector User Commitment Capacity</w:t>
      </w:r>
      <w:ins w:id="493" w:author="Martin Cahill" w:date="2026-01-15T10:55:00Z" w16du:dateUtc="2026-01-15T10:55:00Z">
        <w:r w:rsidR="00335167">
          <w:rPr>
            <w:rFonts w:ascii="Arial" w:hAnsi="Arial" w:cs="Arial"/>
            <w:i/>
            <w:iCs/>
            <w:sz w:val="22"/>
            <w:szCs w:val="22"/>
          </w:rPr>
          <w:t xml:space="preserve"> </w:t>
        </w:r>
        <w:r w:rsidR="00335167" w:rsidRPr="3E5D023F">
          <w:rPr>
            <w:rFonts w:ascii="Arial" w:hAnsi="Arial" w:cs="Arial"/>
            <w:i/>
            <w:iCs/>
            <w:sz w:val="22"/>
            <w:szCs w:val="22"/>
          </w:rPr>
          <w:t xml:space="preserve">or </w:t>
        </w:r>
        <w:r w:rsidR="00335167" w:rsidRPr="004556DF">
          <w:rPr>
            <w:rFonts w:ascii="Arial" w:hAnsi="Arial" w:cs="Arial"/>
            <w:sz w:val="22"/>
            <w:szCs w:val="22"/>
          </w:rPr>
          <w:t>Demand Capacity</w:t>
        </w:r>
      </w:ins>
      <w:r w:rsidRPr="3E5D023F">
        <w:rPr>
          <w:rFonts w:ascii="Arial" w:hAnsi="Arial" w:cs="Arial"/>
          <w:i/>
          <w:iCs/>
          <w:sz w:val="22"/>
          <w:szCs w:val="22"/>
        </w:rPr>
        <w:t xml:space="preserve"> to zero</w:t>
      </w:r>
    </w:p>
    <w:p w14:paraId="08CFBA01" w14:textId="74F163FD" w:rsidR="00892EF0" w:rsidRDefault="004E0BD2" w:rsidP="00123189">
      <w:pPr>
        <w:numPr>
          <w:ilvl w:val="0"/>
          <w:numId w:val="2"/>
        </w:numPr>
        <w:tabs>
          <w:tab w:val="num" w:pos="1276"/>
        </w:tabs>
        <w:spacing w:before="120"/>
        <w:jc w:val="both"/>
        <w:rPr>
          <w:rFonts w:ascii="Arial" w:hAnsi="Arial" w:cs="Arial"/>
          <w:sz w:val="22"/>
          <w:szCs w:val="22"/>
        </w:rPr>
      </w:pPr>
      <w:r>
        <w:rPr>
          <w:rFonts w:ascii="Arial" w:hAnsi="Arial" w:cs="Arial"/>
          <w:i/>
          <w:sz w:val="22"/>
          <w:szCs w:val="22"/>
        </w:rPr>
        <w:tab/>
      </w:r>
      <w:r w:rsidR="00892EF0" w:rsidRPr="3E5D023F">
        <w:rPr>
          <w:rFonts w:ascii="Arial" w:hAnsi="Arial" w:cs="Arial"/>
          <w:i/>
          <w:iCs/>
          <w:sz w:val="22"/>
          <w:szCs w:val="22"/>
        </w:rPr>
        <w:t>Wider C</w:t>
      </w:r>
      <w:r w:rsidR="00D8698A" w:rsidRPr="3E5D023F">
        <w:rPr>
          <w:rFonts w:ascii="Arial" w:hAnsi="Arial" w:cs="Arial"/>
          <w:i/>
          <w:iCs/>
          <w:sz w:val="22"/>
          <w:szCs w:val="22"/>
        </w:rPr>
        <w:t>ancellation Charge</w:t>
      </w:r>
      <w:r w:rsidR="00892EF0" w:rsidRPr="3E5D023F">
        <w:rPr>
          <w:rFonts w:ascii="Arial" w:hAnsi="Arial" w:cs="Arial"/>
          <w:i/>
          <w:iCs/>
          <w:sz w:val="22"/>
          <w:szCs w:val="22"/>
        </w:rPr>
        <w:t xml:space="preserve"> = Zonal Unit Amount</w:t>
      </w:r>
      <w:r w:rsidR="005B4CC5" w:rsidRPr="3E5D023F">
        <w:rPr>
          <w:rFonts w:ascii="Arial" w:hAnsi="Arial" w:cs="Arial"/>
          <w:i/>
          <w:iCs/>
          <w:sz w:val="22"/>
          <w:szCs w:val="22"/>
        </w:rPr>
        <w:t xml:space="preserve"> for year in w</w:t>
      </w:r>
      <w:r w:rsidR="00792D3F" w:rsidRPr="3E5D023F">
        <w:rPr>
          <w:rFonts w:ascii="Arial" w:hAnsi="Arial" w:cs="Arial"/>
          <w:i/>
          <w:iCs/>
          <w:sz w:val="22"/>
          <w:szCs w:val="22"/>
        </w:rPr>
        <w:t xml:space="preserve">hich notice of disconnection or </w:t>
      </w:r>
      <w:r w:rsidR="005B4CC5" w:rsidRPr="3E5D023F">
        <w:rPr>
          <w:rFonts w:ascii="Arial" w:hAnsi="Arial" w:cs="Arial"/>
          <w:i/>
          <w:iCs/>
          <w:sz w:val="22"/>
          <w:szCs w:val="22"/>
        </w:rPr>
        <w:t>reduction is given</w:t>
      </w:r>
      <w:r w:rsidR="00892EF0" w:rsidRPr="3E5D023F">
        <w:rPr>
          <w:rFonts w:ascii="Arial" w:hAnsi="Arial" w:cs="Arial"/>
          <w:i/>
          <w:iCs/>
          <w:sz w:val="22"/>
          <w:szCs w:val="22"/>
        </w:rPr>
        <w:t xml:space="preserve"> x reduction in </w:t>
      </w:r>
      <w:r w:rsidR="006C5024" w:rsidRPr="3E5D023F">
        <w:rPr>
          <w:rFonts w:ascii="Arial" w:hAnsi="Arial" w:cs="Arial"/>
          <w:i/>
          <w:iCs/>
          <w:sz w:val="22"/>
          <w:szCs w:val="22"/>
        </w:rPr>
        <w:t>Transmission Entry Capacity</w:t>
      </w:r>
      <w:r w:rsidR="00BA7809" w:rsidRPr="3E5D023F">
        <w:rPr>
          <w:rFonts w:ascii="Arial" w:hAnsi="Arial" w:cs="Arial"/>
          <w:i/>
          <w:iCs/>
          <w:sz w:val="22"/>
          <w:szCs w:val="22"/>
        </w:rPr>
        <w:t xml:space="preserve"> </w:t>
      </w:r>
      <w:del w:id="494" w:author="Martin Cahill" w:date="2026-01-15T10:55:00Z" w16du:dateUtc="2026-01-15T10:55:00Z">
        <w:r w:rsidR="00BA7809" w:rsidRPr="3E5D023F" w:rsidDel="00335167">
          <w:rPr>
            <w:rFonts w:ascii="Arial" w:hAnsi="Arial" w:cs="Arial"/>
            <w:i/>
            <w:iCs/>
            <w:sz w:val="22"/>
            <w:szCs w:val="22"/>
          </w:rPr>
          <w:delText xml:space="preserve">or </w:delText>
        </w:r>
      </w:del>
      <w:ins w:id="495" w:author="Martin Cahill [NESO]" w:date="2025-10-17T17:03:00Z" w16du:dateUtc="2025-10-17T16:03:00Z">
        <w:del w:id="496" w:author="Martin Cahill" w:date="2026-01-15T10:55:00Z" w16du:dateUtc="2026-01-15T10:55:00Z">
          <w:r w:rsidR="000A33E7" w:rsidRPr="3E5D023F" w:rsidDel="00335167">
            <w:rPr>
              <w:rFonts w:ascii="Arial" w:hAnsi="Arial" w:cs="Arial"/>
              <w:sz w:val="22"/>
              <w:szCs w:val="22"/>
            </w:rPr>
            <w:delText>Demand Capacity</w:delText>
          </w:r>
        </w:del>
      </w:ins>
      <w:ins w:id="497" w:author="Martin Cahill [NESO]" w:date="2025-10-02T20:04:00Z">
        <w:del w:id="498" w:author="Martin Cahill" w:date="2026-01-15T10:55:00Z" w16du:dateUtc="2026-01-15T10:55:00Z">
          <w:r w:rsidR="00EF0571" w:rsidRPr="3E5D023F" w:rsidDel="00335167">
            <w:rPr>
              <w:rFonts w:ascii="Arial" w:hAnsi="Arial" w:cs="Arial"/>
              <w:i/>
              <w:iCs/>
              <w:sz w:val="22"/>
              <w:szCs w:val="22"/>
            </w:rPr>
            <w:delText xml:space="preserve"> </w:delText>
          </w:r>
        </w:del>
        <w:r w:rsidR="00EF0571" w:rsidRPr="3E5D023F">
          <w:rPr>
            <w:rFonts w:ascii="Arial" w:hAnsi="Arial" w:cs="Arial"/>
            <w:i/>
            <w:iCs/>
            <w:sz w:val="22"/>
            <w:szCs w:val="22"/>
          </w:rPr>
          <w:t>or</w:t>
        </w:r>
      </w:ins>
      <w:ins w:id="499" w:author="Martin Cahill [NESO]" w:date="2025-10-02T20:04:00Z" w16du:dateUtc="2025-10-02T19:04:00Z">
        <w:r w:rsidR="00EF0571" w:rsidRPr="3E5D023F">
          <w:rPr>
            <w:rFonts w:ascii="Arial" w:hAnsi="Arial" w:cs="Arial"/>
            <w:i/>
            <w:iCs/>
            <w:sz w:val="22"/>
            <w:szCs w:val="22"/>
          </w:rPr>
          <w:t xml:space="preserve"> </w:t>
        </w:r>
      </w:ins>
      <w:r w:rsidR="00BA7809" w:rsidRPr="3E5D023F">
        <w:rPr>
          <w:rFonts w:ascii="Arial" w:hAnsi="Arial" w:cs="Arial"/>
          <w:i/>
          <w:iCs/>
          <w:sz w:val="22"/>
          <w:szCs w:val="22"/>
        </w:rPr>
        <w:t>Interconnector User Commitment Capacity</w:t>
      </w:r>
      <w:ins w:id="500" w:author="Martin Cahill" w:date="2026-01-15T10:55:00Z" w16du:dateUtc="2026-01-15T10:55:00Z">
        <w:r w:rsidR="00335167">
          <w:rPr>
            <w:rFonts w:ascii="Arial" w:hAnsi="Arial" w:cs="Arial"/>
            <w:i/>
            <w:iCs/>
            <w:sz w:val="22"/>
            <w:szCs w:val="22"/>
          </w:rPr>
          <w:t xml:space="preserve"> </w:t>
        </w:r>
        <w:r w:rsidR="00335167" w:rsidRPr="3E5D023F">
          <w:rPr>
            <w:rFonts w:ascii="Arial" w:hAnsi="Arial" w:cs="Arial"/>
            <w:i/>
            <w:iCs/>
            <w:sz w:val="22"/>
            <w:szCs w:val="22"/>
          </w:rPr>
          <w:t xml:space="preserve">or </w:t>
        </w:r>
        <w:r w:rsidR="00335167" w:rsidRPr="3E5D023F">
          <w:rPr>
            <w:rFonts w:ascii="Arial" w:hAnsi="Arial" w:cs="Arial"/>
            <w:sz w:val="22"/>
            <w:szCs w:val="22"/>
          </w:rPr>
          <w:t>Demand Capacity</w:t>
        </w:r>
      </w:ins>
      <w:r w:rsidR="00C02989" w:rsidRPr="3E5D023F">
        <w:rPr>
          <w:rFonts w:ascii="Arial" w:hAnsi="Arial" w:cs="Arial"/>
          <w:i/>
          <w:iCs/>
          <w:sz w:val="22"/>
          <w:szCs w:val="22"/>
        </w:rPr>
        <w:t xml:space="preserve"> x Cancellation Charge Profile</w:t>
      </w:r>
      <w:r w:rsidR="0020391D" w:rsidRPr="3E5D023F">
        <w:rPr>
          <w:rFonts w:ascii="Arial" w:hAnsi="Arial" w:cs="Arial"/>
          <w:i/>
          <w:iCs/>
          <w:sz w:val="22"/>
          <w:szCs w:val="22"/>
          <w:vertAlign w:val="subscript"/>
          <w:lang w:val="sv-SE"/>
        </w:rPr>
        <w:t xml:space="preserve"> t</w:t>
      </w:r>
      <w:r w:rsidR="00892EF0" w:rsidRPr="00030187">
        <w:rPr>
          <w:rFonts w:ascii="Arial" w:hAnsi="Arial" w:cs="Arial"/>
          <w:sz w:val="22"/>
          <w:szCs w:val="22"/>
        </w:rPr>
        <w:t>.</w:t>
      </w:r>
    </w:p>
    <w:p w14:paraId="241F6360" w14:textId="77777777" w:rsidR="0020391D" w:rsidRDefault="0020391D" w:rsidP="0020391D">
      <w:pPr>
        <w:ind w:left="908"/>
        <w:jc w:val="both"/>
        <w:rPr>
          <w:rFonts w:ascii="Arial" w:hAnsi="Arial" w:cs="Arial"/>
          <w:sz w:val="22"/>
          <w:szCs w:val="22"/>
        </w:rPr>
      </w:pPr>
    </w:p>
    <w:p w14:paraId="63341764" w14:textId="2FE311CF" w:rsidR="00892EF0" w:rsidRPr="00BA7809" w:rsidRDefault="00D8698A" w:rsidP="00BA7809">
      <w:pPr>
        <w:numPr>
          <w:ilvl w:val="0"/>
          <w:numId w:val="2"/>
        </w:numPr>
        <w:tabs>
          <w:tab w:val="num" w:pos="1276"/>
        </w:tabs>
        <w:ind w:left="1276" w:hanging="368"/>
        <w:jc w:val="both"/>
        <w:rPr>
          <w:rFonts w:ascii="Arial" w:hAnsi="Arial" w:cs="Arial"/>
          <w:sz w:val="22"/>
          <w:szCs w:val="22"/>
        </w:rPr>
      </w:pPr>
      <w:r w:rsidRPr="3E5D023F">
        <w:rPr>
          <w:rFonts w:ascii="Arial" w:hAnsi="Arial" w:cs="Arial"/>
          <w:i/>
          <w:iCs/>
          <w:sz w:val="22"/>
          <w:szCs w:val="22"/>
        </w:rPr>
        <w:t>Cancellation Charge</w:t>
      </w:r>
      <w:r w:rsidR="00C02989" w:rsidRPr="3E5D023F">
        <w:rPr>
          <w:rFonts w:ascii="Arial" w:hAnsi="Arial" w:cs="Arial"/>
          <w:i/>
          <w:iCs/>
          <w:sz w:val="22"/>
          <w:szCs w:val="22"/>
        </w:rPr>
        <w:t xml:space="preserve"> </w:t>
      </w:r>
      <w:proofErr w:type="spellStart"/>
      <w:r w:rsidR="00C02989" w:rsidRPr="3E5D023F">
        <w:rPr>
          <w:rFonts w:ascii="Arial" w:hAnsi="Arial" w:cs="Arial"/>
          <w:i/>
          <w:iCs/>
          <w:sz w:val="22"/>
          <w:szCs w:val="22"/>
        </w:rPr>
        <w:t>Profile</w:t>
      </w:r>
      <w:r w:rsidR="00892EF0" w:rsidRPr="3E5D023F">
        <w:rPr>
          <w:rFonts w:ascii="Arial" w:hAnsi="Arial" w:cs="Arial"/>
          <w:i/>
          <w:iCs/>
          <w:sz w:val="22"/>
          <w:szCs w:val="22"/>
          <w:vertAlign w:val="subscript"/>
        </w:rPr>
        <w:t>t</w:t>
      </w:r>
      <w:proofErr w:type="spellEnd"/>
      <w:r w:rsidR="00892EF0" w:rsidRPr="3E5D023F">
        <w:rPr>
          <w:rFonts w:ascii="Arial" w:hAnsi="Arial" w:cs="Arial"/>
          <w:i/>
          <w:iCs/>
          <w:sz w:val="22"/>
          <w:szCs w:val="22"/>
        </w:rPr>
        <w:t xml:space="preserve"> which varies according to the number of Financial Years notice given</w:t>
      </w:r>
      <w:r w:rsidR="00C02989" w:rsidRPr="3E5D023F">
        <w:rPr>
          <w:rFonts w:ascii="Arial" w:hAnsi="Arial" w:cs="Arial"/>
          <w:sz w:val="22"/>
          <w:szCs w:val="22"/>
        </w:rPr>
        <w:t xml:space="preserve"> </w:t>
      </w:r>
      <w:r w:rsidR="0020391D" w:rsidRPr="3E5D023F">
        <w:rPr>
          <w:rFonts w:ascii="Arial" w:hAnsi="Arial" w:cs="Arial"/>
          <w:i/>
          <w:iCs/>
          <w:sz w:val="22"/>
          <w:szCs w:val="22"/>
        </w:rPr>
        <w:t xml:space="preserve">from the </w:t>
      </w:r>
      <w:r w:rsidR="00D40116" w:rsidRPr="3E5D023F">
        <w:rPr>
          <w:rFonts w:ascii="Arial" w:hAnsi="Arial" w:cs="Arial"/>
          <w:i/>
          <w:iCs/>
          <w:sz w:val="22"/>
          <w:szCs w:val="22"/>
        </w:rPr>
        <w:t xml:space="preserve">date of notification </w:t>
      </w:r>
      <w:r w:rsidR="0020391D" w:rsidRPr="3E5D023F">
        <w:rPr>
          <w:rFonts w:ascii="Arial" w:hAnsi="Arial" w:cs="Arial"/>
          <w:i/>
          <w:iCs/>
          <w:sz w:val="22"/>
          <w:szCs w:val="22"/>
        </w:rPr>
        <w:t xml:space="preserve">to </w:t>
      </w:r>
      <w:r w:rsidR="00C02989" w:rsidRPr="3E5D023F">
        <w:rPr>
          <w:rFonts w:ascii="Arial" w:hAnsi="Arial" w:cs="Arial"/>
          <w:i/>
          <w:iCs/>
          <w:sz w:val="22"/>
          <w:szCs w:val="22"/>
        </w:rPr>
        <w:t>Disconnection or reduction in Transmission Entry Capacity</w:t>
      </w:r>
      <w:r w:rsidR="00BA7809" w:rsidRPr="3E5D023F">
        <w:rPr>
          <w:rFonts w:ascii="Arial" w:hAnsi="Arial" w:cs="Arial"/>
          <w:sz w:val="22"/>
          <w:szCs w:val="22"/>
        </w:rPr>
        <w:t xml:space="preserve"> </w:t>
      </w:r>
      <w:del w:id="501" w:author="Martin Cahill" w:date="2026-01-15T10:55:00Z" w16du:dateUtc="2026-01-15T10:55:00Z">
        <w:r w:rsidR="00BA7809" w:rsidRPr="3E5D023F" w:rsidDel="00335167">
          <w:rPr>
            <w:rFonts w:ascii="Arial" w:hAnsi="Arial" w:cs="Arial"/>
            <w:i/>
            <w:iCs/>
            <w:sz w:val="22"/>
            <w:szCs w:val="22"/>
          </w:rPr>
          <w:delText xml:space="preserve">or </w:delText>
        </w:r>
      </w:del>
      <w:ins w:id="502" w:author="Martin Cahill [NESO]" w:date="2025-10-17T17:03:00Z">
        <w:del w:id="503" w:author="Martin Cahill" w:date="2026-01-15T10:55:00Z" w16du:dateUtc="2026-01-15T10:55:00Z">
          <w:r w:rsidR="000A33E7" w:rsidRPr="3E5D023F" w:rsidDel="00335167">
            <w:rPr>
              <w:rFonts w:ascii="Arial" w:hAnsi="Arial" w:cs="Arial"/>
              <w:sz w:val="22"/>
              <w:szCs w:val="22"/>
            </w:rPr>
            <w:delText>Demand Capacity</w:delText>
          </w:r>
        </w:del>
      </w:ins>
      <w:ins w:id="504" w:author="Martin Cahill [NESO]" w:date="2025-10-02T20:04:00Z">
        <w:del w:id="505" w:author="Martin Cahill" w:date="2026-01-15T10:55:00Z" w16du:dateUtc="2026-01-15T10:55:00Z">
          <w:r w:rsidR="00EF0571" w:rsidRPr="3E5D023F" w:rsidDel="00335167">
            <w:rPr>
              <w:rFonts w:ascii="Arial" w:hAnsi="Arial" w:cs="Arial"/>
              <w:i/>
              <w:iCs/>
              <w:sz w:val="22"/>
              <w:szCs w:val="22"/>
            </w:rPr>
            <w:delText xml:space="preserve"> </w:delText>
          </w:r>
        </w:del>
        <w:r w:rsidR="00EF0571" w:rsidRPr="3E5D023F">
          <w:rPr>
            <w:rFonts w:ascii="Arial" w:hAnsi="Arial" w:cs="Arial"/>
            <w:i/>
            <w:iCs/>
            <w:sz w:val="22"/>
            <w:szCs w:val="22"/>
          </w:rPr>
          <w:t xml:space="preserve">or </w:t>
        </w:r>
      </w:ins>
      <w:r w:rsidR="00BA7809" w:rsidRPr="3E5D023F">
        <w:rPr>
          <w:rFonts w:ascii="Arial" w:hAnsi="Arial" w:cs="Arial"/>
          <w:i/>
          <w:iCs/>
          <w:sz w:val="22"/>
          <w:szCs w:val="22"/>
        </w:rPr>
        <w:t>Interconnector User Commitment Capacity</w:t>
      </w:r>
      <w:ins w:id="506" w:author="Martin Cahill" w:date="2026-01-15T10:55:00Z" w16du:dateUtc="2026-01-15T10:55:00Z">
        <w:r w:rsidR="00335167">
          <w:rPr>
            <w:rFonts w:ascii="Arial" w:hAnsi="Arial" w:cs="Arial"/>
            <w:i/>
            <w:iCs/>
            <w:sz w:val="22"/>
            <w:szCs w:val="22"/>
          </w:rPr>
          <w:t xml:space="preserve"> </w:t>
        </w:r>
        <w:r w:rsidR="00335167" w:rsidRPr="3E5D023F">
          <w:rPr>
            <w:rFonts w:ascii="Arial" w:hAnsi="Arial" w:cs="Arial"/>
            <w:i/>
            <w:iCs/>
            <w:sz w:val="22"/>
            <w:szCs w:val="22"/>
          </w:rPr>
          <w:t xml:space="preserve">or </w:t>
        </w:r>
        <w:r w:rsidR="00335167" w:rsidRPr="3E5D023F">
          <w:rPr>
            <w:rFonts w:ascii="Arial" w:hAnsi="Arial" w:cs="Arial"/>
            <w:sz w:val="22"/>
            <w:szCs w:val="22"/>
          </w:rPr>
          <w:t>Demand Capacity</w:t>
        </w:r>
      </w:ins>
      <w:r w:rsidR="00BA7809" w:rsidRPr="3E5D023F">
        <w:rPr>
          <w:rFonts w:ascii="Arial" w:hAnsi="Arial" w:cs="Arial"/>
          <w:sz w:val="22"/>
          <w:szCs w:val="22"/>
        </w:rPr>
        <w:t xml:space="preserve">:  </w:t>
      </w:r>
      <w:r w:rsidR="00892EF0" w:rsidRPr="3E5D023F">
        <w:rPr>
          <w:rFonts w:ascii="Arial" w:hAnsi="Arial" w:cs="Arial"/>
          <w:sz w:val="22"/>
          <w:szCs w:val="22"/>
        </w:rPr>
        <w:t xml:space="preserve"> </w:t>
      </w:r>
    </w:p>
    <w:p w14:paraId="60723609" w14:textId="77777777" w:rsidR="0026109C" w:rsidRDefault="00892EF0" w:rsidP="00C574DA">
      <w:pPr>
        <w:numPr>
          <w:ilvl w:val="1"/>
          <w:numId w:val="2"/>
        </w:numPr>
        <w:tabs>
          <w:tab w:val="num" w:pos="1701"/>
        </w:tabs>
        <w:ind w:left="1701" w:hanging="425"/>
        <w:jc w:val="both"/>
        <w:rPr>
          <w:rFonts w:ascii="Arial" w:hAnsi="Arial" w:cs="Arial"/>
          <w:i/>
          <w:sz w:val="22"/>
          <w:szCs w:val="22"/>
        </w:rPr>
      </w:pPr>
      <w:r w:rsidRPr="00792D3F">
        <w:rPr>
          <w:rFonts w:ascii="Arial" w:hAnsi="Arial" w:cs="Arial"/>
          <w:i/>
          <w:sz w:val="22"/>
          <w:szCs w:val="22"/>
        </w:rPr>
        <w:t xml:space="preserve">where </w:t>
      </w:r>
      <w:r w:rsidR="0088661B">
        <w:rPr>
          <w:rFonts w:ascii="Arial" w:hAnsi="Arial" w:cs="Arial"/>
          <w:i/>
          <w:sz w:val="22"/>
          <w:szCs w:val="22"/>
        </w:rPr>
        <w:t xml:space="preserve">notice is given in the Financial Year in which such notice is to take effect </w:t>
      </w:r>
      <w:r w:rsidRPr="00792D3F">
        <w:rPr>
          <w:rFonts w:ascii="Arial" w:hAnsi="Arial" w:cs="Arial"/>
          <w:i/>
          <w:sz w:val="22"/>
          <w:szCs w:val="22"/>
        </w:rPr>
        <w:t>(t=0) C</w:t>
      </w:r>
      <w:r w:rsidR="00D8698A">
        <w:rPr>
          <w:rFonts w:ascii="Arial" w:hAnsi="Arial" w:cs="Arial"/>
          <w:i/>
          <w:sz w:val="22"/>
          <w:szCs w:val="22"/>
        </w:rPr>
        <w:t>ancellation Charge</w:t>
      </w:r>
      <w:r w:rsidR="00C02989">
        <w:rPr>
          <w:rFonts w:ascii="Arial" w:hAnsi="Arial" w:cs="Arial"/>
          <w:i/>
          <w:sz w:val="22"/>
          <w:szCs w:val="22"/>
        </w:rPr>
        <w:t xml:space="preserve"> Profile</w:t>
      </w:r>
      <w:r w:rsidR="00D8698A">
        <w:rPr>
          <w:rFonts w:ascii="Arial" w:hAnsi="Arial" w:cs="Arial"/>
          <w:i/>
          <w:sz w:val="22"/>
          <w:szCs w:val="22"/>
        </w:rPr>
        <w:t xml:space="preserve"> = </w:t>
      </w:r>
      <w:r w:rsidR="00C02989">
        <w:rPr>
          <w:rFonts w:ascii="Arial" w:hAnsi="Arial" w:cs="Arial"/>
          <w:i/>
          <w:sz w:val="22"/>
          <w:szCs w:val="22"/>
        </w:rPr>
        <w:t>1</w:t>
      </w:r>
      <w:r w:rsidRPr="00792D3F">
        <w:rPr>
          <w:rFonts w:ascii="Arial" w:hAnsi="Arial" w:cs="Arial"/>
          <w:i/>
          <w:sz w:val="22"/>
          <w:szCs w:val="22"/>
        </w:rPr>
        <w:t>,</w:t>
      </w:r>
      <w:r w:rsidR="0088661B">
        <w:rPr>
          <w:rFonts w:ascii="Arial" w:hAnsi="Arial" w:cs="Arial"/>
          <w:i/>
          <w:sz w:val="22"/>
          <w:szCs w:val="22"/>
        </w:rPr>
        <w:t xml:space="preserve"> </w:t>
      </w:r>
    </w:p>
    <w:p w14:paraId="188FE7E4" w14:textId="77777777" w:rsidR="002D273F" w:rsidRPr="009A1689" w:rsidRDefault="002D273F" w:rsidP="002D273F">
      <w:pPr>
        <w:numPr>
          <w:ilvl w:val="1"/>
          <w:numId w:val="2"/>
        </w:numPr>
        <w:tabs>
          <w:tab w:val="num" w:pos="1701"/>
        </w:tabs>
        <w:ind w:left="1701" w:hanging="425"/>
        <w:jc w:val="both"/>
        <w:rPr>
          <w:rFonts w:ascii="Arial" w:hAnsi="Arial" w:cs="Arial"/>
          <w:i/>
          <w:sz w:val="22"/>
          <w:szCs w:val="22"/>
        </w:rPr>
      </w:pPr>
      <w:r w:rsidRPr="009A1689">
        <w:rPr>
          <w:rFonts w:ascii="Arial" w:hAnsi="Arial" w:cs="Arial"/>
          <w:i/>
          <w:sz w:val="22"/>
          <w:szCs w:val="22"/>
        </w:rPr>
        <w:t>except as provided below where notice is given in the Financial Year prior to the Financial Year in which such notice is to take effect (t=1), Cancellation Charge Profile = 0.75,</w:t>
      </w:r>
    </w:p>
    <w:p w14:paraId="63BFC987" w14:textId="77777777" w:rsidR="002D273F" w:rsidRPr="009A1689" w:rsidRDefault="002D273F" w:rsidP="002D273F">
      <w:pPr>
        <w:numPr>
          <w:ilvl w:val="1"/>
          <w:numId w:val="2"/>
        </w:numPr>
        <w:tabs>
          <w:tab w:val="num" w:pos="1701"/>
        </w:tabs>
        <w:ind w:left="1701" w:hanging="425"/>
        <w:jc w:val="both"/>
        <w:rPr>
          <w:rFonts w:ascii="Arial" w:hAnsi="Arial" w:cs="Arial"/>
          <w:i/>
          <w:sz w:val="22"/>
          <w:szCs w:val="22"/>
          <w:lang w:val="fr-FR"/>
        </w:rPr>
      </w:pPr>
      <w:r w:rsidRPr="009A1689">
        <w:rPr>
          <w:rFonts w:ascii="Arial" w:hAnsi="Arial" w:cs="Arial"/>
          <w:i/>
          <w:sz w:val="22"/>
          <w:szCs w:val="22"/>
        </w:rPr>
        <w:t xml:space="preserve">where notice of reduction of Transmission Entry Capacity is given in the CMP 213 Judicial Review Period which is within a Financial Year prior to the CMP213 Financial Year in which such notice is to take effect (t=1), for the purposes of the Cancellation Charge such notice </w:t>
      </w:r>
      <w:r w:rsidRPr="009A1689">
        <w:rPr>
          <w:rFonts w:ascii="Arial" w:hAnsi="Arial" w:cs="Arial"/>
          <w:i/>
          <w:sz w:val="22"/>
          <w:szCs w:val="22"/>
        </w:rPr>
        <w:lastRenderedPageBreak/>
        <w:t>shall be deemed to have been given in timescales such that the Cancellation Charge Profile = zero where;</w:t>
      </w:r>
    </w:p>
    <w:p w14:paraId="4FA3269F" w14:textId="77777777" w:rsidR="002D273F" w:rsidRPr="009A1689" w:rsidRDefault="002D273F" w:rsidP="002D273F">
      <w:pPr>
        <w:numPr>
          <w:ilvl w:val="2"/>
          <w:numId w:val="2"/>
        </w:numPr>
        <w:jc w:val="both"/>
        <w:rPr>
          <w:rFonts w:ascii="Arial" w:hAnsi="Arial" w:cs="Arial"/>
          <w:i/>
          <w:sz w:val="22"/>
          <w:szCs w:val="22"/>
          <w:lang w:val="fr-FR"/>
        </w:rPr>
      </w:pPr>
      <w:r w:rsidRPr="009A1689">
        <w:rPr>
          <w:rFonts w:ascii="Arial" w:hAnsi="Arial" w:cs="Arial"/>
          <w:i/>
          <w:sz w:val="22"/>
          <w:szCs w:val="22"/>
        </w:rPr>
        <w:t xml:space="preserve">the “CMP213 Judicial Review Period” means </w:t>
      </w:r>
      <w:r w:rsidRPr="009A1689">
        <w:rPr>
          <w:rFonts w:ascii="Arial" w:hAnsi="Arial" w:cs="Arial"/>
          <w:i/>
          <w:sz w:val="22"/>
          <w:szCs w:val="22"/>
          <w:lang w:val="fr-FR"/>
        </w:rPr>
        <w:t xml:space="preserve">the </w:t>
      </w:r>
      <w:proofErr w:type="spellStart"/>
      <w:r w:rsidRPr="009A1689">
        <w:rPr>
          <w:rFonts w:ascii="Arial" w:hAnsi="Arial" w:cs="Arial"/>
          <w:i/>
          <w:sz w:val="22"/>
          <w:szCs w:val="22"/>
          <w:lang w:val="fr-FR"/>
        </w:rPr>
        <w:t>period</w:t>
      </w:r>
      <w:proofErr w:type="spellEnd"/>
      <w:r w:rsidRPr="009A1689">
        <w:rPr>
          <w:rFonts w:ascii="Arial" w:hAnsi="Arial" w:cs="Arial"/>
          <w:i/>
          <w:sz w:val="22"/>
          <w:szCs w:val="22"/>
          <w:lang w:val="fr-FR"/>
        </w:rPr>
        <w:t xml:space="preserve"> of 20 Business Days (inclusive) </w:t>
      </w:r>
      <w:proofErr w:type="spellStart"/>
      <w:r w:rsidRPr="009A1689">
        <w:rPr>
          <w:rFonts w:ascii="Arial" w:hAnsi="Arial" w:cs="Arial"/>
          <w:i/>
          <w:sz w:val="22"/>
          <w:szCs w:val="22"/>
          <w:lang w:val="fr-FR"/>
        </w:rPr>
        <w:t>from</w:t>
      </w:r>
      <w:proofErr w:type="spellEnd"/>
      <w:r w:rsidRPr="009A1689">
        <w:rPr>
          <w:rFonts w:ascii="Arial" w:hAnsi="Arial" w:cs="Arial"/>
          <w:i/>
          <w:sz w:val="22"/>
          <w:szCs w:val="22"/>
          <w:lang w:val="fr-FR"/>
        </w:rPr>
        <w:t xml:space="preserve"> the </w:t>
      </w:r>
      <w:proofErr w:type="spellStart"/>
      <w:r w:rsidRPr="009A1689">
        <w:rPr>
          <w:rFonts w:ascii="Arial" w:hAnsi="Arial" w:cs="Arial"/>
          <w:i/>
          <w:sz w:val="22"/>
          <w:szCs w:val="22"/>
          <w:lang w:val="fr-FR"/>
        </w:rPr>
        <w:t>day</w:t>
      </w:r>
      <w:proofErr w:type="spellEnd"/>
      <w:r w:rsidRPr="009A1689">
        <w:rPr>
          <w:rFonts w:ascii="Arial" w:hAnsi="Arial" w:cs="Arial"/>
          <w:i/>
          <w:sz w:val="22"/>
          <w:szCs w:val="22"/>
          <w:lang w:val="fr-FR"/>
        </w:rPr>
        <w:t xml:space="preserve"> on </w:t>
      </w:r>
      <w:proofErr w:type="spellStart"/>
      <w:r w:rsidRPr="009A1689">
        <w:rPr>
          <w:rFonts w:ascii="Arial" w:hAnsi="Arial" w:cs="Arial"/>
          <w:i/>
          <w:sz w:val="22"/>
          <w:szCs w:val="22"/>
          <w:lang w:val="fr-FR"/>
        </w:rPr>
        <w:t>which</w:t>
      </w:r>
      <w:proofErr w:type="spellEnd"/>
      <w:r w:rsidRPr="009A1689">
        <w:rPr>
          <w:rFonts w:ascii="Arial" w:hAnsi="Arial" w:cs="Arial"/>
          <w:i/>
          <w:sz w:val="22"/>
          <w:szCs w:val="22"/>
          <w:lang w:val="fr-FR"/>
        </w:rPr>
        <w:t xml:space="preserve"> (</w:t>
      </w:r>
      <w:proofErr w:type="spellStart"/>
      <w:r w:rsidRPr="009A1689">
        <w:rPr>
          <w:rFonts w:ascii="Arial" w:hAnsi="Arial" w:cs="Arial"/>
          <w:i/>
          <w:sz w:val="22"/>
          <w:szCs w:val="22"/>
          <w:lang w:val="fr-FR"/>
        </w:rPr>
        <w:t>having</w:t>
      </w:r>
      <w:proofErr w:type="spellEnd"/>
      <w:r w:rsidRPr="009A1689">
        <w:rPr>
          <w:rFonts w:ascii="Arial" w:hAnsi="Arial" w:cs="Arial"/>
          <w:i/>
          <w:sz w:val="22"/>
          <w:szCs w:val="22"/>
          <w:lang w:val="fr-FR"/>
        </w:rPr>
        <w:t xml:space="preserve"> </w:t>
      </w:r>
      <w:proofErr w:type="spellStart"/>
      <w:r w:rsidRPr="009A1689">
        <w:rPr>
          <w:rFonts w:ascii="Arial" w:hAnsi="Arial" w:cs="Arial"/>
          <w:i/>
          <w:sz w:val="22"/>
          <w:szCs w:val="22"/>
          <w:lang w:val="fr-FR"/>
        </w:rPr>
        <w:t>exhausted</w:t>
      </w:r>
      <w:proofErr w:type="spellEnd"/>
      <w:r w:rsidRPr="009A1689">
        <w:rPr>
          <w:rFonts w:ascii="Arial" w:hAnsi="Arial" w:cs="Arial"/>
          <w:i/>
          <w:sz w:val="22"/>
          <w:szCs w:val="22"/>
          <w:lang w:val="fr-FR"/>
        </w:rPr>
        <w:t xml:space="preserve"> all </w:t>
      </w:r>
      <w:proofErr w:type="spellStart"/>
      <w:r w:rsidRPr="009A1689">
        <w:rPr>
          <w:rFonts w:ascii="Arial" w:hAnsi="Arial" w:cs="Arial"/>
          <w:i/>
          <w:sz w:val="22"/>
          <w:szCs w:val="22"/>
          <w:lang w:val="fr-FR"/>
        </w:rPr>
        <w:t>appeals</w:t>
      </w:r>
      <w:proofErr w:type="spellEnd"/>
      <w:r w:rsidRPr="009A1689">
        <w:rPr>
          <w:rFonts w:ascii="Arial" w:hAnsi="Arial" w:cs="Arial"/>
          <w:i/>
          <w:sz w:val="22"/>
          <w:szCs w:val="22"/>
          <w:lang w:val="fr-FR"/>
        </w:rPr>
        <w:t xml:space="preserve">) the </w:t>
      </w:r>
      <w:proofErr w:type="spellStart"/>
      <w:r w:rsidRPr="009A1689">
        <w:rPr>
          <w:rFonts w:ascii="Arial" w:hAnsi="Arial" w:cs="Arial"/>
          <w:i/>
          <w:sz w:val="22"/>
          <w:szCs w:val="22"/>
          <w:lang w:val="fr-FR"/>
        </w:rPr>
        <w:t>Judicial</w:t>
      </w:r>
      <w:proofErr w:type="spellEnd"/>
      <w:r w:rsidRPr="009A1689">
        <w:rPr>
          <w:rFonts w:ascii="Arial" w:hAnsi="Arial" w:cs="Arial"/>
          <w:i/>
          <w:sz w:val="22"/>
          <w:szCs w:val="22"/>
          <w:lang w:val="fr-FR"/>
        </w:rPr>
        <w:t xml:space="preserve"> </w:t>
      </w:r>
      <w:proofErr w:type="spellStart"/>
      <w:r w:rsidRPr="009A1689">
        <w:rPr>
          <w:rFonts w:ascii="Arial" w:hAnsi="Arial" w:cs="Arial"/>
          <w:i/>
          <w:sz w:val="22"/>
          <w:szCs w:val="22"/>
          <w:lang w:val="fr-FR"/>
        </w:rPr>
        <w:t>Review</w:t>
      </w:r>
      <w:proofErr w:type="spellEnd"/>
      <w:r w:rsidRPr="009A1689">
        <w:rPr>
          <w:rFonts w:ascii="Arial" w:hAnsi="Arial" w:cs="Arial"/>
          <w:i/>
          <w:sz w:val="22"/>
          <w:szCs w:val="22"/>
          <w:lang w:val="fr-FR"/>
        </w:rPr>
        <w:t xml:space="preserve"> </w:t>
      </w:r>
      <w:proofErr w:type="spellStart"/>
      <w:r w:rsidRPr="009A1689">
        <w:rPr>
          <w:rFonts w:ascii="Arial" w:hAnsi="Arial" w:cs="Arial"/>
          <w:i/>
          <w:sz w:val="22"/>
          <w:szCs w:val="22"/>
          <w:lang w:val="fr-FR"/>
        </w:rPr>
        <w:t>proceedings</w:t>
      </w:r>
      <w:proofErr w:type="spellEnd"/>
      <w:r w:rsidRPr="009A1689">
        <w:rPr>
          <w:rFonts w:ascii="Arial" w:hAnsi="Arial" w:cs="Arial"/>
          <w:i/>
          <w:sz w:val="22"/>
          <w:szCs w:val="22"/>
          <w:lang w:val="fr-FR"/>
        </w:rPr>
        <w:t xml:space="preserve"> </w:t>
      </w:r>
      <w:proofErr w:type="spellStart"/>
      <w:r w:rsidRPr="009A1689">
        <w:rPr>
          <w:rFonts w:ascii="Arial" w:hAnsi="Arial" w:cs="Arial"/>
          <w:i/>
          <w:sz w:val="22"/>
          <w:szCs w:val="22"/>
          <w:lang w:val="fr-FR"/>
        </w:rPr>
        <w:t>against</w:t>
      </w:r>
      <w:proofErr w:type="spellEnd"/>
      <w:r w:rsidRPr="009A1689">
        <w:rPr>
          <w:rFonts w:ascii="Arial" w:hAnsi="Arial" w:cs="Arial"/>
          <w:i/>
          <w:sz w:val="22"/>
          <w:szCs w:val="22"/>
          <w:lang w:val="fr-FR"/>
        </w:rPr>
        <w:t xml:space="preserve"> the </w:t>
      </w:r>
      <w:proofErr w:type="spellStart"/>
      <w:r w:rsidRPr="009A1689">
        <w:rPr>
          <w:rFonts w:ascii="Arial" w:hAnsi="Arial" w:cs="Arial"/>
          <w:i/>
          <w:sz w:val="22"/>
          <w:szCs w:val="22"/>
          <w:lang w:val="fr-FR"/>
        </w:rPr>
        <w:t>Authority’s</w:t>
      </w:r>
      <w:proofErr w:type="spellEnd"/>
      <w:r w:rsidRPr="009A1689">
        <w:rPr>
          <w:rFonts w:ascii="Arial" w:hAnsi="Arial" w:cs="Arial"/>
          <w:i/>
          <w:sz w:val="22"/>
          <w:szCs w:val="22"/>
          <w:lang w:val="fr-FR"/>
        </w:rPr>
        <w:t xml:space="preserve"> </w:t>
      </w:r>
      <w:proofErr w:type="spellStart"/>
      <w:r w:rsidRPr="009A1689">
        <w:rPr>
          <w:rFonts w:ascii="Arial" w:hAnsi="Arial" w:cs="Arial"/>
          <w:i/>
          <w:sz w:val="22"/>
          <w:szCs w:val="22"/>
          <w:lang w:val="fr-FR"/>
        </w:rPr>
        <w:t>decision</w:t>
      </w:r>
      <w:proofErr w:type="spellEnd"/>
      <w:r w:rsidRPr="009A1689">
        <w:rPr>
          <w:rFonts w:ascii="Arial" w:hAnsi="Arial" w:cs="Arial"/>
          <w:i/>
          <w:sz w:val="22"/>
          <w:szCs w:val="22"/>
          <w:lang w:val="fr-FR"/>
        </w:rPr>
        <w:t xml:space="preserve"> to </w:t>
      </w:r>
      <w:proofErr w:type="spellStart"/>
      <w:r w:rsidRPr="009A1689">
        <w:rPr>
          <w:rFonts w:ascii="Arial" w:hAnsi="Arial" w:cs="Arial"/>
          <w:i/>
          <w:sz w:val="22"/>
          <w:szCs w:val="22"/>
          <w:lang w:val="fr-FR"/>
        </w:rPr>
        <w:t>approve</w:t>
      </w:r>
      <w:proofErr w:type="spellEnd"/>
      <w:r w:rsidRPr="009A1689">
        <w:rPr>
          <w:rFonts w:ascii="Arial" w:hAnsi="Arial" w:cs="Arial"/>
          <w:i/>
          <w:sz w:val="22"/>
          <w:szCs w:val="22"/>
          <w:lang w:val="fr-FR"/>
        </w:rPr>
        <w:t xml:space="preserve"> </w:t>
      </w:r>
      <w:proofErr w:type="spellStart"/>
      <w:r w:rsidRPr="009A1689">
        <w:rPr>
          <w:rFonts w:ascii="Arial" w:hAnsi="Arial" w:cs="Arial"/>
          <w:i/>
          <w:sz w:val="22"/>
          <w:szCs w:val="22"/>
          <w:lang w:val="fr-FR"/>
        </w:rPr>
        <w:t>Approved</w:t>
      </w:r>
      <w:proofErr w:type="spellEnd"/>
      <w:r w:rsidRPr="009A1689">
        <w:rPr>
          <w:rFonts w:ascii="Arial" w:hAnsi="Arial" w:cs="Arial"/>
          <w:i/>
          <w:sz w:val="22"/>
          <w:szCs w:val="22"/>
          <w:lang w:val="fr-FR"/>
        </w:rPr>
        <w:t xml:space="preserve"> CUSC Modification 213 are </w:t>
      </w:r>
      <w:proofErr w:type="spellStart"/>
      <w:r w:rsidRPr="009A1689">
        <w:rPr>
          <w:rFonts w:ascii="Arial" w:hAnsi="Arial" w:cs="Arial"/>
          <w:i/>
          <w:sz w:val="22"/>
          <w:szCs w:val="22"/>
          <w:lang w:val="fr-FR"/>
        </w:rPr>
        <w:t>concluded</w:t>
      </w:r>
      <w:proofErr w:type="spellEnd"/>
    </w:p>
    <w:p w14:paraId="410D6ECA" w14:textId="77777777" w:rsidR="002D273F" w:rsidRPr="009A1689" w:rsidRDefault="002D273F" w:rsidP="002D273F">
      <w:pPr>
        <w:numPr>
          <w:ilvl w:val="2"/>
          <w:numId w:val="2"/>
        </w:numPr>
        <w:jc w:val="both"/>
        <w:rPr>
          <w:rFonts w:ascii="Arial" w:hAnsi="Arial" w:cs="Arial"/>
          <w:i/>
          <w:sz w:val="22"/>
          <w:szCs w:val="22"/>
          <w:lang w:val="fr-FR"/>
        </w:rPr>
      </w:pPr>
      <w:r w:rsidRPr="009A1689">
        <w:rPr>
          <w:rFonts w:ascii="Arial" w:hAnsi="Arial" w:cs="Arial"/>
          <w:i/>
          <w:sz w:val="22"/>
          <w:szCs w:val="22"/>
          <w:lang w:val="fr-FR"/>
        </w:rPr>
        <w:t xml:space="preserve">The « CMP213 Financial </w:t>
      </w:r>
      <w:proofErr w:type="spellStart"/>
      <w:r w:rsidRPr="009A1689">
        <w:rPr>
          <w:rFonts w:ascii="Arial" w:hAnsi="Arial" w:cs="Arial"/>
          <w:i/>
          <w:sz w:val="22"/>
          <w:szCs w:val="22"/>
          <w:lang w:val="fr-FR"/>
        </w:rPr>
        <w:t>Year</w:t>
      </w:r>
      <w:proofErr w:type="spellEnd"/>
      <w:r w:rsidRPr="009A1689">
        <w:rPr>
          <w:rFonts w:ascii="Arial" w:hAnsi="Arial" w:cs="Arial"/>
          <w:i/>
          <w:sz w:val="22"/>
          <w:szCs w:val="22"/>
          <w:lang w:val="fr-FR"/>
        </w:rPr>
        <w:t xml:space="preserve"> » </w:t>
      </w:r>
      <w:proofErr w:type="spellStart"/>
      <w:r w:rsidRPr="009A1689">
        <w:rPr>
          <w:rFonts w:ascii="Arial" w:hAnsi="Arial" w:cs="Arial"/>
          <w:i/>
          <w:sz w:val="22"/>
          <w:szCs w:val="22"/>
          <w:lang w:val="fr-FR"/>
        </w:rPr>
        <w:t>means</w:t>
      </w:r>
      <w:proofErr w:type="spellEnd"/>
      <w:r w:rsidRPr="009A1689">
        <w:rPr>
          <w:rFonts w:ascii="Arial" w:hAnsi="Arial" w:cs="Arial"/>
          <w:i/>
          <w:sz w:val="22"/>
          <w:szCs w:val="22"/>
          <w:lang w:val="fr-FR"/>
        </w:rPr>
        <w:t xml:space="preserve"> the Financial </w:t>
      </w:r>
      <w:proofErr w:type="spellStart"/>
      <w:r w:rsidRPr="009A1689">
        <w:rPr>
          <w:rFonts w:ascii="Arial" w:hAnsi="Arial" w:cs="Arial"/>
          <w:i/>
          <w:sz w:val="22"/>
          <w:szCs w:val="22"/>
          <w:lang w:val="fr-FR"/>
        </w:rPr>
        <w:t>Year</w:t>
      </w:r>
      <w:proofErr w:type="spellEnd"/>
      <w:r w:rsidRPr="009A1689">
        <w:rPr>
          <w:rFonts w:ascii="Arial" w:hAnsi="Arial" w:cs="Arial"/>
          <w:i/>
          <w:sz w:val="22"/>
          <w:szCs w:val="22"/>
          <w:lang w:val="fr-FR"/>
        </w:rPr>
        <w:t xml:space="preserve"> in </w:t>
      </w:r>
      <w:proofErr w:type="spellStart"/>
      <w:r w:rsidRPr="009A1689">
        <w:rPr>
          <w:rFonts w:ascii="Arial" w:hAnsi="Arial" w:cs="Arial"/>
          <w:i/>
          <w:sz w:val="22"/>
          <w:szCs w:val="22"/>
          <w:lang w:val="fr-FR"/>
        </w:rPr>
        <w:t>which</w:t>
      </w:r>
      <w:proofErr w:type="spellEnd"/>
      <w:r w:rsidRPr="009A1689">
        <w:rPr>
          <w:rFonts w:ascii="Arial" w:hAnsi="Arial" w:cs="Arial"/>
          <w:i/>
          <w:sz w:val="22"/>
          <w:szCs w:val="22"/>
          <w:lang w:val="fr-FR"/>
        </w:rPr>
        <w:t xml:space="preserve"> </w:t>
      </w:r>
      <w:proofErr w:type="spellStart"/>
      <w:r w:rsidRPr="009A1689">
        <w:rPr>
          <w:rFonts w:ascii="Arial" w:hAnsi="Arial" w:cs="Arial"/>
          <w:i/>
          <w:sz w:val="22"/>
          <w:szCs w:val="22"/>
          <w:lang w:val="fr-FR"/>
        </w:rPr>
        <w:t>Approved</w:t>
      </w:r>
      <w:proofErr w:type="spellEnd"/>
      <w:r w:rsidRPr="009A1689">
        <w:rPr>
          <w:rFonts w:ascii="Arial" w:hAnsi="Arial" w:cs="Arial"/>
          <w:i/>
          <w:sz w:val="22"/>
          <w:szCs w:val="22"/>
          <w:lang w:val="fr-FR"/>
        </w:rPr>
        <w:t xml:space="preserve"> CUSC Modification 213 </w:t>
      </w:r>
      <w:proofErr w:type="spellStart"/>
      <w:r w:rsidRPr="009A1689">
        <w:rPr>
          <w:rFonts w:ascii="Arial" w:hAnsi="Arial" w:cs="Arial"/>
          <w:i/>
          <w:sz w:val="22"/>
          <w:szCs w:val="22"/>
          <w:lang w:val="fr-FR"/>
        </w:rPr>
        <w:t>is</w:t>
      </w:r>
      <w:proofErr w:type="spellEnd"/>
      <w:r w:rsidRPr="009A1689">
        <w:rPr>
          <w:rFonts w:ascii="Arial" w:hAnsi="Arial" w:cs="Arial"/>
          <w:i/>
          <w:sz w:val="22"/>
          <w:szCs w:val="22"/>
          <w:lang w:val="fr-FR"/>
        </w:rPr>
        <w:t xml:space="preserve"> </w:t>
      </w:r>
      <w:proofErr w:type="spellStart"/>
      <w:r w:rsidRPr="009A1689">
        <w:rPr>
          <w:rFonts w:ascii="Arial" w:hAnsi="Arial" w:cs="Arial"/>
          <w:i/>
          <w:sz w:val="22"/>
          <w:szCs w:val="22"/>
          <w:lang w:val="fr-FR"/>
        </w:rPr>
        <w:t>directed</w:t>
      </w:r>
      <w:proofErr w:type="spellEnd"/>
      <w:r w:rsidRPr="009A1689">
        <w:rPr>
          <w:rFonts w:ascii="Arial" w:hAnsi="Arial" w:cs="Arial"/>
          <w:i/>
          <w:sz w:val="22"/>
          <w:szCs w:val="22"/>
          <w:lang w:val="fr-FR"/>
        </w:rPr>
        <w:t xml:space="preserve"> by the </w:t>
      </w:r>
      <w:proofErr w:type="spellStart"/>
      <w:r w:rsidRPr="009A1689">
        <w:rPr>
          <w:rFonts w:ascii="Arial" w:hAnsi="Arial" w:cs="Arial"/>
          <w:i/>
          <w:sz w:val="22"/>
          <w:szCs w:val="22"/>
          <w:lang w:val="fr-FR"/>
        </w:rPr>
        <w:t>Authority</w:t>
      </w:r>
      <w:proofErr w:type="spellEnd"/>
      <w:r w:rsidRPr="009A1689">
        <w:rPr>
          <w:rFonts w:ascii="Arial" w:hAnsi="Arial" w:cs="Arial"/>
          <w:i/>
          <w:sz w:val="22"/>
          <w:szCs w:val="22"/>
          <w:lang w:val="fr-FR"/>
        </w:rPr>
        <w:t xml:space="preserve"> to </w:t>
      </w:r>
      <w:proofErr w:type="spellStart"/>
      <w:r w:rsidRPr="009A1689">
        <w:rPr>
          <w:rFonts w:ascii="Arial" w:hAnsi="Arial" w:cs="Arial"/>
          <w:i/>
          <w:sz w:val="22"/>
          <w:szCs w:val="22"/>
          <w:lang w:val="fr-FR"/>
        </w:rPr>
        <w:t>take</w:t>
      </w:r>
      <w:proofErr w:type="spellEnd"/>
      <w:r w:rsidRPr="009A1689">
        <w:rPr>
          <w:rFonts w:ascii="Arial" w:hAnsi="Arial" w:cs="Arial"/>
          <w:i/>
          <w:sz w:val="22"/>
          <w:szCs w:val="22"/>
          <w:lang w:val="fr-FR"/>
        </w:rPr>
        <w:t xml:space="preserve"> </w:t>
      </w:r>
      <w:proofErr w:type="spellStart"/>
      <w:r w:rsidRPr="009A1689">
        <w:rPr>
          <w:rFonts w:ascii="Arial" w:hAnsi="Arial" w:cs="Arial"/>
          <w:i/>
          <w:sz w:val="22"/>
          <w:szCs w:val="22"/>
          <w:lang w:val="fr-FR"/>
        </w:rPr>
        <w:t>effect</w:t>
      </w:r>
      <w:proofErr w:type="spellEnd"/>
      <w:r w:rsidRPr="009A1689">
        <w:rPr>
          <w:rFonts w:ascii="Arial" w:hAnsi="Arial" w:cs="Arial"/>
          <w:i/>
          <w:sz w:val="22"/>
          <w:szCs w:val="22"/>
          <w:lang w:val="fr-FR"/>
        </w:rPr>
        <w:t>,</w:t>
      </w:r>
    </w:p>
    <w:p w14:paraId="3B600ABC" w14:textId="77777777" w:rsidR="00892EF0" w:rsidRDefault="0088661B" w:rsidP="00C02989">
      <w:pPr>
        <w:numPr>
          <w:ilvl w:val="1"/>
          <w:numId w:val="2"/>
        </w:numPr>
        <w:tabs>
          <w:tab w:val="num" w:pos="1701"/>
        </w:tabs>
        <w:ind w:left="1701" w:hanging="425"/>
        <w:jc w:val="both"/>
        <w:rPr>
          <w:rFonts w:ascii="Arial" w:hAnsi="Arial" w:cs="Arial"/>
          <w:i/>
          <w:sz w:val="22"/>
          <w:szCs w:val="22"/>
          <w:lang w:val="fr-FR"/>
        </w:rPr>
      </w:pPr>
      <w:r w:rsidRPr="00792D3F">
        <w:rPr>
          <w:rFonts w:ascii="Arial" w:hAnsi="Arial" w:cs="Arial"/>
          <w:i/>
          <w:sz w:val="22"/>
          <w:szCs w:val="22"/>
        </w:rPr>
        <w:t xml:space="preserve">where </w:t>
      </w:r>
      <w:r>
        <w:rPr>
          <w:rFonts w:ascii="Arial" w:hAnsi="Arial" w:cs="Arial"/>
          <w:i/>
          <w:sz w:val="22"/>
          <w:szCs w:val="22"/>
        </w:rPr>
        <w:t xml:space="preserve">notice is given in the Financial Year which is </w:t>
      </w:r>
      <w:r w:rsidR="00544C18">
        <w:rPr>
          <w:rFonts w:ascii="Arial" w:hAnsi="Arial" w:cs="Arial"/>
          <w:i/>
          <w:sz w:val="22"/>
          <w:szCs w:val="22"/>
        </w:rPr>
        <w:t>two</w:t>
      </w:r>
      <w:r>
        <w:rPr>
          <w:rFonts w:ascii="Arial" w:hAnsi="Arial" w:cs="Arial"/>
          <w:i/>
          <w:sz w:val="22"/>
          <w:szCs w:val="22"/>
        </w:rPr>
        <w:t xml:space="preserve"> Financial Years prior to the Financial Year in which su</w:t>
      </w:r>
      <w:r w:rsidR="00544C18">
        <w:rPr>
          <w:rFonts w:ascii="Arial" w:hAnsi="Arial" w:cs="Arial"/>
          <w:i/>
          <w:sz w:val="22"/>
          <w:szCs w:val="22"/>
        </w:rPr>
        <w:t>ch notice is to take effect (t=2</w:t>
      </w:r>
      <w:r>
        <w:rPr>
          <w:rFonts w:ascii="Arial" w:hAnsi="Arial" w:cs="Arial"/>
          <w:i/>
          <w:sz w:val="22"/>
          <w:szCs w:val="22"/>
        </w:rPr>
        <w:t>),</w:t>
      </w:r>
      <w:r w:rsidRPr="0088661B">
        <w:rPr>
          <w:rFonts w:ascii="Arial" w:hAnsi="Arial" w:cs="Arial"/>
          <w:i/>
          <w:sz w:val="22"/>
          <w:szCs w:val="22"/>
        </w:rPr>
        <w:t xml:space="preserve"> </w:t>
      </w:r>
      <w:proofErr w:type="spellStart"/>
      <w:r w:rsidRPr="00792D3F">
        <w:rPr>
          <w:rFonts w:ascii="Arial" w:hAnsi="Arial" w:cs="Arial"/>
          <w:i/>
          <w:sz w:val="22"/>
          <w:szCs w:val="22"/>
          <w:lang w:val="fr-FR"/>
        </w:rPr>
        <w:t>Wider</w:t>
      </w:r>
      <w:proofErr w:type="spellEnd"/>
      <w:r w:rsidRPr="00792D3F">
        <w:rPr>
          <w:rFonts w:ascii="Arial" w:hAnsi="Arial" w:cs="Arial"/>
          <w:i/>
          <w:sz w:val="22"/>
          <w:szCs w:val="22"/>
          <w:lang w:val="fr-FR"/>
        </w:rPr>
        <w:t xml:space="preserve"> </w:t>
      </w:r>
      <w:r w:rsidRPr="00792D3F">
        <w:rPr>
          <w:rFonts w:ascii="Arial" w:hAnsi="Arial" w:cs="Arial"/>
          <w:i/>
          <w:sz w:val="22"/>
          <w:szCs w:val="22"/>
        </w:rPr>
        <w:t>C</w:t>
      </w:r>
      <w:r>
        <w:rPr>
          <w:rFonts w:ascii="Arial" w:hAnsi="Arial" w:cs="Arial"/>
          <w:i/>
          <w:sz w:val="22"/>
          <w:szCs w:val="22"/>
        </w:rPr>
        <w:t>ancellation Charge</w:t>
      </w:r>
      <w:r>
        <w:rPr>
          <w:rFonts w:ascii="Arial" w:hAnsi="Arial" w:cs="Arial"/>
          <w:i/>
          <w:sz w:val="22"/>
          <w:szCs w:val="22"/>
          <w:lang w:val="fr-FR"/>
        </w:rPr>
        <w:t xml:space="preserve"> = </w:t>
      </w:r>
      <w:proofErr w:type="spellStart"/>
      <w:r>
        <w:rPr>
          <w:rFonts w:ascii="Arial" w:hAnsi="Arial" w:cs="Arial"/>
          <w:i/>
          <w:sz w:val="22"/>
          <w:szCs w:val="22"/>
          <w:lang w:val="fr-FR"/>
        </w:rPr>
        <w:t>zero</w:t>
      </w:r>
      <w:proofErr w:type="spellEnd"/>
      <w:r w:rsidR="00C02989" w:rsidRPr="00792D3F">
        <w:rPr>
          <w:rFonts w:ascii="Arial" w:hAnsi="Arial" w:cs="Arial"/>
          <w:i/>
          <w:sz w:val="22"/>
          <w:szCs w:val="22"/>
          <w:lang w:val="fr-FR"/>
        </w:rPr>
        <w:t>.</w:t>
      </w:r>
    </w:p>
    <w:p w14:paraId="6E888F7B" w14:textId="77777777" w:rsidR="00F3163B" w:rsidRDefault="00F3163B" w:rsidP="0085347F">
      <w:pPr>
        <w:spacing w:line="360" w:lineRule="auto"/>
        <w:jc w:val="both"/>
        <w:rPr>
          <w:rFonts w:ascii="Arial" w:hAnsi="Arial" w:cs="Arial"/>
          <w:sz w:val="22"/>
          <w:szCs w:val="22"/>
        </w:rPr>
      </w:pPr>
    </w:p>
    <w:p w14:paraId="07F562F0" w14:textId="77777777" w:rsidR="000C20DF" w:rsidRPr="00030187" w:rsidRDefault="00D8698A" w:rsidP="00AB26A3">
      <w:pPr>
        <w:spacing w:line="360" w:lineRule="auto"/>
        <w:jc w:val="both"/>
        <w:rPr>
          <w:rFonts w:ascii="Arial" w:hAnsi="Arial" w:cs="Arial"/>
          <w:sz w:val="22"/>
          <w:szCs w:val="22"/>
        </w:rPr>
      </w:pPr>
      <w:r>
        <w:rPr>
          <w:rFonts w:ascii="Arial" w:hAnsi="Arial" w:cs="Arial"/>
          <w:sz w:val="22"/>
          <w:szCs w:val="22"/>
        </w:rPr>
        <w:br w:type="page"/>
      </w:r>
      <w:bookmarkStart w:id="507" w:name="_DV_M343"/>
      <w:bookmarkStart w:id="508" w:name="_DV_M344"/>
      <w:bookmarkStart w:id="509" w:name="_DV_M345"/>
      <w:bookmarkEnd w:id="507"/>
      <w:bookmarkEnd w:id="508"/>
      <w:bookmarkEnd w:id="509"/>
      <w:r w:rsidR="00892EF0" w:rsidRPr="00AB26A3">
        <w:rPr>
          <w:rFonts w:ascii="Arial" w:hAnsi="Arial" w:cs="Arial"/>
          <w:b/>
          <w:sz w:val="22"/>
          <w:szCs w:val="22"/>
        </w:rPr>
        <w:lastRenderedPageBreak/>
        <w:t>4</w:t>
      </w:r>
      <w:r w:rsidR="00892EF0" w:rsidRPr="00030187">
        <w:rPr>
          <w:rFonts w:ascii="Arial" w:hAnsi="Arial" w:cs="Arial"/>
          <w:sz w:val="22"/>
          <w:szCs w:val="22"/>
        </w:rPr>
        <w:tab/>
      </w:r>
      <w:r w:rsidR="001B769A" w:rsidRPr="001B769A">
        <w:rPr>
          <w:rFonts w:ascii="Arial" w:hAnsi="Arial" w:cs="Arial"/>
          <w:b/>
          <w:sz w:val="22"/>
          <w:szCs w:val="22"/>
        </w:rPr>
        <w:t xml:space="preserve">Annual </w:t>
      </w:r>
      <w:r w:rsidR="00C208B1" w:rsidRPr="00030187">
        <w:rPr>
          <w:rFonts w:ascii="Arial" w:hAnsi="Arial" w:cs="Arial"/>
          <w:b/>
          <w:sz w:val="22"/>
          <w:szCs w:val="22"/>
        </w:rPr>
        <w:t xml:space="preserve">Wider </w:t>
      </w:r>
      <w:r w:rsidR="001D3FBD" w:rsidRPr="00030187">
        <w:rPr>
          <w:rFonts w:ascii="Arial" w:hAnsi="Arial" w:cs="Arial"/>
          <w:b/>
          <w:sz w:val="22"/>
          <w:szCs w:val="22"/>
        </w:rPr>
        <w:t xml:space="preserve">Cancellation </w:t>
      </w:r>
      <w:r>
        <w:rPr>
          <w:rFonts w:ascii="Arial" w:hAnsi="Arial" w:cs="Arial"/>
          <w:b/>
          <w:sz w:val="22"/>
          <w:szCs w:val="22"/>
        </w:rPr>
        <w:t xml:space="preserve">Charge </w:t>
      </w:r>
      <w:r w:rsidR="001D3FBD" w:rsidRPr="00030187">
        <w:rPr>
          <w:rFonts w:ascii="Arial" w:hAnsi="Arial" w:cs="Arial"/>
          <w:b/>
          <w:sz w:val="22"/>
          <w:szCs w:val="22"/>
        </w:rPr>
        <w:t>Statement</w:t>
      </w:r>
    </w:p>
    <w:p w14:paraId="6BE15166" w14:textId="77777777" w:rsidR="000C20DF" w:rsidRPr="00030187" w:rsidRDefault="000C20DF" w:rsidP="000C20DF">
      <w:pPr>
        <w:spacing w:line="360" w:lineRule="auto"/>
        <w:ind w:left="720"/>
        <w:jc w:val="both"/>
        <w:rPr>
          <w:rFonts w:ascii="Arial" w:hAnsi="Arial" w:cs="Arial"/>
          <w:sz w:val="22"/>
          <w:szCs w:val="22"/>
        </w:rPr>
      </w:pPr>
    </w:p>
    <w:p w14:paraId="3DFCA972" w14:textId="77777777" w:rsidR="00300D1E" w:rsidRDefault="00892EF0" w:rsidP="00892EF0">
      <w:pPr>
        <w:spacing w:line="360" w:lineRule="auto"/>
        <w:ind w:left="720" w:hanging="720"/>
        <w:jc w:val="both"/>
        <w:rPr>
          <w:rFonts w:ascii="Arial" w:hAnsi="Arial" w:cs="Arial"/>
          <w:sz w:val="22"/>
          <w:szCs w:val="22"/>
        </w:rPr>
      </w:pPr>
      <w:r w:rsidRPr="00AB26A3">
        <w:rPr>
          <w:rFonts w:ascii="Arial" w:hAnsi="Arial" w:cs="Arial"/>
          <w:b/>
          <w:sz w:val="22"/>
          <w:szCs w:val="22"/>
        </w:rPr>
        <w:t>4.1</w:t>
      </w:r>
      <w:r w:rsidRPr="00030187">
        <w:rPr>
          <w:rFonts w:ascii="Arial" w:hAnsi="Arial" w:cs="Arial"/>
          <w:sz w:val="22"/>
          <w:szCs w:val="22"/>
        </w:rPr>
        <w:tab/>
      </w:r>
      <w:r w:rsidR="00F21AE4" w:rsidRPr="00030187">
        <w:rPr>
          <w:rFonts w:ascii="Arial" w:hAnsi="Arial" w:cs="Arial"/>
          <w:sz w:val="22"/>
          <w:szCs w:val="22"/>
        </w:rPr>
        <w:t xml:space="preserve">By not later than </w:t>
      </w:r>
      <w:r w:rsidR="009F194B" w:rsidRPr="00030187">
        <w:rPr>
          <w:rFonts w:ascii="Arial" w:hAnsi="Arial" w:cs="Arial"/>
          <w:sz w:val="22"/>
          <w:szCs w:val="22"/>
        </w:rPr>
        <w:t>31 January</w:t>
      </w:r>
      <w:r w:rsidR="00F21AE4" w:rsidRPr="00030187">
        <w:rPr>
          <w:rFonts w:ascii="Arial" w:hAnsi="Arial" w:cs="Arial"/>
          <w:sz w:val="22"/>
          <w:szCs w:val="22"/>
        </w:rPr>
        <w:t xml:space="preserve"> prior to the start of each </w:t>
      </w:r>
      <w:r w:rsidR="00F21AE4" w:rsidRPr="00030187">
        <w:rPr>
          <w:rFonts w:ascii="Arial" w:hAnsi="Arial" w:cs="Arial"/>
          <w:b/>
          <w:sz w:val="22"/>
          <w:szCs w:val="22"/>
        </w:rPr>
        <w:t>Financial Year</w:t>
      </w:r>
      <w:r w:rsidR="00F21AE4" w:rsidRPr="00030187">
        <w:rPr>
          <w:rFonts w:ascii="Arial" w:hAnsi="Arial" w:cs="Arial"/>
          <w:sz w:val="22"/>
          <w:szCs w:val="22"/>
        </w:rPr>
        <w:t xml:space="preserve"> </w:t>
      </w:r>
      <w:r w:rsidR="00F21AE4" w:rsidRPr="00030187">
        <w:rPr>
          <w:rFonts w:ascii="Arial" w:hAnsi="Arial" w:cs="Arial"/>
          <w:b/>
          <w:sz w:val="22"/>
          <w:szCs w:val="22"/>
        </w:rPr>
        <w:t>The Company</w:t>
      </w:r>
      <w:r w:rsidR="00F21AE4" w:rsidRPr="00030187">
        <w:rPr>
          <w:rFonts w:ascii="Arial" w:hAnsi="Arial" w:cs="Arial"/>
          <w:sz w:val="22"/>
          <w:szCs w:val="22"/>
        </w:rPr>
        <w:t xml:space="preserve"> will publish a statement showing</w:t>
      </w:r>
      <w:r w:rsidR="0088661B">
        <w:rPr>
          <w:rFonts w:ascii="Arial" w:hAnsi="Arial" w:cs="Arial"/>
          <w:sz w:val="22"/>
          <w:szCs w:val="22"/>
        </w:rPr>
        <w:t>:</w:t>
      </w:r>
    </w:p>
    <w:p w14:paraId="20FD49C4" w14:textId="77777777" w:rsidR="0088661B" w:rsidRPr="00030187" w:rsidRDefault="0088661B" w:rsidP="00892EF0">
      <w:pPr>
        <w:spacing w:line="360" w:lineRule="auto"/>
        <w:ind w:left="720" w:hanging="720"/>
        <w:jc w:val="both"/>
        <w:rPr>
          <w:rFonts w:ascii="Arial" w:hAnsi="Arial" w:cs="Arial"/>
          <w:sz w:val="22"/>
          <w:szCs w:val="22"/>
        </w:rPr>
      </w:pPr>
    </w:p>
    <w:p w14:paraId="3003A564" w14:textId="2E8FC0C6" w:rsidR="0088661B" w:rsidRDefault="005B7555" w:rsidP="0088661B">
      <w:pPr>
        <w:numPr>
          <w:ilvl w:val="0"/>
          <w:numId w:val="8"/>
        </w:numPr>
        <w:spacing w:line="360" w:lineRule="auto"/>
        <w:jc w:val="both"/>
        <w:rPr>
          <w:rFonts w:ascii="Arial" w:hAnsi="Arial" w:cs="Arial"/>
          <w:sz w:val="22"/>
          <w:szCs w:val="22"/>
        </w:rPr>
      </w:pPr>
      <w:r w:rsidRPr="005B7555">
        <w:rPr>
          <w:rFonts w:ascii="Arial" w:hAnsi="Arial" w:cs="Arial"/>
          <w:sz w:val="22"/>
          <w:szCs w:val="22"/>
        </w:rPr>
        <w:t xml:space="preserve">the </w:t>
      </w:r>
      <w:r w:rsidRPr="005B7555">
        <w:rPr>
          <w:rFonts w:ascii="Arial" w:hAnsi="Arial" w:cs="Arial"/>
          <w:b/>
          <w:sz w:val="22"/>
          <w:szCs w:val="22"/>
        </w:rPr>
        <w:t xml:space="preserve">Zonal Unit Amount </w:t>
      </w:r>
      <w:r w:rsidRPr="005B7555">
        <w:rPr>
          <w:rFonts w:ascii="Arial" w:hAnsi="Arial" w:cs="Arial"/>
          <w:sz w:val="22"/>
          <w:szCs w:val="22"/>
        </w:rPr>
        <w:t xml:space="preserve">by </w:t>
      </w:r>
      <w:del w:id="510" w:author="Martin Cahill [NESO]" w:date="2025-09-09T13:33:00Z" w16du:dateUtc="2025-09-09T12:33:00Z">
        <w:r w:rsidRPr="005B7555" w:rsidDel="008D4E0E">
          <w:rPr>
            <w:rFonts w:ascii="Arial" w:hAnsi="Arial" w:cs="Arial"/>
            <w:b/>
            <w:sz w:val="22"/>
            <w:szCs w:val="22"/>
          </w:rPr>
          <w:delText xml:space="preserve">Generation </w:delText>
        </w:r>
      </w:del>
      <w:ins w:id="511" w:author="Martin Cahill [NESO]" w:date="2025-09-09T13:33:00Z" w16du:dateUtc="2025-09-09T12:33:00Z">
        <w:r w:rsidR="008D4E0E">
          <w:rPr>
            <w:rFonts w:ascii="Arial" w:hAnsi="Arial" w:cs="Arial"/>
            <w:b/>
            <w:sz w:val="22"/>
            <w:szCs w:val="22"/>
          </w:rPr>
          <w:t>ETS</w:t>
        </w:r>
        <w:r w:rsidR="008D4E0E" w:rsidRPr="005B7555">
          <w:rPr>
            <w:rFonts w:ascii="Arial" w:hAnsi="Arial" w:cs="Arial"/>
            <w:b/>
            <w:sz w:val="22"/>
            <w:szCs w:val="22"/>
          </w:rPr>
          <w:t xml:space="preserve"> </w:t>
        </w:r>
      </w:ins>
      <w:r w:rsidRPr="005B7555">
        <w:rPr>
          <w:rFonts w:ascii="Arial" w:hAnsi="Arial" w:cs="Arial"/>
          <w:b/>
          <w:sz w:val="22"/>
          <w:szCs w:val="22"/>
        </w:rPr>
        <w:t>Zone</w:t>
      </w:r>
      <w:r w:rsidRPr="005B7555">
        <w:rPr>
          <w:rFonts w:ascii="Arial" w:hAnsi="Arial" w:cs="Arial"/>
          <w:sz w:val="22"/>
          <w:szCs w:val="22"/>
        </w:rPr>
        <w:t xml:space="preserve"> for </w:t>
      </w:r>
      <w:ins w:id="512" w:author="Martin Cahill [NESO]" w:date="2025-09-09T13:33:00Z" w16du:dateUtc="2025-09-09T12:33:00Z">
        <w:r w:rsidR="008D4E0E" w:rsidRPr="008D4E0E">
          <w:rPr>
            <w:rFonts w:ascii="Arial" w:hAnsi="Arial" w:cs="Arial"/>
            <w:b/>
            <w:bCs/>
            <w:sz w:val="22"/>
            <w:szCs w:val="22"/>
            <w:rPrChange w:id="513" w:author="Martin Cahill [NESO]" w:date="2025-09-09T13:33:00Z" w16du:dateUtc="2025-09-09T12:33:00Z">
              <w:rPr>
                <w:rFonts w:ascii="Arial" w:hAnsi="Arial" w:cs="Arial"/>
                <w:sz w:val="22"/>
                <w:szCs w:val="22"/>
              </w:rPr>
            </w:rPrChange>
          </w:rPr>
          <w:t>Generation</w:t>
        </w:r>
        <w:r w:rsidR="008D4E0E">
          <w:rPr>
            <w:rFonts w:ascii="Arial" w:hAnsi="Arial" w:cs="Arial"/>
            <w:sz w:val="22"/>
            <w:szCs w:val="22"/>
          </w:rPr>
          <w:t xml:space="preserve"> and Demand in </w:t>
        </w:r>
      </w:ins>
      <w:r w:rsidRPr="005B7555">
        <w:rPr>
          <w:rFonts w:ascii="Arial" w:hAnsi="Arial" w:cs="Arial"/>
          <w:sz w:val="22"/>
          <w:szCs w:val="22"/>
        </w:rPr>
        <w:t xml:space="preserve">that </w:t>
      </w:r>
      <w:r w:rsidRPr="005B7555">
        <w:rPr>
          <w:rFonts w:ascii="Arial" w:hAnsi="Arial" w:cs="Arial"/>
          <w:b/>
          <w:sz w:val="22"/>
          <w:szCs w:val="22"/>
        </w:rPr>
        <w:t>Financial Year</w:t>
      </w:r>
      <w:r w:rsidRPr="005B7555">
        <w:rPr>
          <w:rFonts w:ascii="Arial" w:hAnsi="Arial" w:cs="Arial"/>
          <w:sz w:val="22"/>
          <w:szCs w:val="22"/>
        </w:rPr>
        <w:t>;</w:t>
      </w:r>
    </w:p>
    <w:p w14:paraId="16ECC838" w14:textId="77777777" w:rsidR="0088661B" w:rsidRDefault="0088661B" w:rsidP="0088661B">
      <w:pPr>
        <w:numPr>
          <w:ilvl w:val="0"/>
          <w:numId w:val="8"/>
        </w:numPr>
        <w:spacing w:line="360" w:lineRule="auto"/>
        <w:jc w:val="both"/>
        <w:rPr>
          <w:rFonts w:ascii="Arial" w:hAnsi="Arial" w:cs="Arial"/>
          <w:sz w:val="22"/>
          <w:szCs w:val="22"/>
        </w:rPr>
      </w:pPr>
      <w:r>
        <w:rPr>
          <w:rFonts w:ascii="Arial" w:hAnsi="Arial" w:cs="Arial"/>
          <w:sz w:val="22"/>
          <w:szCs w:val="22"/>
        </w:rPr>
        <w:t xml:space="preserve">the </w:t>
      </w:r>
      <w:r w:rsidRPr="0088661B">
        <w:rPr>
          <w:rFonts w:ascii="Arial" w:hAnsi="Arial" w:cs="Arial"/>
          <w:b/>
          <w:sz w:val="22"/>
          <w:szCs w:val="22"/>
        </w:rPr>
        <w:t>Wider User Commitment Liability Base</w:t>
      </w:r>
      <w:r>
        <w:rPr>
          <w:rFonts w:ascii="Arial" w:hAnsi="Arial" w:cs="Arial"/>
          <w:sz w:val="22"/>
          <w:szCs w:val="22"/>
        </w:rPr>
        <w:t xml:space="preserve"> for that </w:t>
      </w:r>
      <w:r w:rsidRPr="0088661B">
        <w:rPr>
          <w:rFonts w:ascii="Arial" w:hAnsi="Arial" w:cs="Arial"/>
          <w:b/>
          <w:sz w:val="22"/>
          <w:szCs w:val="22"/>
        </w:rPr>
        <w:t>Financial Year</w:t>
      </w:r>
      <w:r>
        <w:rPr>
          <w:rFonts w:ascii="Arial" w:hAnsi="Arial" w:cs="Arial"/>
          <w:sz w:val="22"/>
          <w:szCs w:val="22"/>
        </w:rPr>
        <w:t>;</w:t>
      </w:r>
    </w:p>
    <w:p w14:paraId="14C9CC7C" w14:textId="77777777" w:rsidR="005B7555" w:rsidRPr="005B7555" w:rsidRDefault="005B7555" w:rsidP="0088661B">
      <w:pPr>
        <w:numPr>
          <w:ilvl w:val="0"/>
          <w:numId w:val="8"/>
        </w:numPr>
        <w:spacing w:line="360" w:lineRule="auto"/>
        <w:jc w:val="both"/>
        <w:rPr>
          <w:rFonts w:ascii="Arial" w:hAnsi="Arial" w:cs="Arial"/>
          <w:sz w:val="22"/>
          <w:szCs w:val="22"/>
        </w:rPr>
      </w:pPr>
      <w:r w:rsidRPr="005B7555">
        <w:rPr>
          <w:rFonts w:ascii="Arial" w:hAnsi="Arial" w:cs="Arial"/>
          <w:sz w:val="22"/>
          <w:szCs w:val="22"/>
        </w:rPr>
        <w:t xml:space="preserve">the </w:t>
      </w:r>
      <w:r w:rsidRPr="005B7555">
        <w:rPr>
          <w:rFonts w:ascii="Arial" w:hAnsi="Arial" w:cs="Arial"/>
          <w:b/>
          <w:sz w:val="22"/>
          <w:szCs w:val="22"/>
        </w:rPr>
        <w:t>Total TO Capex</w:t>
      </w:r>
      <w:r w:rsidRPr="005B7555">
        <w:rPr>
          <w:rFonts w:ascii="Arial" w:hAnsi="Arial" w:cs="Arial"/>
          <w:sz w:val="22"/>
          <w:szCs w:val="22"/>
        </w:rPr>
        <w:t xml:space="preserve"> for that </w:t>
      </w:r>
      <w:r w:rsidRPr="005B7555">
        <w:rPr>
          <w:rFonts w:ascii="Arial" w:hAnsi="Arial" w:cs="Arial"/>
          <w:b/>
          <w:sz w:val="22"/>
          <w:szCs w:val="22"/>
        </w:rPr>
        <w:t>Financial Year</w:t>
      </w:r>
      <w:r w:rsidR="0088661B">
        <w:rPr>
          <w:rFonts w:ascii="Arial" w:hAnsi="Arial" w:cs="Arial"/>
          <w:b/>
          <w:sz w:val="22"/>
          <w:szCs w:val="22"/>
        </w:rPr>
        <w:t xml:space="preserve"> </w:t>
      </w:r>
      <w:r w:rsidR="0088661B" w:rsidRPr="0088661B">
        <w:rPr>
          <w:rFonts w:ascii="Arial" w:hAnsi="Arial" w:cs="Arial"/>
          <w:sz w:val="22"/>
          <w:szCs w:val="22"/>
        </w:rPr>
        <w:t>(</w:t>
      </w:r>
      <w:r w:rsidR="0088661B">
        <w:rPr>
          <w:rFonts w:ascii="Arial" w:hAnsi="Arial" w:cs="Arial"/>
          <w:i/>
          <w:sz w:val="22"/>
          <w:szCs w:val="22"/>
        </w:rPr>
        <w:t>w</w:t>
      </w:r>
      <w:r w:rsidR="0088661B" w:rsidRPr="00D51296">
        <w:rPr>
          <w:rFonts w:ascii="Arial" w:hAnsi="Arial" w:cs="Arial"/>
          <w:i/>
          <w:sz w:val="22"/>
          <w:szCs w:val="22"/>
        </w:rPr>
        <w:t xml:space="preserve">here the </w:t>
      </w:r>
      <w:r w:rsidR="0088661B" w:rsidRPr="00D51296">
        <w:rPr>
          <w:rFonts w:ascii="Arial" w:hAnsi="Arial" w:cs="Arial"/>
          <w:b/>
          <w:i/>
          <w:sz w:val="22"/>
          <w:szCs w:val="22"/>
        </w:rPr>
        <w:t>Total TO Capex</w:t>
      </w:r>
      <w:r w:rsidR="0088661B" w:rsidRPr="00D51296">
        <w:rPr>
          <w:rFonts w:ascii="Arial" w:hAnsi="Arial" w:cs="Arial"/>
          <w:i/>
          <w:sz w:val="22"/>
          <w:szCs w:val="22"/>
        </w:rPr>
        <w:t xml:space="preserve"> is the forecast of the </w:t>
      </w:r>
      <w:r w:rsidR="0088661B" w:rsidRPr="00D51296">
        <w:rPr>
          <w:rFonts w:ascii="Arial" w:hAnsi="Arial" w:cs="Arial"/>
          <w:b/>
          <w:i/>
          <w:sz w:val="22"/>
          <w:szCs w:val="22"/>
        </w:rPr>
        <w:t xml:space="preserve">Load Related Boundary Capex </w:t>
      </w:r>
      <w:r w:rsidR="0088661B" w:rsidRPr="00D51296">
        <w:rPr>
          <w:rFonts w:ascii="Arial" w:hAnsi="Arial" w:cs="Arial"/>
          <w:i/>
          <w:sz w:val="22"/>
          <w:szCs w:val="22"/>
        </w:rPr>
        <w:t xml:space="preserve">and </w:t>
      </w:r>
      <w:r w:rsidR="0088661B" w:rsidRPr="00D51296">
        <w:rPr>
          <w:rFonts w:ascii="Arial" w:hAnsi="Arial" w:cs="Arial"/>
          <w:b/>
          <w:i/>
          <w:sz w:val="22"/>
          <w:szCs w:val="22"/>
        </w:rPr>
        <w:t xml:space="preserve">Non Load Related Boundary Capex </w:t>
      </w:r>
      <w:r w:rsidR="0088661B" w:rsidRPr="00D51296">
        <w:rPr>
          <w:rFonts w:ascii="Arial" w:hAnsi="Arial" w:cs="Arial"/>
          <w:i/>
          <w:sz w:val="22"/>
          <w:szCs w:val="22"/>
        </w:rPr>
        <w:t xml:space="preserve">for a given </w:t>
      </w:r>
      <w:r w:rsidR="0088661B" w:rsidRPr="00D51296">
        <w:rPr>
          <w:rFonts w:ascii="Arial" w:hAnsi="Arial" w:cs="Arial"/>
          <w:b/>
          <w:i/>
          <w:sz w:val="22"/>
          <w:szCs w:val="22"/>
        </w:rPr>
        <w:t>Financial Year</w:t>
      </w:r>
      <w:r w:rsidR="0088661B" w:rsidRPr="00D51296">
        <w:rPr>
          <w:rFonts w:ascii="Arial" w:hAnsi="Arial" w:cs="Arial"/>
          <w:i/>
          <w:sz w:val="22"/>
          <w:szCs w:val="22"/>
        </w:rPr>
        <w:t>,</w:t>
      </w:r>
      <w:r w:rsidR="0088661B" w:rsidRPr="00D51296">
        <w:rPr>
          <w:rFonts w:ascii="Arial" w:hAnsi="Arial" w:cs="Arial"/>
          <w:b/>
          <w:i/>
          <w:sz w:val="22"/>
          <w:szCs w:val="22"/>
        </w:rPr>
        <w:t xml:space="preserve"> </w:t>
      </w:r>
      <w:r w:rsidR="0088661B" w:rsidRPr="00D51296">
        <w:rPr>
          <w:rFonts w:ascii="Arial" w:hAnsi="Arial" w:cs="Arial"/>
          <w:i/>
          <w:sz w:val="22"/>
          <w:szCs w:val="22"/>
        </w:rPr>
        <w:t xml:space="preserve">excluding the total </w:t>
      </w:r>
      <w:r w:rsidR="0088661B" w:rsidRPr="00D51296">
        <w:rPr>
          <w:rFonts w:ascii="Arial" w:hAnsi="Arial" w:cs="Arial"/>
          <w:b/>
          <w:i/>
          <w:sz w:val="22"/>
          <w:szCs w:val="22"/>
        </w:rPr>
        <w:t>Attributable Works Capital Cost</w:t>
      </w:r>
      <w:r w:rsidR="0088661B">
        <w:rPr>
          <w:rFonts w:ascii="Arial" w:hAnsi="Arial" w:cs="Arial"/>
          <w:i/>
          <w:sz w:val="22"/>
          <w:szCs w:val="22"/>
        </w:rPr>
        <w:t>);</w:t>
      </w:r>
    </w:p>
    <w:p w14:paraId="1CB6771B" w14:textId="77777777" w:rsidR="005B7555" w:rsidRPr="005B7555" w:rsidRDefault="005B7555" w:rsidP="005B7555">
      <w:pPr>
        <w:numPr>
          <w:ilvl w:val="0"/>
          <w:numId w:val="8"/>
        </w:numPr>
        <w:spacing w:line="360" w:lineRule="auto"/>
        <w:jc w:val="both"/>
        <w:rPr>
          <w:rFonts w:ascii="Arial" w:hAnsi="Arial" w:cs="Arial"/>
          <w:sz w:val="22"/>
          <w:szCs w:val="22"/>
        </w:rPr>
      </w:pPr>
      <w:r w:rsidRPr="005B7555">
        <w:rPr>
          <w:rFonts w:ascii="Arial" w:hAnsi="Arial" w:cs="Arial"/>
          <w:sz w:val="22"/>
          <w:szCs w:val="22"/>
        </w:rPr>
        <w:t xml:space="preserve">a forecast of the </w:t>
      </w:r>
      <w:r w:rsidRPr="005B7555">
        <w:rPr>
          <w:rFonts w:ascii="Arial" w:hAnsi="Arial" w:cs="Arial"/>
          <w:b/>
          <w:sz w:val="22"/>
          <w:szCs w:val="22"/>
        </w:rPr>
        <w:t>Total TO Capex</w:t>
      </w:r>
      <w:r w:rsidRPr="005B7555">
        <w:rPr>
          <w:rFonts w:ascii="Arial" w:hAnsi="Arial" w:cs="Arial"/>
          <w:sz w:val="22"/>
          <w:szCs w:val="22"/>
        </w:rPr>
        <w:t xml:space="preserve"> for the following three </w:t>
      </w:r>
      <w:r w:rsidRPr="005B7555">
        <w:rPr>
          <w:rFonts w:ascii="Arial" w:hAnsi="Arial" w:cs="Arial"/>
          <w:b/>
          <w:sz w:val="22"/>
          <w:szCs w:val="22"/>
        </w:rPr>
        <w:t>Financial Years</w:t>
      </w:r>
      <w:r w:rsidR="007B4662">
        <w:rPr>
          <w:rFonts w:ascii="Arial" w:hAnsi="Arial" w:cs="Arial"/>
          <w:sz w:val="22"/>
          <w:szCs w:val="22"/>
        </w:rPr>
        <w:t>;</w:t>
      </w:r>
    </w:p>
    <w:p w14:paraId="1F041A48" w14:textId="77777777" w:rsidR="005B7555" w:rsidRPr="006753F5" w:rsidRDefault="005B7555" w:rsidP="005B7555">
      <w:pPr>
        <w:numPr>
          <w:ilvl w:val="0"/>
          <w:numId w:val="8"/>
        </w:numPr>
        <w:spacing w:line="360" w:lineRule="auto"/>
        <w:jc w:val="both"/>
        <w:rPr>
          <w:rFonts w:ascii="Arial" w:hAnsi="Arial" w:cs="Arial"/>
          <w:sz w:val="22"/>
          <w:szCs w:val="22"/>
        </w:rPr>
      </w:pPr>
      <w:r w:rsidRPr="006753F5">
        <w:rPr>
          <w:rFonts w:ascii="Arial" w:hAnsi="Arial" w:cs="Arial"/>
          <w:sz w:val="22"/>
          <w:szCs w:val="22"/>
        </w:rPr>
        <w:t xml:space="preserve">the </w:t>
      </w:r>
      <w:r w:rsidRPr="006753F5">
        <w:rPr>
          <w:rFonts w:ascii="Arial" w:hAnsi="Arial" w:cs="Arial"/>
          <w:b/>
          <w:sz w:val="22"/>
          <w:szCs w:val="22"/>
        </w:rPr>
        <w:t>Global Asset Reuse Factor</w:t>
      </w:r>
      <w:r w:rsidRPr="006753F5">
        <w:rPr>
          <w:rFonts w:ascii="Arial" w:hAnsi="Arial" w:cs="Arial"/>
          <w:sz w:val="22"/>
          <w:szCs w:val="22"/>
        </w:rPr>
        <w:t xml:space="preserve"> for that </w:t>
      </w:r>
      <w:r w:rsidRPr="006753F5">
        <w:rPr>
          <w:rFonts w:ascii="Arial" w:hAnsi="Arial" w:cs="Arial"/>
          <w:b/>
          <w:sz w:val="22"/>
          <w:szCs w:val="22"/>
        </w:rPr>
        <w:t>Financial Year</w:t>
      </w:r>
      <w:r w:rsidRPr="006753F5">
        <w:rPr>
          <w:rFonts w:ascii="Arial" w:hAnsi="Arial" w:cs="Arial"/>
          <w:sz w:val="22"/>
          <w:szCs w:val="22"/>
        </w:rPr>
        <w:t>;</w:t>
      </w:r>
    </w:p>
    <w:p w14:paraId="7B70FCF7" w14:textId="77777777" w:rsidR="005B7555" w:rsidRPr="005B7555" w:rsidRDefault="005B7555" w:rsidP="005B7555">
      <w:pPr>
        <w:numPr>
          <w:ilvl w:val="0"/>
          <w:numId w:val="8"/>
        </w:numPr>
        <w:spacing w:line="360" w:lineRule="auto"/>
        <w:jc w:val="both"/>
        <w:rPr>
          <w:rFonts w:ascii="Arial" w:hAnsi="Arial" w:cs="Arial"/>
          <w:sz w:val="22"/>
          <w:szCs w:val="22"/>
        </w:rPr>
      </w:pPr>
      <w:r w:rsidRPr="005B7555">
        <w:rPr>
          <w:rFonts w:ascii="Arial" w:hAnsi="Arial" w:cs="Arial"/>
          <w:sz w:val="22"/>
          <w:szCs w:val="22"/>
        </w:rPr>
        <w:t xml:space="preserve">the </w:t>
      </w:r>
      <w:r w:rsidRPr="005B7555">
        <w:rPr>
          <w:rFonts w:ascii="Arial" w:hAnsi="Arial" w:cs="Arial"/>
          <w:b/>
          <w:sz w:val="22"/>
          <w:szCs w:val="22"/>
        </w:rPr>
        <w:t>Boundary</w:t>
      </w:r>
      <w:r w:rsidRPr="005B7555">
        <w:rPr>
          <w:rFonts w:ascii="Arial" w:hAnsi="Arial" w:cs="Arial"/>
          <w:sz w:val="22"/>
          <w:szCs w:val="22"/>
        </w:rPr>
        <w:t xml:space="preserve"> </w:t>
      </w:r>
      <w:r w:rsidRPr="005B7555">
        <w:rPr>
          <w:rFonts w:ascii="Arial" w:hAnsi="Arial" w:cs="Arial"/>
          <w:b/>
          <w:sz w:val="22"/>
          <w:szCs w:val="22"/>
        </w:rPr>
        <w:t>Non Compliance Factors</w:t>
      </w:r>
      <w:r w:rsidRPr="005B7555">
        <w:rPr>
          <w:rFonts w:ascii="Arial" w:hAnsi="Arial" w:cs="Arial"/>
          <w:sz w:val="22"/>
          <w:szCs w:val="22"/>
        </w:rPr>
        <w:t xml:space="preserve"> for that </w:t>
      </w:r>
      <w:r w:rsidRPr="005B7555">
        <w:rPr>
          <w:rFonts w:ascii="Arial" w:hAnsi="Arial" w:cs="Arial"/>
          <w:b/>
          <w:sz w:val="22"/>
          <w:szCs w:val="22"/>
        </w:rPr>
        <w:t>Financial Year</w:t>
      </w:r>
      <w:r w:rsidRPr="005B7555">
        <w:rPr>
          <w:rFonts w:ascii="Arial" w:hAnsi="Arial" w:cs="Arial"/>
          <w:sz w:val="22"/>
          <w:szCs w:val="22"/>
        </w:rPr>
        <w:t>;</w:t>
      </w:r>
    </w:p>
    <w:p w14:paraId="38A59481" w14:textId="16F1A72F" w:rsidR="00F277E3" w:rsidRPr="00F277E3" w:rsidRDefault="005B7555" w:rsidP="005B7555">
      <w:pPr>
        <w:numPr>
          <w:ilvl w:val="0"/>
          <w:numId w:val="8"/>
        </w:numPr>
        <w:spacing w:line="360" w:lineRule="auto"/>
        <w:jc w:val="both"/>
        <w:rPr>
          <w:rFonts w:ascii="Arial" w:hAnsi="Arial" w:cs="Arial"/>
          <w:sz w:val="22"/>
          <w:szCs w:val="22"/>
        </w:rPr>
      </w:pPr>
      <w:r w:rsidRPr="005B7555">
        <w:rPr>
          <w:rFonts w:ascii="Arial" w:hAnsi="Arial" w:cs="Arial"/>
          <w:sz w:val="22"/>
          <w:szCs w:val="22"/>
        </w:rPr>
        <w:t xml:space="preserve"> a forecast of the </w:t>
      </w:r>
      <w:r w:rsidRPr="005B7555">
        <w:rPr>
          <w:rFonts w:ascii="Arial" w:hAnsi="Arial" w:cs="Arial"/>
          <w:b/>
          <w:sz w:val="22"/>
          <w:szCs w:val="22"/>
        </w:rPr>
        <w:t>Zonal Unit Amount</w:t>
      </w:r>
      <w:r w:rsidRPr="005B7555">
        <w:rPr>
          <w:rFonts w:ascii="Arial" w:hAnsi="Arial" w:cs="Arial"/>
          <w:sz w:val="22"/>
          <w:szCs w:val="22"/>
        </w:rPr>
        <w:t xml:space="preserve"> by </w:t>
      </w:r>
      <w:del w:id="514" w:author="Martin Cahill [NESO]" w:date="2025-09-09T13:35:00Z" w16du:dateUtc="2025-09-09T12:35:00Z">
        <w:r w:rsidRPr="005B7555" w:rsidDel="00937A75">
          <w:rPr>
            <w:rFonts w:ascii="Arial" w:hAnsi="Arial" w:cs="Arial"/>
            <w:b/>
            <w:sz w:val="22"/>
            <w:szCs w:val="22"/>
          </w:rPr>
          <w:delText xml:space="preserve">Generation </w:delText>
        </w:r>
      </w:del>
      <w:ins w:id="515" w:author="Martin Cahill [NESO]" w:date="2025-09-09T13:35:00Z" w16du:dateUtc="2025-09-09T12:35:00Z">
        <w:r w:rsidR="00937A75">
          <w:rPr>
            <w:rFonts w:ascii="Arial" w:hAnsi="Arial" w:cs="Arial"/>
            <w:b/>
            <w:sz w:val="22"/>
            <w:szCs w:val="22"/>
          </w:rPr>
          <w:t>ETYS</w:t>
        </w:r>
        <w:r w:rsidR="00937A75" w:rsidRPr="005B7555">
          <w:rPr>
            <w:rFonts w:ascii="Arial" w:hAnsi="Arial" w:cs="Arial"/>
            <w:b/>
            <w:sz w:val="22"/>
            <w:szCs w:val="22"/>
          </w:rPr>
          <w:t xml:space="preserve"> </w:t>
        </w:r>
      </w:ins>
      <w:r w:rsidRPr="005B7555">
        <w:rPr>
          <w:rFonts w:ascii="Arial" w:hAnsi="Arial" w:cs="Arial"/>
          <w:b/>
          <w:sz w:val="22"/>
          <w:szCs w:val="22"/>
        </w:rPr>
        <w:t>Zone</w:t>
      </w:r>
      <w:ins w:id="516" w:author="Martin Cahill [NESO]" w:date="2025-09-09T13:35:00Z" w16du:dateUtc="2025-09-09T12:35:00Z">
        <w:r w:rsidR="00937A75">
          <w:rPr>
            <w:rFonts w:ascii="Arial" w:hAnsi="Arial" w:cs="Arial"/>
            <w:b/>
            <w:sz w:val="22"/>
            <w:szCs w:val="22"/>
          </w:rPr>
          <w:t xml:space="preserve"> </w:t>
        </w:r>
        <w:r w:rsidR="00937A75" w:rsidRPr="00937A75">
          <w:rPr>
            <w:rFonts w:ascii="Arial" w:hAnsi="Arial" w:cs="Arial"/>
            <w:bCs/>
            <w:sz w:val="22"/>
            <w:szCs w:val="22"/>
            <w:rPrChange w:id="517" w:author="Martin Cahill [NESO]" w:date="2025-09-09T13:35:00Z" w16du:dateUtc="2025-09-09T12:35:00Z">
              <w:rPr>
                <w:rFonts w:ascii="Arial" w:hAnsi="Arial" w:cs="Arial"/>
                <w:b/>
                <w:sz w:val="22"/>
                <w:szCs w:val="22"/>
              </w:rPr>
            </w:rPrChange>
          </w:rPr>
          <w:t>for</w:t>
        </w:r>
        <w:r w:rsidR="00937A75">
          <w:rPr>
            <w:rFonts w:ascii="Arial" w:hAnsi="Arial" w:cs="Arial"/>
            <w:b/>
            <w:sz w:val="22"/>
            <w:szCs w:val="22"/>
          </w:rPr>
          <w:t xml:space="preserve"> Generation </w:t>
        </w:r>
        <w:r w:rsidR="00937A75" w:rsidRPr="00937A75">
          <w:rPr>
            <w:rFonts w:ascii="Arial" w:hAnsi="Arial" w:cs="Arial"/>
            <w:bCs/>
            <w:sz w:val="22"/>
            <w:szCs w:val="22"/>
            <w:rPrChange w:id="518" w:author="Martin Cahill [NESO]" w:date="2025-09-09T13:35:00Z" w16du:dateUtc="2025-09-09T12:35:00Z">
              <w:rPr>
                <w:rFonts w:ascii="Arial" w:hAnsi="Arial" w:cs="Arial"/>
                <w:b/>
                <w:sz w:val="22"/>
                <w:szCs w:val="22"/>
              </w:rPr>
            </w:rPrChange>
          </w:rPr>
          <w:t>and</w:t>
        </w:r>
        <w:r w:rsidR="00937A75">
          <w:rPr>
            <w:rFonts w:ascii="Arial" w:hAnsi="Arial" w:cs="Arial"/>
            <w:b/>
            <w:sz w:val="22"/>
            <w:szCs w:val="22"/>
          </w:rPr>
          <w:t xml:space="preserve"> </w:t>
        </w:r>
        <w:r w:rsidR="00937A75" w:rsidRPr="00807426">
          <w:rPr>
            <w:rFonts w:ascii="Arial" w:hAnsi="Arial" w:cs="Arial"/>
            <w:bCs/>
            <w:sz w:val="22"/>
            <w:szCs w:val="22"/>
            <w:rPrChange w:id="519" w:author="Martin Cahill [NESO]" w:date="2025-10-31T16:04:00Z" w16du:dateUtc="2025-10-31T16:04:00Z">
              <w:rPr>
                <w:rFonts w:ascii="Arial" w:hAnsi="Arial" w:cs="Arial"/>
                <w:b/>
                <w:sz w:val="22"/>
                <w:szCs w:val="22"/>
              </w:rPr>
            </w:rPrChange>
          </w:rPr>
          <w:t>Demand</w:t>
        </w:r>
      </w:ins>
      <w:r w:rsidRPr="005B7555">
        <w:rPr>
          <w:rFonts w:ascii="Arial" w:hAnsi="Arial" w:cs="Arial"/>
          <w:sz w:val="22"/>
          <w:szCs w:val="22"/>
        </w:rPr>
        <w:t xml:space="preserve"> for the following three </w:t>
      </w:r>
      <w:r w:rsidRPr="005B7555">
        <w:rPr>
          <w:rFonts w:ascii="Arial" w:hAnsi="Arial" w:cs="Arial"/>
          <w:b/>
          <w:sz w:val="22"/>
          <w:szCs w:val="22"/>
        </w:rPr>
        <w:t>Financial Years</w:t>
      </w:r>
      <w:r w:rsidR="00F277E3" w:rsidRPr="00F277E3">
        <w:rPr>
          <w:rFonts w:ascii="Arial" w:hAnsi="Arial" w:cs="Arial"/>
          <w:sz w:val="22"/>
          <w:szCs w:val="22"/>
        </w:rPr>
        <w:t>;</w:t>
      </w:r>
    </w:p>
    <w:p w14:paraId="433EED9B" w14:textId="77777777" w:rsidR="005B7555" w:rsidRPr="005B7555" w:rsidRDefault="00F277E3" w:rsidP="005B7555">
      <w:pPr>
        <w:numPr>
          <w:ilvl w:val="0"/>
          <w:numId w:val="8"/>
        </w:numPr>
        <w:spacing w:line="360" w:lineRule="auto"/>
        <w:jc w:val="both"/>
        <w:rPr>
          <w:rFonts w:ascii="Arial" w:hAnsi="Arial" w:cs="Arial"/>
          <w:sz w:val="22"/>
          <w:szCs w:val="22"/>
        </w:rPr>
      </w:pPr>
      <w:r>
        <w:rPr>
          <w:rFonts w:ascii="Arial" w:hAnsi="Arial" w:cs="Arial"/>
          <w:sz w:val="22"/>
          <w:szCs w:val="22"/>
        </w:rPr>
        <w:t xml:space="preserve">the % of the </w:t>
      </w:r>
      <w:r w:rsidRPr="00F277E3">
        <w:rPr>
          <w:rFonts w:ascii="Arial" w:hAnsi="Arial" w:cs="Arial"/>
          <w:b/>
          <w:sz w:val="22"/>
          <w:szCs w:val="22"/>
        </w:rPr>
        <w:t>Cancellation Charge</w:t>
      </w:r>
      <w:r>
        <w:rPr>
          <w:rFonts w:ascii="Arial" w:hAnsi="Arial" w:cs="Arial"/>
          <w:sz w:val="22"/>
          <w:szCs w:val="22"/>
        </w:rPr>
        <w:t xml:space="preserve"> that is required to be secured</w:t>
      </w:r>
      <w:r w:rsidR="0088661B">
        <w:rPr>
          <w:rFonts w:ascii="Arial" w:hAnsi="Arial" w:cs="Arial"/>
          <w:sz w:val="22"/>
          <w:szCs w:val="22"/>
        </w:rPr>
        <w:t xml:space="preserve"> prior to (and including) and after the </w:t>
      </w:r>
      <w:r w:rsidR="0088661B">
        <w:rPr>
          <w:rFonts w:ascii="Arial" w:hAnsi="Arial" w:cs="Arial"/>
          <w:b/>
          <w:sz w:val="22"/>
          <w:szCs w:val="22"/>
        </w:rPr>
        <w:t>K</w:t>
      </w:r>
      <w:r w:rsidR="0088661B" w:rsidRPr="0088661B">
        <w:rPr>
          <w:rFonts w:ascii="Arial" w:hAnsi="Arial" w:cs="Arial"/>
          <w:b/>
          <w:sz w:val="22"/>
          <w:szCs w:val="22"/>
        </w:rPr>
        <w:t>ey Consents in Place Date</w:t>
      </w:r>
      <w:r>
        <w:rPr>
          <w:rFonts w:ascii="Arial" w:hAnsi="Arial" w:cs="Arial"/>
          <w:sz w:val="22"/>
          <w:szCs w:val="22"/>
        </w:rPr>
        <w:t>.</w:t>
      </w:r>
    </w:p>
    <w:p w14:paraId="602E3DDB" w14:textId="77777777" w:rsidR="0088661B" w:rsidRDefault="0088661B" w:rsidP="0088661B">
      <w:pPr>
        <w:spacing w:line="360" w:lineRule="auto"/>
        <w:jc w:val="both"/>
        <w:rPr>
          <w:rFonts w:ascii="Arial" w:hAnsi="Arial" w:cs="Arial"/>
          <w:sz w:val="20"/>
          <w:szCs w:val="20"/>
        </w:rPr>
      </w:pPr>
    </w:p>
    <w:p w14:paraId="6907DFA2" w14:textId="77777777" w:rsidR="0088661B" w:rsidRPr="0088661B" w:rsidRDefault="0088661B" w:rsidP="0088661B">
      <w:pPr>
        <w:spacing w:line="360" w:lineRule="auto"/>
        <w:ind w:left="720" w:hanging="720"/>
        <w:jc w:val="both"/>
        <w:rPr>
          <w:rFonts w:ascii="Arial" w:hAnsi="Arial" w:cs="Arial"/>
          <w:sz w:val="22"/>
          <w:szCs w:val="22"/>
        </w:rPr>
      </w:pPr>
      <w:r w:rsidRPr="0088661B">
        <w:rPr>
          <w:rFonts w:ascii="Arial" w:hAnsi="Arial" w:cs="Arial"/>
          <w:b/>
          <w:sz w:val="22"/>
          <w:szCs w:val="22"/>
        </w:rPr>
        <w:t>4.2</w:t>
      </w:r>
      <w:r w:rsidRPr="0088661B">
        <w:rPr>
          <w:rFonts w:ascii="Arial" w:hAnsi="Arial" w:cs="Arial"/>
          <w:b/>
          <w:sz w:val="22"/>
          <w:szCs w:val="22"/>
        </w:rPr>
        <w:tab/>
      </w:r>
      <w:r w:rsidRPr="0088661B">
        <w:rPr>
          <w:rFonts w:ascii="Arial" w:hAnsi="Arial" w:cs="Arial"/>
          <w:sz w:val="22"/>
          <w:szCs w:val="22"/>
        </w:rPr>
        <w:t xml:space="preserve">In the event </w:t>
      </w:r>
      <w:r>
        <w:rPr>
          <w:rFonts w:ascii="Arial" w:hAnsi="Arial" w:cs="Arial"/>
          <w:sz w:val="22"/>
          <w:szCs w:val="22"/>
        </w:rPr>
        <w:t xml:space="preserve">that for any </w:t>
      </w:r>
      <w:r w:rsidRPr="003E7523">
        <w:rPr>
          <w:rFonts w:ascii="Arial" w:hAnsi="Arial" w:cs="Arial"/>
          <w:b/>
          <w:sz w:val="22"/>
          <w:szCs w:val="22"/>
        </w:rPr>
        <w:t>Financial Year</w:t>
      </w:r>
      <w:r>
        <w:rPr>
          <w:rFonts w:ascii="Arial" w:hAnsi="Arial" w:cs="Arial"/>
          <w:sz w:val="22"/>
          <w:szCs w:val="22"/>
        </w:rPr>
        <w:t xml:space="preserve"> it is proposed to change the </w:t>
      </w:r>
      <w:r w:rsidRPr="0088661B">
        <w:rPr>
          <w:rFonts w:ascii="Arial" w:hAnsi="Arial" w:cs="Arial"/>
          <w:b/>
          <w:sz w:val="22"/>
          <w:szCs w:val="22"/>
        </w:rPr>
        <w:t>Global Asset Reuse Factor</w:t>
      </w:r>
      <w:r>
        <w:rPr>
          <w:rFonts w:ascii="Arial" w:hAnsi="Arial" w:cs="Arial"/>
          <w:sz w:val="22"/>
          <w:szCs w:val="22"/>
        </w:rPr>
        <w:t xml:space="preserve"> or the % of the </w:t>
      </w:r>
      <w:r w:rsidRPr="00F277E3">
        <w:rPr>
          <w:rFonts w:ascii="Arial" w:hAnsi="Arial" w:cs="Arial"/>
          <w:b/>
          <w:sz w:val="22"/>
          <w:szCs w:val="22"/>
        </w:rPr>
        <w:t>Cancellation Charge</w:t>
      </w:r>
      <w:r>
        <w:rPr>
          <w:rFonts w:ascii="Arial" w:hAnsi="Arial" w:cs="Arial"/>
          <w:sz w:val="22"/>
          <w:szCs w:val="22"/>
        </w:rPr>
        <w:t xml:space="preserve"> that is required to be secured prior to (and including) and after the </w:t>
      </w:r>
      <w:r>
        <w:rPr>
          <w:rFonts w:ascii="Arial" w:hAnsi="Arial" w:cs="Arial"/>
          <w:b/>
          <w:sz w:val="22"/>
          <w:szCs w:val="22"/>
        </w:rPr>
        <w:t>K</w:t>
      </w:r>
      <w:r w:rsidRPr="0088661B">
        <w:rPr>
          <w:rFonts w:ascii="Arial" w:hAnsi="Arial" w:cs="Arial"/>
          <w:b/>
          <w:sz w:val="22"/>
          <w:szCs w:val="22"/>
        </w:rPr>
        <w:t>ey Consents in Place Date</w:t>
      </w:r>
      <w:r>
        <w:rPr>
          <w:rFonts w:ascii="Arial" w:hAnsi="Arial" w:cs="Arial"/>
          <w:sz w:val="22"/>
          <w:szCs w:val="22"/>
        </w:rPr>
        <w:t xml:space="preserve"> from that set out in the </w:t>
      </w:r>
      <w:r w:rsidRPr="0088661B">
        <w:rPr>
          <w:rFonts w:ascii="Arial" w:hAnsi="Arial" w:cs="Arial"/>
          <w:b/>
          <w:sz w:val="22"/>
          <w:szCs w:val="22"/>
        </w:rPr>
        <w:t>Annual Wider Cancellation Charge Statement</w:t>
      </w:r>
      <w:r>
        <w:rPr>
          <w:rFonts w:ascii="Arial" w:hAnsi="Arial" w:cs="Arial"/>
          <w:sz w:val="22"/>
          <w:szCs w:val="22"/>
        </w:rPr>
        <w:t xml:space="preserve"> for the previous </w:t>
      </w:r>
      <w:r w:rsidRPr="0088661B">
        <w:rPr>
          <w:rFonts w:ascii="Arial" w:hAnsi="Arial" w:cs="Arial"/>
          <w:b/>
          <w:sz w:val="22"/>
          <w:szCs w:val="22"/>
        </w:rPr>
        <w:t>Financial Year</w:t>
      </w:r>
      <w:r w:rsidRPr="0088661B">
        <w:rPr>
          <w:rFonts w:ascii="Arial" w:hAnsi="Arial" w:cs="Arial"/>
          <w:sz w:val="22"/>
          <w:szCs w:val="22"/>
        </w:rPr>
        <w:t>,</w:t>
      </w:r>
      <w:r>
        <w:rPr>
          <w:rFonts w:ascii="Arial" w:hAnsi="Arial" w:cs="Arial"/>
          <w:sz w:val="22"/>
          <w:szCs w:val="22"/>
        </w:rPr>
        <w:t xml:space="preserve"> </w:t>
      </w:r>
      <w:r w:rsidRPr="0088661B">
        <w:rPr>
          <w:rFonts w:ascii="Arial" w:hAnsi="Arial" w:cs="Arial"/>
          <w:b/>
          <w:sz w:val="22"/>
          <w:szCs w:val="22"/>
        </w:rPr>
        <w:t>The Company</w:t>
      </w:r>
      <w:r>
        <w:rPr>
          <w:rFonts w:ascii="Arial" w:hAnsi="Arial" w:cs="Arial"/>
          <w:sz w:val="22"/>
          <w:szCs w:val="22"/>
        </w:rPr>
        <w:t xml:space="preserve"> shall not make such change without first consulting on the change </w:t>
      </w:r>
      <w:r w:rsidR="00B45F55">
        <w:rPr>
          <w:rFonts w:ascii="Arial" w:hAnsi="Arial" w:cs="Arial"/>
          <w:sz w:val="22"/>
          <w:szCs w:val="22"/>
        </w:rPr>
        <w:t xml:space="preserve">(and its provision in electronic form on the Website and in electronic mails to </w:t>
      </w:r>
      <w:r w:rsidR="00B45F55" w:rsidRPr="00B45F55">
        <w:rPr>
          <w:rFonts w:ascii="Arial" w:hAnsi="Arial" w:cs="Arial"/>
          <w:b/>
          <w:sz w:val="22"/>
          <w:szCs w:val="22"/>
        </w:rPr>
        <w:t>CUSC Parties</w:t>
      </w:r>
      <w:r w:rsidR="00B45F55">
        <w:rPr>
          <w:rFonts w:ascii="Arial" w:hAnsi="Arial" w:cs="Arial"/>
          <w:sz w:val="22"/>
          <w:szCs w:val="22"/>
        </w:rPr>
        <w:t xml:space="preserve"> and such other persons who have supplied relevant details shall meet this requirement).</w:t>
      </w:r>
    </w:p>
    <w:p w14:paraId="6E1B4B53" w14:textId="77777777" w:rsidR="00B87597" w:rsidRDefault="00B87597" w:rsidP="00B87597">
      <w:pPr>
        <w:tabs>
          <w:tab w:val="left" w:pos="-1440"/>
          <w:tab w:val="left" w:pos="-720"/>
          <w:tab w:val="left" w:pos="2880"/>
          <w:tab w:val="left" w:pos="3600"/>
          <w:tab w:val="left" w:pos="4320"/>
          <w:tab w:val="left" w:pos="5040"/>
          <w:tab w:val="left" w:pos="5760"/>
          <w:tab w:val="left" w:pos="6480"/>
          <w:tab w:val="left" w:pos="7200"/>
          <w:tab w:val="left" w:pos="7920"/>
          <w:tab w:val="left" w:pos="8640"/>
        </w:tabs>
        <w:spacing w:line="360" w:lineRule="auto"/>
        <w:jc w:val="both"/>
        <w:rPr>
          <w:rFonts w:ascii="Arial" w:hAnsi="Arial" w:cs="Arial"/>
          <w:sz w:val="22"/>
          <w:szCs w:val="22"/>
        </w:rPr>
      </w:pPr>
    </w:p>
    <w:p w14:paraId="2825AA90" w14:textId="77777777" w:rsidR="00892EF0" w:rsidRPr="005B7555" w:rsidRDefault="00BF79A5" w:rsidP="00BF79A5">
      <w:pPr>
        <w:tabs>
          <w:tab w:val="left" w:pos="700"/>
        </w:tabs>
        <w:jc w:val="both"/>
        <w:rPr>
          <w:rFonts w:ascii="Arial" w:hAnsi="Arial" w:cs="Arial"/>
          <w:b/>
          <w:sz w:val="22"/>
          <w:szCs w:val="22"/>
        </w:rPr>
      </w:pPr>
      <w:r>
        <w:rPr>
          <w:rFonts w:ascii="Arial" w:hAnsi="Arial" w:cs="Arial"/>
          <w:b/>
          <w:sz w:val="22"/>
          <w:szCs w:val="22"/>
        </w:rPr>
        <w:t>5.</w:t>
      </w:r>
      <w:r>
        <w:rPr>
          <w:rFonts w:ascii="Arial" w:hAnsi="Arial" w:cs="Arial"/>
          <w:b/>
          <w:sz w:val="22"/>
          <w:szCs w:val="22"/>
        </w:rPr>
        <w:tab/>
      </w:r>
      <w:r w:rsidR="008E09B6">
        <w:rPr>
          <w:rFonts w:ascii="Arial" w:hAnsi="Arial" w:cs="Arial"/>
          <w:b/>
          <w:sz w:val="22"/>
          <w:szCs w:val="22"/>
        </w:rPr>
        <w:t>Statement of</w:t>
      </w:r>
      <w:r w:rsidR="001B769A">
        <w:rPr>
          <w:rFonts w:ascii="Arial" w:hAnsi="Arial" w:cs="Arial"/>
          <w:b/>
          <w:sz w:val="22"/>
          <w:szCs w:val="22"/>
        </w:rPr>
        <w:t xml:space="preserve"> </w:t>
      </w:r>
      <w:r w:rsidR="00300D1E" w:rsidRPr="005B7555">
        <w:rPr>
          <w:rFonts w:ascii="Arial" w:hAnsi="Arial" w:cs="Arial"/>
          <w:b/>
          <w:sz w:val="22"/>
          <w:szCs w:val="22"/>
        </w:rPr>
        <w:t xml:space="preserve">Cancellation Charge </w:t>
      </w:r>
    </w:p>
    <w:p w14:paraId="480D1015" w14:textId="77777777" w:rsidR="009E3EB1" w:rsidRPr="00030187" w:rsidRDefault="009E3EB1" w:rsidP="009E3EB1">
      <w:pPr>
        <w:jc w:val="both"/>
        <w:rPr>
          <w:rFonts w:ascii="Arial" w:hAnsi="Arial" w:cs="Arial"/>
          <w:b/>
          <w:sz w:val="22"/>
          <w:szCs w:val="22"/>
        </w:rPr>
      </w:pPr>
    </w:p>
    <w:p w14:paraId="382ED131" w14:textId="77777777" w:rsidR="00BB23E5" w:rsidRDefault="00BB23E5" w:rsidP="00892EF0">
      <w:pPr>
        <w:tabs>
          <w:tab w:val="left" w:pos="-1440"/>
          <w:tab w:val="left" w:pos="-720"/>
          <w:tab w:val="left" w:pos="2880"/>
          <w:tab w:val="left" w:pos="3600"/>
          <w:tab w:val="left" w:pos="4320"/>
          <w:tab w:val="left" w:pos="5040"/>
          <w:tab w:val="left" w:pos="5760"/>
          <w:tab w:val="left" w:pos="6480"/>
          <w:tab w:val="left" w:pos="7200"/>
          <w:tab w:val="left" w:pos="7920"/>
          <w:tab w:val="left" w:pos="8640"/>
        </w:tabs>
        <w:spacing w:line="360" w:lineRule="auto"/>
        <w:ind w:left="720" w:hanging="720"/>
        <w:jc w:val="both"/>
        <w:rPr>
          <w:rFonts w:ascii="Arial" w:hAnsi="Arial" w:cs="Arial"/>
          <w:sz w:val="22"/>
          <w:szCs w:val="22"/>
        </w:rPr>
      </w:pPr>
    </w:p>
    <w:p w14:paraId="771C1D4A" w14:textId="77777777" w:rsidR="00BB23E5" w:rsidRDefault="00D40116" w:rsidP="00892EF0">
      <w:pPr>
        <w:tabs>
          <w:tab w:val="left" w:pos="-1440"/>
          <w:tab w:val="left" w:pos="-720"/>
          <w:tab w:val="left" w:pos="2880"/>
          <w:tab w:val="left" w:pos="3600"/>
          <w:tab w:val="left" w:pos="4320"/>
          <w:tab w:val="left" w:pos="5040"/>
          <w:tab w:val="left" w:pos="5760"/>
          <w:tab w:val="left" w:pos="6480"/>
          <w:tab w:val="left" w:pos="7200"/>
          <w:tab w:val="left" w:pos="7920"/>
          <w:tab w:val="left" w:pos="8640"/>
        </w:tabs>
        <w:spacing w:line="360" w:lineRule="auto"/>
        <w:ind w:left="720" w:hanging="720"/>
        <w:jc w:val="both"/>
        <w:rPr>
          <w:rFonts w:ascii="Arial" w:hAnsi="Arial" w:cs="Arial"/>
          <w:sz w:val="22"/>
          <w:szCs w:val="22"/>
        </w:rPr>
      </w:pPr>
      <w:r>
        <w:rPr>
          <w:rFonts w:ascii="Arial" w:hAnsi="Arial" w:cs="Arial"/>
          <w:b/>
          <w:sz w:val="22"/>
          <w:szCs w:val="22"/>
        </w:rPr>
        <w:t>5</w:t>
      </w:r>
      <w:r w:rsidR="00BB23E5" w:rsidRPr="00BB23E5">
        <w:rPr>
          <w:rFonts w:ascii="Arial" w:hAnsi="Arial" w:cs="Arial"/>
          <w:b/>
          <w:sz w:val="22"/>
          <w:szCs w:val="22"/>
        </w:rPr>
        <w:t>.</w:t>
      </w:r>
      <w:r w:rsidR="00BB23E5">
        <w:rPr>
          <w:rFonts w:ascii="Arial" w:hAnsi="Arial" w:cs="Arial"/>
          <w:b/>
          <w:sz w:val="22"/>
          <w:szCs w:val="22"/>
        </w:rPr>
        <w:t>1</w:t>
      </w:r>
      <w:r w:rsidR="00BB23E5">
        <w:rPr>
          <w:rFonts w:ascii="Arial" w:hAnsi="Arial" w:cs="Arial"/>
          <w:sz w:val="22"/>
          <w:szCs w:val="22"/>
        </w:rPr>
        <w:tab/>
        <w:t>W</w:t>
      </w:r>
      <w:r w:rsidR="00BB23E5" w:rsidRPr="00030187">
        <w:rPr>
          <w:rFonts w:ascii="Arial" w:hAnsi="Arial" w:cs="Arial"/>
          <w:sz w:val="22"/>
          <w:szCs w:val="22"/>
        </w:rPr>
        <w:t xml:space="preserve">ith an </w:t>
      </w:r>
      <w:r w:rsidR="00BB23E5" w:rsidRPr="00030187">
        <w:rPr>
          <w:rFonts w:ascii="Arial" w:hAnsi="Arial" w:cs="Arial"/>
          <w:b/>
          <w:sz w:val="22"/>
          <w:szCs w:val="22"/>
        </w:rPr>
        <w:t>Offer</w:t>
      </w:r>
      <w:r w:rsidR="00BB23E5">
        <w:rPr>
          <w:rFonts w:ascii="Arial" w:hAnsi="Arial" w:cs="Arial"/>
          <w:sz w:val="22"/>
          <w:szCs w:val="22"/>
        </w:rPr>
        <w:t xml:space="preserve"> </w:t>
      </w:r>
      <w:r w:rsidR="00BB23E5" w:rsidRPr="00030187">
        <w:rPr>
          <w:rFonts w:ascii="Arial" w:hAnsi="Arial" w:cs="Arial"/>
          <w:b/>
          <w:sz w:val="22"/>
          <w:szCs w:val="22"/>
        </w:rPr>
        <w:t>The Company</w:t>
      </w:r>
      <w:r w:rsidR="00BB23E5" w:rsidRPr="00030187">
        <w:rPr>
          <w:rFonts w:ascii="Arial" w:hAnsi="Arial" w:cs="Arial"/>
          <w:sz w:val="22"/>
          <w:szCs w:val="22"/>
        </w:rPr>
        <w:t xml:space="preserve"> shall provide each </w:t>
      </w:r>
      <w:r w:rsidR="00BB23E5" w:rsidRPr="00030187">
        <w:rPr>
          <w:rFonts w:ascii="Arial" w:hAnsi="Arial" w:cs="Arial"/>
          <w:b/>
          <w:sz w:val="22"/>
          <w:szCs w:val="22"/>
        </w:rPr>
        <w:t xml:space="preserve">User </w:t>
      </w:r>
      <w:r w:rsidR="00BB23E5" w:rsidRPr="00030187">
        <w:rPr>
          <w:rFonts w:ascii="Arial" w:hAnsi="Arial" w:cs="Arial"/>
          <w:sz w:val="22"/>
          <w:szCs w:val="22"/>
        </w:rPr>
        <w:t xml:space="preserve">with </w:t>
      </w:r>
      <w:r w:rsidR="00BB23E5" w:rsidRPr="00033F2D">
        <w:rPr>
          <w:rFonts w:ascii="Arial" w:hAnsi="Arial" w:cs="Arial"/>
          <w:sz w:val="22"/>
          <w:szCs w:val="22"/>
        </w:rPr>
        <w:t xml:space="preserve">an </w:t>
      </w:r>
      <w:r w:rsidR="00BB23E5">
        <w:rPr>
          <w:rFonts w:ascii="Arial" w:hAnsi="Arial" w:cs="Arial"/>
          <w:sz w:val="22"/>
          <w:szCs w:val="22"/>
        </w:rPr>
        <w:t xml:space="preserve">indicative profile of the estimated spend in respect of the </w:t>
      </w:r>
      <w:r w:rsidR="00BB23E5" w:rsidRPr="00A53AA2">
        <w:rPr>
          <w:rFonts w:ascii="Arial" w:hAnsi="Arial" w:cs="Arial"/>
          <w:b/>
          <w:sz w:val="22"/>
          <w:szCs w:val="22"/>
        </w:rPr>
        <w:t>Attributable Works</w:t>
      </w:r>
      <w:r w:rsidR="003E7523">
        <w:rPr>
          <w:rFonts w:ascii="Arial" w:hAnsi="Arial" w:cs="Arial"/>
          <w:sz w:val="22"/>
          <w:szCs w:val="22"/>
        </w:rPr>
        <w:t xml:space="preserve"> and a </w:t>
      </w:r>
      <w:r w:rsidR="003E7523" w:rsidRPr="003E7523">
        <w:rPr>
          <w:rFonts w:ascii="Arial" w:hAnsi="Arial" w:cs="Arial"/>
          <w:b/>
          <w:sz w:val="22"/>
          <w:szCs w:val="22"/>
        </w:rPr>
        <w:t>Notification of Fixed Cancellation Charge</w:t>
      </w:r>
      <w:r w:rsidR="00BB23E5" w:rsidRPr="003E7523">
        <w:rPr>
          <w:rFonts w:ascii="Arial" w:hAnsi="Arial" w:cs="Arial"/>
          <w:sz w:val="22"/>
          <w:szCs w:val="22"/>
        </w:rPr>
        <w:t>.</w:t>
      </w:r>
      <w:r w:rsidR="00BB23E5">
        <w:rPr>
          <w:rFonts w:ascii="Arial" w:hAnsi="Arial" w:cs="Arial"/>
          <w:sz w:val="22"/>
          <w:szCs w:val="22"/>
        </w:rPr>
        <w:t xml:space="preserve"> </w:t>
      </w:r>
    </w:p>
    <w:p w14:paraId="0C9C8D95" w14:textId="77777777" w:rsidR="00BB23E5" w:rsidRDefault="00BB23E5" w:rsidP="00892EF0">
      <w:pPr>
        <w:tabs>
          <w:tab w:val="left" w:pos="-1440"/>
          <w:tab w:val="left" w:pos="-720"/>
          <w:tab w:val="left" w:pos="2880"/>
          <w:tab w:val="left" w:pos="3600"/>
          <w:tab w:val="left" w:pos="4320"/>
          <w:tab w:val="left" w:pos="5040"/>
          <w:tab w:val="left" w:pos="5760"/>
          <w:tab w:val="left" w:pos="6480"/>
          <w:tab w:val="left" w:pos="7200"/>
          <w:tab w:val="left" w:pos="7920"/>
          <w:tab w:val="left" w:pos="8640"/>
        </w:tabs>
        <w:spacing w:line="360" w:lineRule="auto"/>
        <w:ind w:left="720" w:hanging="720"/>
        <w:jc w:val="both"/>
        <w:rPr>
          <w:rFonts w:ascii="Arial" w:hAnsi="Arial" w:cs="Arial"/>
          <w:sz w:val="22"/>
          <w:szCs w:val="22"/>
        </w:rPr>
      </w:pPr>
    </w:p>
    <w:p w14:paraId="6CF03D9B" w14:textId="77777777" w:rsidR="002A3F77" w:rsidRDefault="00BF79A5" w:rsidP="00D40116">
      <w:pPr>
        <w:tabs>
          <w:tab w:val="left" w:pos="-1440"/>
          <w:tab w:val="left" w:pos="-720"/>
          <w:tab w:val="left" w:pos="2880"/>
          <w:tab w:val="left" w:pos="3600"/>
          <w:tab w:val="left" w:pos="4320"/>
          <w:tab w:val="left" w:pos="5040"/>
          <w:tab w:val="left" w:pos="5760"/>
          <w:tab w:val="left" w:pos="6480"/>
          <w:tab w:val="left" w:pos="7200"/>
          <w:tab w:val="left" w:pos="7920"/>
          <w:tab w:val="left" w:pos="8640"/>
        </w:tabs>
        <w:spacing w:line="360" w:lineRule="auto"/>
        <w:jc w:val="both"/>
        <w:rPr>
          <w:rFonts w:ascii="Arial" w:hAnsi="Arial" w:cs="Arial"/>
          <w:b/>
          <w:sz w:val="22"/>
          <w:szCs w:val="22"/>
        </w:rPr>
      </w:pPr>
      <w:r>
        <w:rPr>
          <w:rFonts w:ascii="Arial" w:hAnsi="Arial" w:cs="Arial"/>
          <w:b/>
          <w:sz w:val="22"/>
          <w:szCs w:val="22"/>
        </w:rPr>
        <w:t xml:space="preserve">5.2       </w:t>
      </w:r>
      <w:r w:rsidR="002A3F77">
        <w:rPr>
          <w:rFonts w:ascii="Arial" w:hAnsi="Arial" w:cs="Arial"/>
          <w:b/>
          <w:sz w:val="22"/>
          <w:szCs w:val="22"/>
        </w:rPr>
        <w:t>Cancellation Charge Statement</w:t>
      </w:r>
      <w:r w:rsidR="008E09B6" w:rsidRPr="008E09B6">
        <w:rPr>
          <w:rFonts w:ascii="Arial" w:hAnsi="Arial" w:cs="Arial"/>
          <w:b/>
          <w:sz w:val="22"/>
          <w:szCs w:val="22"/>
        </w:rPr>
        <w:t xml:space="preserve"> </w:t>
      </w:r>
    </w:p>
    <w:p w14:paraId="57785127" w14:textId="77777777" w:rsidR="00C67A7E" w:rsidRDefault="00C67A7E" w:rsidP="00C67A7E">
      <w:pPr>
        <w:tabs>
          <w:tab w:val="left" w:pos="-1440"/>
          <w:tab w:val="left" w:pos="-720"/>
          <w:tab w:val="left" w:pos="2880"/>
          <w:tab w:val="left" w:pos="3600"/>
          <w:tab w:val="left" w:pos="4320"/>
          <w:tab w:val="left" w:pos="5040"/>
          <w:tab w:val="left" w:pos="5760"/>
          <w:tab w:val="left" w:pos="6480"/>
          <w:tab w:val="left" w:pos="7200"/>
          <w:tab w:val="left" w:pos="7920"/>
          <w:tab w:val="left" w:pos="8640"/>
        </w:tabs>
        <w:spacing w:line="360" w:lineRule="auto"/>
        <w:jc w:val="both"/>
        <w:rPr>
          <w:rFonts w:ascii="Arial" w:hAnsi="Arial" w:cs="Arial"/>
          <w:b/>
          <w:sz w:val="22"/>
          <w:szCs w:val="22"/>
        </w:rPr>
      </w:pPr>
    </w:p>
    <w:p w14:paraId="3DCE2A19" w14:textId="77777777" w:rsidR="00300D1E" w:rsidRPr="00030187" w:rsidRDefault="00BF79A5" w:rsidP="00F3163B">
      <w:pPr>
        <w:tabs>
          <w:tab w:val="left" w:pos="-1440"/>
          <w:tab w:val="left" w:pos="-720"/>
          <w:tab w:val="left" w:pos="2880"/>
          <w:tab w:val="left" w:pos="3600"/>
          <w:tab w:val="left" w:pos="4320"/>
          <w:tab w:val="left" w:pos="5040"/>
          <w:tab w:val="left" w:pos="5760"/>
          <w:tab w:val="left" w:pos="6480"/>
          <w:tab w:val="left" w:pos="7200"/>
          <w:tab w:val="left" w:pos="7920"/>
          <w:tab w:val="left" w:pos="8640"/>
        </w:tabs>
        <w:spacing w:line="360" w:lineRule="auto"/>
        <w:ind w:left="720" w:hanging="720"/>
        <w:jc w:val="both"/>
        <w:rPr>
          <w:rFonts w:ascii="Arial" w:hAnsi="Arial" w:cs="Arial"/>
          <w:sz w:val="22"/>
          <w:szCs w:val="22"/>
        </w:rPr>
      </w:pPr>
      <w:r>
        <w:rPr>
          <w:rFonts w:ascii="Arial" w:hAnsi="Arial" w:cs="Arial"/>
          <w:b/>
          <w:sz w:val="22"/>
          <w:szCs w:val="22"/>
        </w:rPr>
        <w:t>5</w:t>
      </w:r>
      <w:r w:rsidR="00F3163B">
        <w:rPr>
          <w:rFonts w:ascii="Arial" w:hAnsi="Arial" w:cs="Arial"/>
          <w:b/>
          <w:sz w:val="22"/>
          <w:szCs w:val="22"/>
        </w:rPr>
        <w:t>.2.1</w:t>
      </w:r>
      <w:r w:rsidR="00F3163B">
        <w:rPr>
          <w:rFonts w:ascii="Arial" w:hAnsi="Arial" w:cs="Arial"/>
          <w:b/>
          <w:sz w:val="22"/>
          <w:szCs w:val="22"/>
        </w:rPr>
        <w:tab/>
      </w:r>
      <w:r w:rsidR="00300D1E" w:rsidRPr="00030187">
        <w:rPr>
          <w:rFonts w:ascii="Arial" w:hAnsi="Arial" w:cs="Arial"/>
          <w:b/>
          <w:sz w:val="22"/>
          <w:szCs w:val="22"/>
        </w:rPr>
        <w:t>The Company</w:t>
      </w:r>
      <w:r w:rsidR="00300D1E" w:rsidRPr="00030187">
        <w:rPr>
          <w:rFonts w:ascii="Arial" w:hAnsi="Arial" w:cs="Arial"/>
          <w:sz w:val="22"/>
          <w:szCs w:val="22"/>
        </w:rPr>
        <w:t xml:space="preserve"> shall issue a </w:t>
      </w:r>
      <w:r w:rsidR="00455E34">
        <w:rPr>
          <w:rFonts w:ascii="Arial" w:hAnsi="Arial" w:cs="Arial"/>
          <w:b/>
          <w:sz w:val="22"/>
          <w:szCs w:val="22"/>
        </w:rPr>
        <w:t xml:space="preserve">Cancellation Charge </w:t>
      </w:r>
      <w:r w:rsidR="008E09B6">
        <w:rPr>
          <w:rFonts w:ascii="Arial" w:hAnsi="Arial" w:cs="Arial"/>
          <w:b/>
          <w:sz w:val="22"/>
          <w:szCs w:val="22"/>
        </w:rPr>
        <w:t>Statement</w:t>
      </w:r>
      <w:r w:rsidR="00300D1E" w:rsidRPr="00030187">
        <w:rPr>
          <w:rFonts w:ascii="Arial" w:hAnsi="Arial" w:cs="Arial"/>
          <w:sz w:val="22"/>
          <w:szCs w:val="22"/>
        </w:rPr>
        <w:t xml:space="preserve"> </w:t>
      </w:r>
      <w:r w:rsidR="003566BB" w:rsidRPr="00030187">
        <w:rPr>
          <w:rFonts w:ascii="Arial" w:hAnsi="Arial" w:cs="Arial"/>
          <w:sz w:val="22"/>
          <w:szCs w:val="22"/>
        </w:rPr>
        <w:t xml:space="preserve">to a </w:t>
      </w:r>
      <w:r w:rsidR="003566BB" w:rsidRPr="00030187">
        <w:rPr>
          <w:rFonts w:ascii="Arial" w:hAnsi="Arial" w:cs="Arial"/>
          <w:b/>
          <w:sz w:val="22"/>
          <w:szCs w:val="22"/>
        </w:rPr>
        <w:t xml:space="preserve">User </w:t>
      </w:r>
      <w:r w:rsidR="00827A50" w:rsidRPr="00827A50">
        <w:rPr>
          <w:rFonts w:ascii="Arial" w:hAnsi="Arial" w:cs="Arial"/>
          <w:sz w:val="22"/>
          <w:szCs w:val="22"/>
        </w:rPr>
        <w:t>showing the amount of the payment required or which may be required to be made by the</w:t>
      </w:r>
      <w:r w:rsidR="00827A50">
        <w:rPr>
          <w:rFonts w:ascii="Arial" w:hAnsi="Arial" w:cs="Arial"/>
          <w:b/>
          <w:sz w:val="22"/>
          <w:szCs w:val="22"/>
        </w:rPr>
        <w:t xml:space="preserve"> User </w:t>
      </w:r>
      <w:r w:rsidR="00827A50" w:rsidRPr="00827A50">
        <w:rPr>
          <w:rFonts w:ascii="Arial" w:hAnsi="Arial" w:cs="Arial"/>
          <w:sz w:val="22"/>
          <w:szCs w:val="22"/>
        </w:rPr>
        <w:t xml:space="preserve">to </w:t>
      </w:r>
      <w:r w:rsidR="00827A50">
        <w:rPr>
          <w:rFonts w:ascii="Arial" w:hAnsi="Arial" w:cs="Arial"/>
          <w:b/>
          <w:sz w:val="22"/>
          <w:szCs w:val="22"/>
        </w:rPr>
        <w:t xml:space="preserve">The Company </w:t>
      </w:r>
      <w:r w:rsidR="00827A50" w:rsidRPr="00827A50">
        <w:rPr>
          <w:rFonts w:ascii="Arial" w:hAnsi="Arial" w:cs="Arial"/>
          <w:sz w:val="22"/>
          <w:szCs w:val="22"/>
        </w:rPr>
        <w:t>in respect of the</w:t>
      </w:r>
      <w:r w:rsidR="00827A50">
        <w:rPr>
          <w:rFonts w:ascii="Arial" w:hAnsi="Arial" w:cs="Arial"/>
          <w:b/>
          <w:sz w:val="22"/>
          <w:szCs w:val="22"/>
        </w:rPr>
        <w:t xml:space="preserve"> Cancellation Charge </w:t>
      </w:r>
      <w:r w:rsidR="003566BB" w:rsidRPr="00030187">
        <w:rPr>
          <w:rFonts w:ascii="Arial" w:hAnsi="Arial" w:cs="Arial"/>
          <w:sz w:val="22"/>
          <w:szCs w:val="22"/>
        </w:rPr>
        <w:t>prior to the</w:t>
      </w:r>
      <w:r w:rsidR="003566BB" w:rsidRPr="00030187">
        <w:rPr>
          <w:rFonts w:ascii="Arial" w:hAnsi="Arial" w:cs="Arial"/>
          <w:b/>
          <w:sz w:val="22"/>
          <w:szCs w:val="22"/>
        </w:rPr>
        <w:t xml:space="preserve"> Charging Date </w:t>
      </w:r>
      <w:r w:rsidR="00300D1E" w:rsidRPr="00030187">
        <w:rPr>
          <w:rFonts w:ascii="Arial" w:hAnsi="Arial" w:cs="Arial"/>
          <w:sz w:val="22"/>
          <w:szCs w:val="22"/>
        </w:rPr>
        <w:t>at the following times and in respect of the following periods:-</w:t>
      </w:r>
    </w:p>
    <w:p w14:paraId="2931CE43" w14:textId="77777777" w:rsidR="00300D1E" w:rsidRPr="00030187" w:rsidRDefault="003E1E33" w:rsidP="00300D1E">
      <w:pPr>
        <w:numPr>
          <w:ilvl w:val="0"/>
          <w:numId w:val="4"/>
        </w:numPr>
        <w:tabs>
          <w:tab w:val="left" w:pos="-1440"/>
          <w:tab w:val="left" w:pos="-720"/>
          <w:tab w:val="left" w:pos="0"/>
          <w:tab w:val="left" w:pos="720"/>
          <w:tab w:val="left" w:pos="3600"/>
          <w:tab w:val="left" w:pos="4320"/>
          <w:tab w:val="left" w:pos="5040"/>
          <w:tab w:val="left" w:pos="5760"/>
          <w:tab w:val="left" w:pos="6480"/>
          <w:tab w:val="left" w:pos="7200"/>
          <w:tab w:val="left" w:pos="7920"/>
          <w:tab w:val="left" w:pos="8640"/>
        </w:tabs>
        <w:spacing w:line="360" w:lineRule="auto"/>
        <w:jc w:val="both"/>
        <w:rPr>
          <w:rFonts w:ascii="Arial" w:hAnsi="Arial" w:cs="Arial"/>
          <w:sz w:val="22"/>
          <w:szCs w:val="22"/>
        </w:rPr>
      </w:pPr>
      <w:r w:rsidRPr="00030187">
        <w:rPr>
          <w:rFonts w:ascii="Arial" w:hAnsi="Arial" w:cs="Arial"/>
          <w:sz w:val="22"/>
          <w:szCs w:val="22"/>
        </w:rPr>
        <w:t xml:space="preserve">Forthwith on and with effect from the signing of the </w:t>
      </w:r>
      <w:r w:rsidRPr="00030187">
        <w:rPr>
          <w:rFonts w:ascii="Arial" w:hAnsi="Arial" w:cs="Arial"/>
          <w:b/>
          <w:sz w:val="22"/>
          <w:szCs w:val="22"/>
        </w:rPr>
        <w:t>Construction Agreement</w:t>
      </w:r>
      <w:r w:rsidRPr="00030187">
        <w:rPr>
          <w:rFonts w:ascii="Arial" w:hAnsi="Arial" w:cs="Arial"/>
          <w:sz w:val="22"/>
          <w:szCs w:val="22"/>
        </w:rPr>
        <w:t xml:space="preserve">, </w:t>
      </w:r>
      <w:r w:rsidR="00300D1E" w:rsidRPr="00030187">
        <w:rPr>
          <w:rFonts w:ascii="Arial" w:hAnsi="Arial" w:cs="Arial"/>
          <w:sz w:val="22"/>
          <w:szCs w:val="22"/>
        </w:rPr>
        <w:t xml:space="preserve">in respect of the period from </w:t>
      </w:r>
      <w:r w:rsidRPr="00030187">
        <w:rPr>
          <w:rFonts w:ascii="Arial" w:hAnsi="Arial" w:cs="Arial"/>
          <w:sz w:val="22"/>
          <w:szCs w:val="22"/>
        </w:rPr>
        <w:t xml:space="preserve">and including the day of signing of the </w:t>
      </w:r>
      <w:r w:rsidRPr="00030187">
        <w:rPr>
          <w:rFonts w:ascii="Arial" w:hAnsi="Arial" w:cs="Arial"/>
          <w:b/>
          <w:sz w:val="22"/>
          <w:szCs w:val="22"/>
        </w:rPr>
        <w:t>Construction Agreement</w:t>
      </w:r>
      <w:r w:rsidRPr="00030187">
        <w:rPr>
          <w:rFonts w:ascii="Arial" w:hAnsi="Arial" w:cs="Arial"/>
          <w:sz w:val="22"/>
          <w:szCs w:val="22"/>
        </w:rPr>
        <w:t xml:space="preserve"> </w:t>
      </w:r>
      <w:r w:rsidR="00300D1E" w:rsidRPr="00030187">
        <w:rPr>
          <w:rFonts w:ascii="Arial" w:hAnsi="Arial" w:cs="Arial"/>
          <w:sz w:val="22"/>
          <w:szCs w:val="22"/>
        </w:rPr>
        <w:t xml:space="preserve">until the next following 30 September </w:t>
      </w:r>
      <w:r w:rsidR="003566BB" w:rsidRPr="00030187">
        <w:rPr>
          <w:rFonts w:ascii="Arial" w:hAnsi="Arial" w:cs="Arial"/>
          <w:sz w:val="22"/>
          <w:szCs w:val="22"/>
        </w:rPr>
        <w:t>or</w:t>
      </w:r>
      <w:r w:rsidR="00300D1E" w:rsidRPr="00030187">
        <w:rPr>
          <w:rFonts w:ascii="Arial" w:hAnsi="Arial" w:cs="Arial"/>
          <w:sz w:val="22"/>
          <w:szCs w:val="22"/>
        </w:rPr>
        <w:t xml:space="preserve"> 31 March</w:t>
      </w:r>
      <w:r w:rsidR="00DB32F9" w:rsidRPr="00030187">
        <w:rPr>
          <w:rFonts w:ascii="Arial" w:hAnsi="Arial" w:cs="Arial"/>
          <w:sz w:val="22"/>
          <w:szCs w:val="22"/>
        </w:rPr>
        <w:t>, whichever is the e</w:t>
      </w:r>
      <w:r w:rsidR="003566BB" w:rsidRPr="00030187">
        <w:rPr>
          <w:rFonts w:ascii="Arial" w:hAnsi="Arial" w:cs="Arial"/>
          <w:sz w:val="22"/>
          <w:szCs w:val="22"/>
        </w:rPr>
        <w:t>a</w:t>
      </w:r>
      <w:r w:rsidR="00DB32F9" w:rsidRPr="00030187">
        <w:rPr>
          <w:rFonts w:ascii="Arial" w:hAnsi="Arial" w:cs="Arial"/>
          <w:sz w:val="22"/>
          <w:szCs w:val="22"/>
        </w:rPr>
        <w:t>r</w:t>
      </w:r>
      <w:r w:rsidR="003566BB" w:rsidRPr="00030187">
        <w:rPr>
          <w:rFonts w:ascii="Arial" w:hAnsi="Arial" w:cs="Arial"/>
          <w:sz w:val="22"/>
          <w:szCs w:val="22"/>
        </w:rPr>
        <w:t>lier</w:t>
      </w:r>
      <w:r w:rsidR="00300D1E" w:rsidRPr="00030187">
        <w:rPr>
          <w:rFonts w:ascii="Arial" w:hAnsi="Arial" w:cs="Arial"/>
          <w:sz w:val="22"/>
          <w:szCs w:val="22"/>
        </w:rPr>
        <w:t>; and thereafter</w:t>
      </w:r>
      <w:r w:rsidR="003C2692" w:rsidRPr="00030187">
        <w:rPr>
          <w:rFonts w:ascii="Arial" w:hAnsi="Arial" w:cs="Arial"/>
          <w:sz w:val="22"/>
          <w:szCs w:val="22"/>
        </w:rPr>
        <w:t xml:space="preserve"> </w:t>
      </w:r>
    </w:p>
    <w:p w14:paraId="76C29742" w14:textId="77777777" w:rsidR="00300D1E" w:rsidRPr="00030187" w:rsidRDefault="00300D1E" w:rsidP="00300D1E">
      <w:pPr>
        <w:tabs>
          <w:tab w:val="left" w:pos="-1440"/>
          <w:tab w:val="left" w:pos="-720"/>
          <w:tab w:val="left" w:pos="0"/>
          <w:tab w:val="left" w:pos="720"/>
          <w:tab w:val="left" w:pos="3600"/>
          <w:tab w:val="left" w:pos="4320"/>
          <w:tab w:val="left" w:pos="5040"/>
          <w:tab w:val="left" w:pos="5760"/>
          <w:tab w:val="left" w:pos="6480"/>
          <w:tab w:val="left" w:pos="7200"/>
          <w:tab w:val="left" w:pos="7920"/>
          <w:tab w:val="left" w:pos="8640"/>
        </w:tabs>
        <w:spacing w:line="360" w:lineRule="auto"/>
        <w:ind w:left="720"/>
        <w:jc w:val="both"/>
        <w:rPr>
          <w:rFonts w:ascii="Arial" w:hAnsi="Arial" w:cs="Arial"/>
          <w:sz w:val="22"/>
          <w:szCs w:val="22"/>
        </w:rPr>
      </w:pPr>
    </w:p>
    <w:p w14:paraId="2231C4A7" w14:textId="77777777" w:rsidR="003566BB" w:rsidRDefault="00300D1E" w:rsidP="003566BB">
      <w:pPr>
        <w:numPr>
          <w:ilvl w:val="0"/>
          <w:numId w:val="4"/>
        </w:numPr>
        <w:tabs>
          <w:tab w:val="left" w:pos="-1440"/>
          <w:tab w:val="left" w:pos="-720"/>
          <w:tab w:val="left" w:pos="0"/>
          <w:tab w:val="left" w:pos="720"/>
          <w:tab w:val="left" w:pos="3600"/>
          <w:tab w:val="left" w:pos="4320"/>
          <w:tab w:val="left" w:pos="5040"/>
          <w:tab w:val="left" w:pos="5760"/>
          <w:tab w:val="left" w:pos="6480"/>
          <w:tab w:val="left" w:pos="7200"/>
          <w:tab w:val="left" w:pos="7920"/>
          <w:tab w:val="left" w:pos="8640"/>
        </w:tabs>
        <w:spacing w:line="360" w:lineRule="auto"/>
        <w:jc w:val="both"/>
        <w:rPr>
          <w:rFonts w:ascii="Arial" w:hAnsi="Arial" w:cs="Arial"/>
          <w:sz w:val="22"/>
          <w:szCs w:val="22"/>
        </w:rPr>
      </w:pPr>
      <w:bookmarkStart w:id="520" w:name="OLE_LINK1"/>
      <w:bookmarkStart w:id="521" w:name="OLE_LINK2"/>
      <w:r w:rsidRPr="00030187">
        <w:rPr>
          <w:rFonts w:ascii="Arial" w:hAnsi="Arial" w:cs="Arial"/>
          <w:sz w:val="22"/>
          <w:szCs w:val="22"/>
        </w:rPr>
        <w:t xml:space="preserve">not less than 75 (seventy five) days (or if such day is not a </w:t>
      </w:r>
      <w:r w:rsidRPr="00030187">
        <w:rPr>
          <w:rFonts w:ascii="Arial" w:hAnsi="Arial" w:cs="Arial"/>
          <w:b/>
          <w:sz w:val="22"/>
          <w:szCs w:val="22"/>
        </w:rPr>
        <w:t>Business</w:t>
      </w:r>
      <w:r w:rsidRPr="00030187">
        <w:rPr>
          <w:rFonts w:ascii="Arial" w:hAnsi="Arial" w:cs="Arial"/>
          <w:sz w:val="22"/>
          <w:szCs w:val="22"/>
        </w:rPr>
        <w:t xml:space="preserve"> </w:t>
      </w:r>
      <w:r w:rsidRPr="00030187">
        <w:rPr>
          <w:rFonts w:ascii="Arial" w:hAnsi="Arial" w:cs="Arial"/>
          <w:b/>
          <w:sz w:val="22"/>
          <w:szCs w:val="22"/>
        </w:rPr>
        <w:t>Day</w:t>
      </w:r>
      <w:r w:rsidRPr="00030187">
        <w:rPr>
          <w:rFonts w:ascii="Arial" w:hAnsi="Arial" w:cs="Arial"/>
          <w:sz w:val="22"/>
          <w:szCs w:val="22"/>
        </w:rPr>
        <w:t xml:space="preserve"> the next following </w:t>
      </w:r>
      <w:r w:rsidRPr="00030187">
        <w:rPr>
          <w:rFonts w:ascii="Arial" w:hAnsi="Arial" w:cs="Arial"/>
          <w:b/>
          <w:sz w:val="22"/>
          <w:szCs w:val="22"/>
        </w:rPr>
        <w:t>Business Day</w:t>
      </w:r>
      <w:r w:rsidRPr="00030187">
        <w:rPr>
          <w:rFonts w:ascii="Arial" w:hAnsi="Arial" w:cs="Arial"/>
          <w:sz w:val="22"/>
          <w:szCs w:val="22"/>
        </w:rPr>
        <w:t xml:space="preserve">) prior to each 30 September </w:t>
      </w:r>
      <w:smartTag w:uri="urn:schemas-microsoft-com:office:smarttags" w:element="PersonName">
        <w:r w:rsidRPr="00030187">
          <w:rPr>
            <w:rFonts w:ascii="Arial" w:hAnsi="Arial" w:cs="Arial"/>
            <w:sz w:val="22"/>
            <w:szCs w:val="22"/>
          </w:rPr>
          <w:t>and</w:t>
        </w:r>
      </w:smartTag>
      <w:r w:rsidRPr="00030187">
        <w:rPr>
          <w:rFonts w:ascii="Arial" w:hAnsi="Arial" w:cs="Arial"/>
          <w:sz w:val="22"/>
          <w:szCs w:val="22"/>
        </w:rPr>
        <w:t xml:space="preserve"> 31 March thereafter in respect of the period of six calendar months commencing on the immediately following 1 October or 1 April (as the case may be), until the</w:t>
      </w:r>
      <w:r w:rsidR="003566BB" w:rsidRPr="00030187">
        <w:rPr>
          <w:rFonts w:ascii="Arial" w:hAnsi="Arial" w:cs="Arial"/>
          <w:sz w:val="22"/>
          <w:szCs w:val="22"/>
        </w:rPr>
        <w:t xml:space="preserve"> </w:t>
      </w:r>
      <w:bookmarkEnd w:id="520"/>
      <w:bookmarkEnd w:id="521"/>
      <w:r w:rsidR="003566BB" w:rsidRPr="00030187">
        <w:rPr>
          <w:rFonts w:ascii="Arial" w:hAnsi="Arial" w:cs="Arial"/>
          <w:sz w:val="22"/>
          <w:szCs w:val="22"/>
        </w:rPr>
        <w:t xml:space="preserve">earlier of </w:t>
      </w:r>
      <w:r w:rsidR="00735CA2">
        <w:rPr>
          <w:rFonts w:ascii="Arial" w:hAnsi="Arial" w:cs="Arial"/>
          <w:sz w:val="22"/>
          <w:szCs w:val="22"/>
        </w:rPr>
        <w:t xml:space="preserve">either </w:t>
      </w:r>
      <w:r w:rsidR="003566BB" w:rsidRPr="00030187">
        <w:rPr>
          <w:rFonts w:ascii="Arial" w:hAnsi="Arial" w:cs="Arial"/>
          <w:sz w:val="22"/>
          <w:szCs w:val="22"/>
        </w:rPr>
        <w:t>the</w:t>
      </w:r>
      <w:r w:rsidRPr="00030187">
        <w:rPr>
          <w:rFonts w:ascii="Arial" w:hAnsi="Arial" w:cs="Arial"/>
          <w:b/>
          <w:sz w:val="22"/>
          <w:szCs w:val="22"/>
        </w:rPr>
        <w:t xml:space="preserve"> </w:t>
      </w:r>
      <w:r w:rsidRPr="00030187">
        <w:rPr>
          <w:rFonts w:ascii="Arial" w:hAnsi="Arial" w:cs="Arial"/>
          <w:sz w:val="22"/>
          <w:szCs w:val="22"/>
        </w:rPr>
        <w:t>terminat</w:t>
      </w:r>
      <w:r w:rsidR="003566BB" w:rsidRPr="00030187">
        <w:rPr>
          <w:rFonts w:ascii="Arial" w:hAnsi="Arial" w:cs="Arial"/>
          <w:sz w:val="22"/>
          <w:szCs w:val="22"/>
        </w:rPr>
        <w:t>ion of the</w:t>
      </w:r>
      <w:r w:rsidRPr="00030187">
        <w:rPr>
          <w:rFonts w:ascii="Arial" w:hAnsi="Arial" w:cs="Arial"/>
          <w:sz w:val="22"/>
          <w:szCs w:val="22"/>
        </w:rPr>
        <w:t xml:space="preserve"> </w:t>
      </w:r>
      <w:r w:rsidR="003566BB" w:rsidRPr="00030187">
        <w:rPr>
          <w:rFonts w:ascii="Arial" w:hAnsi="Arial" w:cs="Arial"/>
          <w:sz w:val="22"/>
          <w:szCs w:val="22"/>
        </w:rPr>
        <w:t>relevant</w:t>
      </w:r>
      <w:r w:rsidR="003566BB" w:rsidRPr="00030187">
        <w:rPr>
          <w:rFonts w:ascii="Arial" w:hAnsi="Arial" w:cs="Arial"/>
          <w:b/>
          <w:sz w:val="22"/>
          <w:szCs w:val="22"/>
        </w:rPr>
        <w:t xml:space="preserve"> Construction Agreement</w:t>
      </w:r>
      <w:r w:rsidR="003566BB" w:rsidRPr="00030187">
        <w:rPr>
          <w:rFonts w:ascii="Arial" w:hAnsi="Arial" w:cs="Arial"/>
          <w:sz w:val="22"/>
          <w:szCs w:val="22"/>
        </w:rPr>
        <w:t xml:space="preserve"> </w:t>
      </w:r>
      <w:r w:rsidRPr="00030187">
        <w:rPr>
          <w:rFonts w:ascii="Arial" w:hAnsi="Arial" w:cs="Arial"/>
          <w:sz w:val="22"/>
          <w:szCs w:val="22"/>
        </w:rPr>
        <w:t xml:space="preserve">or the </w:t>
      </w:r>
      <w:r w:rsidRPr="00030187">
        <w:rPr>
          <w:rFonts w:ascii="Arial" w:hAnsi="Arial" w:cs="Arial"/>
          <w:b/>
          <w:sz w:val="22"/>
          <w:szCs w:val="22"/>
        </w:rPr>
        <w:t>C</w:t>
      </w:r>
      <w:r w:rsidR="003566BB" w:rsidRPr="00030187">
        <w:rPr>
          <w:rFonts w:ascii="Arial" w:hAnsi="Arial" w:cs="Arial"/>
          <w:b/>
          <w:sz w:val="22"/>
          <w:szCs w:val="22"/>
        </w:rPr>
        <w:t>harging</w:t>
      </w:r>
      <w:r w:rsidRPr="00030187">
        <w:rPr>
          <w:rFonts w:ascii="Arial" w:hAnsi="Arial" w:cs="Arial"/>
          <w:b/>
          <w:sz w:val="22"/>
          <w:szCs w:val="22"/>
        </w:rPr>
        <w:t xml:space="preserve"> Date</w:t>
      </w:r>
      <w:r w:rsidR="00892EF0" w:rsidRPr="00030187">
        <w:rPr>
          <w:rFonts w:ascii="Arial" w:hAnsi="Arial" w:cs="Arial"/>
          <w:sz w:val="22"/>
          <w:szCs w:val="22"/>
        </w:rPr>
        <w:t>.</w:t>
      </w:r>
    </w:p>
    <w:p w14:paraId="6A51EFF1" w14:textId="77777777" w:rsidR="00C37B28" w:rsidRPr="00030187" w:rsidRDefault="00C37B28" w:rsidP="00C37B28">
      <w:pPr>
        <w:tabs>
          <w:tab w:val="left" w:pos="-1440"/>
          <w:tab w:val="left" w:pos="-720"/>
          <w:tab w:val="left" w:pos="0"/>
          <w:tab w:val="left" w:pos="720"/>
          <w:tab w:val="left" w:pos="3600"/>
          <w:tab w:val="left" w:pos="4320"/>
          <w:tab w:val="left" w:pos="5040"/>
          <w:tab w:val="left" w:pos="5760"/>
          <w:tab w:val="left" w:pos="6480"/>
          <w:tab w:val="left" w:pos="7200"/>
          <w:tab w:val="left" w:pos="7920"/>
          <w:tab w:val="left" w:pos="8640"/>
        </w:tabs>
        <w:spacing w:line="360" w:lineRule="auto"/>
        <w:jc w:val="both"/>
        <w:rPr>
          <w:rFonts w:ascii="Arial" w:hAnsi="Arial" w:cs="Arial"/>
          <w:sz w:val="22"/>
          <w:szCs w:val="22"/>
        </w:rPr>
      </w:pPr>
    </w:p>
    <w:p w14:paraId="646ED002" w14:textId="77777777" w:rsidR="008F37C8" w:rsidRPr="007C4444" w:rsidRDefault="00BF79A5" w:rsidP="008F37C8">
      <w:pPr>
        <w:tabs>
          <w:tab w:val="left" w:pos="-1440"/>
          <w:tab w:val="left" w:pos="-720"/>
          <w:tab w:val="left" w:pos="0"/>
          <w:tab w:val="left" w:pos="720"/>
          <w:tab w:val="left" w:pos="3600"/>
          <w:tab w:val="left" w:pos="4320"/>
          <w:tab w:val="left" w:pos="5040"/>
          <w:tab w:val="left" w:pos="5760"/>
          <w:tab w:val="left" w:pos="6480"/>
          <w:tab w:val="left" w:pos="7200"/>
          <w:tab w:val="left" w:pos="7920"/>
          <w:tab w:val="left" w:pos="8640"/>
        </w:tabs>
        <w:spacing w:line="360" w:lineRule="auto"/>
        <w:ind w:left="720" w:hanging="720"/>
        <w:jc w:val="both"/>
        <w:rPr>
          <w:rFonts w:ascii="Arial" w:hAnsi="Arial" w:cs="Arial"/>
          <w:sz w:val="22"/>
          <w:szCs w:val="22"/>
        </w:rPr>
      </w:pPr>
      <w:r>
        <w:rPr>
          <w:rFonts w:ascii="Arial" w:hAnsi="Arial" w:cs="Arial"/>
          <w:b/>
          <w:sz w:val="22"/>
          <w:szCs w:val="22"/>
        </w:rPr>
        <w:t>5</w:t>
      </w:r>
      <w:r w:rsidR="003E7523">
        <w:rPr>
          <w:rFonts w:ascii="Arial" w:hAnsi="Arial" w:cs="Arial"/>
          <w:b/>
          <w:sz w:val="22"/>
          <w:szCs w:val="22"/>
        </w:rPr>
        <w:t>.3</w:t>
      </w:r>
      <w:r w:rsidR="007A1B40">
        <w:rPr>
          <w:rFonts w:ascii="Arial" w:hAnsi="Arial" w:cs="Arial"/>
          <w:b/>
          <w:sz w:val="22"/>
          <w:szCs w:val="22"/>
        </w:rPr>
        <w:tab/>
      </w:r>
      <w:r w:rsidR="008F37C8">
        <w:rPr>
          <w:rFonts w:ascii="Arial" w:hAnsi="Arial" w:cs="Arial"/>
          <w:sz w:val="22"/>
          <w:szCs w:val="22"/>
        </w:rPr>
        <w:t>If</w:t>
      </w:r>
      <w:r w:rsidR="008F37C8" w:rsidRPr="007A1B40">
        <w:rPr>
          <w:rFonts w:ascii="Arial" w:hAnsi="Arial" w:cs="Arial"/>
          <w:sz w:val="22"/>
          <w:szCs w:val="22"/>
        </w:rPr>
        <w:t xml:space="preserve"> a </w:t>
      </w:r>
      <w:r w:rsidR="008F37C8" w:rsidRPr="007A1B40">
        <w:rPr>
          <w:rFonts w:ascii="Arial" w:hAnsi="Arial" w:cs="Arial"/>
          <w:b/>
          <w:sz w:val="22"/>
          <w:szCs w:val="22"/>
        </w:rPr>
        <w:t>User</w:t>
      </w:r>
      <w:r w:rsidR="008F37C8" w:rsidRPr="007A1B40">
        <w:rPr>
          <w:rFonts w:ascii="Arial" w:hAnsi="Arial" w:cs="Arial"/>
          <w:sz w:val="22"/>
          <w:szCs w:val="22"/>
        </w:rPr>
        <w:t xml:space="preserve"> </w:t>
      </w:r>
      <w:r w:rsidR="008F37C8">
        <w:rPr>
          <w:rFonts w:ascii="Arial" w:hAnsi="Arial" w:cs="Arial"/>
          <w:sz w:val="22"/>
          <w:szCs w:val="22"/>
        </w:rPr>
        <w:t xml:space="preserve">does not elect for </w:t>
      </w:r>
      <w:r w:rsidR="008F37C8" w:rsidRPr="007A1B40">
        <w:rPr>
          <w:rFonts w:ascii="Arial" w:hAnsi="Arial" w:cs="Arial"/>
          <w:sz w:val="22"/>
          <w:szCs w:val="22"/>
        </w:rPr>
        <w:t xml:space="preserve">the </w:t>
      </w:r>
      <w:r w:rsidR="008F37C8">
        <w:rPr>
          <w:rFonts w:ascii="Arial" w:hAnsi="Arial" w:cs="Arial"/>
          <w:b/>
          <w:sz w:val="22"/>
          <w:szCs w:val="22"/>
        </w:rPr>
        <w:t xml:space="preserve">Fixed </w:t>
      </w:r>
      <w:r w:rsidR="008F37C8" w:rsidRPr="007A1B40">
        <w:rPr>
          <w:rFonts w:ascii="Arial" w:hAnsi="Arial" w:cs="Arial"/>
          <w:b/>
          <w:sz w:val="22"/>
          <w:szCs w:val="22"/>
        </w:rPr>
        <w:t>Cancellation Charge</w:t>
      </w:r>
      <w:r w:rsidR="008F37C8" w:rsidRPr="007A1B40">
        <w:rPr>
          <w:rFonts w:ascii="Arial" w:hAnsi="Arial" w:cs="Arial"/>
          <w:sz w:val="22"/>
          <w:szCs w:val="22"/>
        </w:rPr>
        <w:t xml:space="preserve"> </w:t>
      </w:r>
      <w:r w:rsidR="008F37C8">
        <w:rPr>
          <w:rFonts w:ascii="Arial" w:hAnsi="Arial" w:cs="Arial"/>
          <w:sz w:val="22"/>
          <w:szCs w:val="22"/>
        </w:rPr>
        <w:t xml:space="preserve">(unless and until </w:t>
      </w:r>
      <w:r w:rsidR="008F37C8" w:rsidRPr="007A1B40">
        <w:rPr>
          <w:rFonts w:ascii="Arial" w:hAnsi="Arial" w:cs="Arial"/>
          <w:sz w:val="22"/>
          <w:szCs w:val="22"/>
        </w:rPr>
        <w:t xml:space="preserve">a </w:t>
      </w:r>
      <w:r w:rsidR="008F37C8" w:rsidRPr="007A1B40">
        <w:rPr>
          <w:rFonts w:ascii="Arial" w:hAnsi="Arial" w:cs="Arial"/>
          <w:b/>
          <w:sz w:val="22"/>
          <w:szCs w:val="22"/>
        </w:rPr>
        <w:t>User</w:t>
      </w:r>
      <w:r w:rsidR="008F37C8" w:rsidRPr="007A1B40">
        <w:rPr>
          <w:rFonts w:ascii="Arial" w:hAnsi="Arial" w:cs="Arial"/>
          <w:sz w:val="22"/>
          <w:szCs w:val="22"/>
        </w:rPr>
        <w:t xml:space="preserve"> </w:t>
      </w:r>
      <w:r w:rsidR="008F37C8">
        <w:rPr>
          <w:rFonts w:ascii="Arial" w:hAnsi="Arial" w:cs="Arial"/>
          <w:sz w:val="22"/>
          <w:szCs w:val="22"/>
        </w:rPr>
        <w:t>subsequently elects for</w:t>
      </w:r>
      <w:r w:rsidR="008F37C8" w:rsidRPr="007A1B40">
        <w:rPr>
          <w:rFonts w:ascii="Arial" w:hAnsi="Arial" w:cs="Arial"/>
          <w:sz w:val="22"/>
          <w:szCs w:val="22"/>
        </w:rPr>
        <w:t xml:space="preserve"> </w:t>
      </w:r>
      <w:r w:rsidR="008F37C8">
        <w:rPr>
          <w:rFonts w:ascii="Arial" w:hAnsi="Arial" w:cs="Arial"/>
          <w:sz w:val="22"/>
          <w:szCs w:val="22"/>
        </w:rPr>
        <w:t>a</w:t>
      </w:r>
      <w:r w:rsidR="008F37C8" w:rsidRPr="007A1B40">
        <w:rPr>
          <w:rFonts w:ascii="Arial" w:hAnsi="Arial" w:cs="Arial"/>
          <w:sz w:val="22"/>
          <w:szCs w:val="22"/>
        </w:rPr>
        <w:t xml:space="preserve"> </w:t>
      </w:r>
      <w:r w:rsidR="008F37C8">
        <w:rPr>
          <w:rFonts w:ascii="Arial" w:hAnsi="Arial" w:cs="Arial"/>
          <w:b/>
          <w:sz w:val="22"/>
          <w:szCs w:val="22"/>
        </w:rPr>
        <w:t xml:space="preserve">Fixed </w:t>
      </w:r>
      <w:r w:rsidR="008F37C8" w:rsidRPr="007A1B40">
        <w:rPr>
          <w:rFonts w:ascii="Arial" w:hAnsi="Arial" w:cs="Arial"/>
          <w:b/>
          <w:sz w:val="22"/>
          <w:szCs w:val="22"/>
        </w:rPr>
        <w:t>Cancellation Charge</w:t>
      </w:r>
      <w:r w:rsidR="008F37C8" w:rsidRPr="007A1B40">
        <w:rPr>
          <w:rFonts w:ascii="Arial" w:hAnsi="Arial" w:cs="Arial"/>
          <w:sz w:val="22"/>
          <w:szCs w:val="22"/>
        </w:rPr>
        <w:t xml:space="preserve"> as provided for at Paragraph </w:t>
      </w:r>
      <w:r w:rsidR="00C92299">
        <w:rPr>
          <w:rFonts w:ascii="Arial" w:hAnsi="Arial" w:cs="Arial"/>
          <w:sz w:val="22"/>
          <w:szCs w:val="22"/>
        </w:rPr>
        <w:t>7</w:t>
      </w:r>
      <w:r w:rsidR="00455E34">
        <w:rPr>
          <w:rFonts w:ascii="Arial" w:hAnsi="Arial" w:cs="Arial"/>
          <w:sz w:val="22"/>
          <w:szCs w:val="22"/>
        </w:rPr>
        <w:t xml:space="preserve"> or advises </w:t>
      </w:r>
      <w:r w:rsidR="00455E34" w:rsidRPr="003547AC">
        <w:rPr>
          <w:rFonts w:ascii="Arial" w:hAnsi="Arial" w:cs="Arial"/>
          <w:b/>
          <w:sz w:val="22"/>
          <w:szCs w:val="22"/>
        </w:rPr>
        <w:t>The Company</w:t>
      </w:r>
      <w:r w:rsidR="00455E34">
        <w:rPr>
          <w:rFonts w:ascii="Arial" w:hAnsi="Arial" w:cs="Arial"/>
          <w:sz w:val="22"/>
          <w:szCs w:val="22"/>
        </w:rPr>
        <w:t xml:space="preserve"> that it does not wish to receive this</w:t>
      </w:r>
      <w:r w:rsidR="008F37C8">
        <w:rPr>
          <w:rFonts w:ascii="Arial" w:hAnsi="Arial" w:cs="Arial"/>
          <w:sz w:val="22"/>
          <w:szCs w:val="22"/>
        </w:rPr>
        <w:t xml:space="preserve">) </w:t>
      </w:r>
      <w:r w:rsidR="00455E34" w:rsidRPr="00455E34">
        <w:rPr>
          <w:rFonts w:ascii="Arial" w:hAnsi="Arial" w:cs="Arial"/>
          <w:b/>
          <w:sz w:val="22"/>
          <w:szCs w:val="22"/>
        </w:rPr>
        <w:t>The Company</w:t>
      </w:r>
      <w:r w:rsidR="00455E34">
        <w:rPr>
          <w:rFonts w:ascii="Arial" w:hAnsi="Arial" w:cs="Arial"/>
          <w:sz w:val="22"/>
          <w:szCs w:val="22"/>
        </w:rPr>
        <w:t xml:space="preserve"> shall </w:t>
      </w:r>
      <w:r w:rsidR="00417331">
        <w:rPr>
          <w:rFonts w:ascii="Arial" w:hAnsi="Arial" w:cs="Arial"/>
          <w:sz w:val="22"/>
          <w:szCs w:val="22"/>
        </w:rPr>
        <w:t>provide</w:t>
      </w:r>
      <w:r w:rsidR="00455E34">
        <w:rPr>
          <w:rFonts w:ascii="Arial" w:hAnsi="Arial" w:cs="Arial"/>
          <w:sz w:val="22"/>
          <w:szCs w:val="22"/>
        </w:rPr>
        <w:t xml:space="preserve"> a </w:t>
      </w:r>
      <w:r w:rsidR="002B3B64" w:rsidRPr="002B3B64">
        <w:rPr>
          <w:rFonts w:ascii="Arial" w:hAnsi="Arial" w:cs="Arial"/>
          <w:b/>
          <w:sz w:val="22"/>
          <w:szCs w:val="22"/>
        </w:rPr>
        <w:t>Notification of</w:t>
      </w:r>
      <w:r w:rsidR="002B3B64">
        <w:rPr>
          <w:rFonts w:ascii="Arial" w:hAnsi="Arial" w:cs="Arial"/>
          <w:sz w:val="22"/>
          <w:szCs w:val="22"/>
        </w:rPr>
        <w:t xml:space="preserve"> </w:t>
      </w:r>
      <w:r w:rsidR="00455E34">
        <w:rPr>
          <w:rFonts w:ascii="Arial" w:hAnsi="Arial" w:cs="Arial"/>
          <w:b/>
          <w:sz w:val="22"/>
          <w:szCs w:val="22"/>
        </w:rPr>
        <w:t xml:space="preserve">Fixed </w:t>
      </w:r>
      <w:r w:rsidR="00455E34" w:rsidRPr="00C37B28">
        <w:rPr>
          <w:rFonts w:ascii="Arial" w:hAnsi="Arial" w:cs="Arial"/>
          <w:b/>
          <w:sz w:val="22"/>
          <w:szCs w:val="22"/>
        </w:rPr>
        <w:t>Cancellation Charge</w:t>
      </w:r>
      <w:r w:rsidR="002B3B64">
        <w:rPr>
          <w:rFonts w:ascii="Arial" w:hAnsi="Arial" w:cs="Arial"/>
          <w:b/>
          <w:sz w:val="22"/>
          <w:szCs w:val="22"/>
        </w:rPr>
        <w:t xml:space="preserve"> </w:t>
      </w:r>
      <w:r w:rsidR="003E7523" w:rsidRPr="003E7523">
        <w:rPr>
          <w:rFonts w:ascii="Arial" w:hAnsi="Arial" w:cs="Arial"/>
          <w:sz w:val="22"/>
          <w:szCs w:val="22"/>
        </w:rPr>
        <w:t xml:space="preserve">and </w:t>
      </w:r>
      <w:r w:rsidR="003E7523">
        <w:rPr>
          <w:rFonts w:ascii="Arial" w:hAnsi="Arial" w:cs="Arial"/>
          <w:sz w:val="22"/>
          <w:szCs w:val="22"/>
        </w:rPr>
        <w:t xml:space="preserve">an estimate of the </w:t>
      </w:r>
      <w:r w:rsidR="003E7523" w:rsidRPr="00827A50">
        <w:rPr>
          <w:rFonts w:ascii="Arial" w:hAnsi="Arial" w:cs="Arial"/>
          <w:b/>
          <w:sz w:val="22"/>
          <w:szCs w:val="22"/>
        </w:rPr>
        <w:t>A</w:t>
      </w:r>
      <w:r w:rsidR="003E7523">
        <w:rPr>
          <w:rFonts w:ascii="Arial" w:hAnsi="Arial" w:cs="Arial"/>
          <w:b/>
          <w:sz w:val="22"/>
          <w:szCs w:val="22"/>
        </w:rPr>
        <w:t>ctual A</w:t>
      </w:r>
      <w:r w:rsidR="003E7523" w:rsidRPr="00827A50">
        <w:rPr>
          <w:rFonts w:ascii="Arial" w:hAnsi="Arial" w:cs="Arial"/>
          <w:b/>
          <w:sz w:val="22"/>
          <w:szCs w:val="22"/>
        </w:rPr>
        <w:t>ttributable Works</w:t>
      </w:r>
      <w:r w:rsidR="003E7523">
        <w:rPr>
          <w:rFonts w:ascii="Arial" w:hAnsi="Arial" w:cs="Arial"/>
          <w:b/>
          <w:sz w:val="22"/>
          <w:szCs w:val="22"/>
        </w:rPr>
        <w:t xml:space="preserve"> Cancellation Charge</w:t>
      </w:r>
      <w:r w:rsidR="003E7523">
        <w:rPr>
          <w:rFonts w:ascii="Arial" w:hAnsi="Arial" w:cs="Arial"/>
          <w:sz w:val="22"/>
          <w:szCs w:val="22"/>
        </w:rPr>
        <w:t xml:space="preserve"> </w:t>
      </w:r>
      <w:r w:rsidR="00455E34">
        <w:rPr>
          <w:rFonts w:ascii="Arial" w:hAnsi="Arial" w:cs="Arial"/>
          <w:sz w:val="22"/>
          <w:szCs w:val="22"/>
        </w:rPr>
        <w:t xml:space="preserve">with each </w:t>
      </w:r>
      <w:bookmarkStart w:id="522" w:name="OLE_LINK14"/>
      <w:bookmarkStart w:id="523" w:name="OLE_LINK15"/>
      <w:r w:rsidR="00455E34">
        <w:rPr>
          <w:rFonts w:ascii="Arial" w:hAnsi="Arial" w:cs="Arial"/>
          <w:b/>
          <w:sz w:val="22"/>
          <w:szCs w:val="22"/>
        </w:rPr>
        <w:t>Cancellation Charge Statement</w:t>
      </w:r>
      <w:bookmarkEnd w:id="522"/>
      <w:bookmarkEnd w:id="523"/>
      <w:r w:rsidR="008F37C8" w:rsidRPr="00454083">
        <w:rPr>
          <w:rFonts w:ascii="Arial" w:hAnsi="Arial" w:cs="Arial"/>
          <w:sz w:val="22"/>
          <w:szCs w:val="22"/>
        </w:rPr>
        <w:t>.</w:t>
      </w:r>
    </w:p>
    <w:p w14:paraId="0A2EC64E" w14:textId="77777777" w:rsidR="001B769A" w:rsidRDefault="001B769A" w:rsidP="00C37B28">
      <w:pPr>
        <w:tabs>
          <w:tab w:val="left" w:pos="-1440"/>
          <w:tab w:val="left" w:pos="-720"/>
          <w:tab w:val="left" w:pos="0"/>
          <w:tab w:val="left" w:pos="720"/>
          <w:tab w:val="left" w:pos="3600"/>
          <w:tab w:val="left" w:pos="4320"/>
          <w:tab w:val="left" w:pos="5040"/>
          <w:tab w:val="left" w:pos="5760"/>
          <w:tab w:val="left" w:pos="6480"/>
          <w:tab w:val="left" w:pos="7200"/>
          <w:tab w:val="left" w:pos="7920"/>
          <w:tab w:val="left" w:pos="8640"/>
        </w:tabs>
        <w:spacing w:line="360" w:lineRule="auto"/>
        <w:ind w:left="720" w:hanging="720"/>
        <w:jc w:val="both"/>
        <w:rPr>
          <w:rFonts w:ascii="Arial" w:hAnsi="Arial" w:cs="Arial"/>
          <w:b/>
          <w:sz w:val="22"/>
          <w:szCs w:val="22"/>
        </w:rPr>
      </w:pPr>
    </w:p>
    <w:p w14:paraId="3F7A4F31" w14:textId="77777777" w:rsidR="002F1348" w:rsidRDefault="00BF79A5" w:rsidP="008F37C8">
      <w:pPr>
        <w:tabs>
          <w:tab w:val="left" w:pos="-1440"/>
          <w:tab w:val="left" w:pos="-720"/>
          <w:tab w:val="left" w:pos="0"/>
          <w:tab w:val="left" w:pos="720"/>
          <w:tab w:val="left" w:pos="3600"/>
          <w:tab w:val="left" w:pos="4320"/>
          <w:tab w:val="left" w:pos="5040"/>
          <w:tab w:val="left" w:pos="5760"/>
          <w:tab w:val="left" w:pos="6480"/>
          <w:tab w:val="left" w:pos="7200"/>
          <w:tab w:val="left" w:pos="7920"/>
          <w:tab w:val="left" w:pos="8640"/>
        </w:tabs>
        <w:spacing w:line="360" w:lineRule="auto"/>
        <w:ind w:left="720" w:hanging="720"/>
        <w:jc w:val="both"/>
        <w:rPr>
          <w:rFonts w:ascii="Arial" w:hAnsi="Arial" w:cs="Arial"/>
          <w:sz w:val="22"/>
          <w:szCs w:val="22"/>
        </w:rPr>
      </w:pPr>
      <w:r>
        <w:rPr>
          <w:rFonts w:ascii="Arial" w:hAnsi="Arial" w:cs="Arial"/>
          <w:b/>
          <w:sz w:val="22"/>
          <w:szCs w:val="22"/>
        </w:rPr>
        <w:t>5</w:t>
      </w:r>
      <w:r w:rsidR="002F1348">
        <w:rPr>
          <w:rFonts w:ascii="Arial" w:hAnsi="Arial" w:cs="Arial"/>
          <w:b/>
          <w:sz w:val="22"/>
          <w:szCs w:val="22"/>
        </w:rPr>
        <w:t>.</w:t>
      </w:r>
      <w:r w:rsidR="003E7523">
        <w:rPr>
          <w:rFonts w:ascii="Arial" w:hAnsi="Arial" w:cs="Arial"/>
          <w:b/>
          <w:sz w:val="22"/>
          <w:szCs w:val="22"/>
        </w:rPr>
        <w:t>4</w:t>
      </w:r>
      <w:r w:rsidR="002F1348">
        <w:rPr>
          <w:rFonts w:ascii="Arial" w:hAnsi="Arial" w:cs="Arial"/>
          <w:b/>
          <w:sz w:val="22"/>
          <w:szCs w:val="22"/>
        </w:rPr>
        <w:tab/>
      </w:r>
      <w:r w:rsidR="002F1348">
        <w:rPr>
          <w:rFonts w:ascii="Arial" w:hAnsi="Arial" w:cs="Arial"/>
          <w:sz w:val="22"/>
          <w:szCs w:val="22"/>
        </w:rPr>
        <w:t xml:space="preserve">The </w:t>
      </w:r>
      <w:r w:rsidR="002F1348" w:rsidRPr="00D51296">
        <w:rPr>
          <w:rFonts w:ascii="Arial" w:hAnsi="Arial" w:cs="Arial"/>
          <w:b/>
          <w:sz w:val="22"/>
          <w:szCs w:val="22"/>
        </w:rPr>
        <w:t>A</w:t>
      </w:r>
      <w:r w:rsidR="002F1348">
        <w:rPr>
          <w:rFonts w:ascii="Arial" w:hAnsi="Arial" w:cs="Arial"/>
          <w:b/>
          <w:sz w:val="22"/>
          <w:szCs w:val="22"/>
        </w:rPr>
        <w:t>ctual A</w:t>
      </w:r>
      <w:r w:rsidR="002F1348" w:rsidRPr="00D51296">
        <w:rPr>
          <w:rFonts w:ascii="Arial" w:hAnsi="Arial" w:cs="Arial"/>
          <w:b/>
          <w:sz w:val="22"/>
          <w:szCs w:val="22"/>
        </w:rPr>
        <w:t>ttributable Works Cancellation Charge</w:t>
      </w:r>
      <w:r w:rsidR="002F1348">
        <w:rPr>
          <w:rFonts w:ascii="Arial" w:hAnsi="Arial" w:cs="Arial"/>
          <w:sz w:val="22"/>
          <w:szCs w:val="22"/>
        </w:rPr>
        <w:t xml:space="preserve"> shall apply unless and until a </w:t>
      </w:r>
      <w:r w:rsidR="002F1348" w:rsidRPr="00D51296">
        <w:rPr>
          <w:rFonts w:ascii="Arial" w:hAnsi="Arial" w:cs="Arial"/>
          <w:b/>
          <w:sz w:val="22"/>
          <w:szCs w:val="22"/>
        </w:rPr>
        <w:t>User</w:t>
      </w:r>
      <w:r w:rsidR="002F1348">
        <w:rPr>
          <w:rFonts w:ascii="Arial" w:hAnsi="Arial" w:cs="Arial"/>
          <w:sz w:val="22"/>
          <w:szCs w:val="22"/>
        </w:rPr>
        <w:t xml:space="preserve"> elects for a </w:t>
      </w:r>
      <w:r w:rsidR="002F1348">
        <w:rPr>
          <w:rFonts w:ascii="Arial" w:hAnsi="Arial" w:cs="Arial"/>
          <w:b/>
          <w:sz w:val="22"/>
          <w:szCs w:val="22"/>
        </w:rPr>
        <w:t>Fixed</w:t>
      </w:r>
      <w:r w:rsidR="002F1348" w:rsidRPr="00D51296">
        <w:rPr>
          <w:rFonts w:ascii="Arial" w:hAnsi="Arial" w:cs="Arial"/>
          <w:b/>
          <w:sz w:val="22"/>
          <w:szCs w:val="22"/>
        </w:rPr>
        <w:t xml:space="preserve"> Cancellation Charge </w:t>
      </w:r>
      <w:r w:rsidR="00827A50">
        <w:rPr>
          <w:rFonts w:ascii="Arial" w:hAnsi="Arial" w:cs="Arial"/>
          <w:sz w:val="22"/>
          <w:szCs w:val="22"/>
        </w:rPr>
        <w:t xml:space="preserve">in accordance with Paragraph </w:t>
      </w:r>
      <w:r w:rsidR="00C92299">
        <w:rPr>
          <w:rFonts w:ascii="Arial" w:hAnsi="Arial" w:cs="Arial"/>
          <w:sz w:val="22"/>
          <w:szCs w:val="22"/>
        </w:rPr>
        <w:t>7</w:t>
      </w:r>
      <w:r w:rsidR="002F1348" w:rsidRPr="00D51296">
        <w:rPr>
          <w:rFonts w:ascii="Arial" w:hAnsi="Arial" w:cs="Arial"/>
          <w:sz w:val="22"/>
          <w:szCs w:val="22"/>
        </w:rPr>
        <w:t>.</w:t>
      </w:r>
    </w:p>
    <w:p w14:paraId="523CCEC3" w14:textId="77777777" w:rsidR="00D054C9" w:rsidRDefault="00D054C9" w:rsidP="008F37C8">
      <w:pPr>
        <w:tabs>
          <w:tab w:val="left" w:pos="-1440"/>
          <w:tab w:val="left" w:pos="-720"/>
          <w:tab w:val="left" w:pos="0"/>
          <w:tab w:val="left" w:pos="720"/>
          <w:tab w:val="left" w:pos="3600"/>
          <w:tab w:val="left" w:pos="4320"/>
          <w:tab w:val="left" w:pos="5040"/>
          <w:tab w:val="left" w:pos="5760"/>
          <w:tab w:val="left" w:pos="6480"/>
          <w:tab w:val="left" w:pos="7200"/>
          <w:tab w:val="left" w:pos="7920"/>
          <w:tab w:val="left" w:pos="8640"/>
        </w:tabs>
        <w:spacing w:line="360" w:lineRule="auto"/>
        <w:ind w:left="720" w:hanging="720"/>
        <w:jc w:val="both"/>
        <w:rPr>
          <w:rFonts w:ascii="Arial" w:hAnsi="Arial" w:cs="Arial"/>
          <w:sz w:val="22"/>
          <w:szCs w:val="22"/>
        </w:rPr>
      </w:pPr>
    </w:p>
    <w:p w14:paraId="01D4DF04" w14:textId="77777777" w:rsidR="00D054C9" w:rsidRDefault="00BF79A5" w:rsidP="008F37C8">
      <w:pPr>
        <w:tabs>
          <w:tab w:val="left" w:pos="-1440"/>
          <w:tab w:val="left" w:pos="-720"/>
          <w:tab w:val="left" w:pos="0"/>
          <w:tab w:val="left" w:pos="720"/>
          <w:tab w:val="left" w:pos="3600"/>
          <w:tab w:val="left" w:pos="4320"/>
          <w:tab w:val="left" w:pos="5040"/>
          <w:tab w:val="left" w:pos="5760"/>
          <w:tab w:val="left" w:pos="6480"/>
          <w:tab w:val="left" w:pos="7200"/>
          <w:tab w:val="left" w:pos="7920"/>
          <w:tab w:val="left" w:pos="8640"/>
        </w:tabs>
        <w:spacing w:line="360" w:lineRule="auto"/>
        <w:ind w:left="720" w:hanging="720"/>
        <w:jc w:val="both"/>
        <w:rPr>
          <w:rFonts w:ascii="Arial" w:hAnsi="Arial" w:cs="Arial"/>
          <w:b/>
          <w:sz w:val="22"/>
          <w:szCs w:val="22"/>
        </w:rPr>
      </w:pPr>
      <w:r>
        <w:rPr>
          <w:rFonts w:ascii="Arial" w:hAnsi="Arial" w:cs="Arial"/>
          <w:b/>
          <w:sz w:val="22"/>
          <w:szCs w:val="22"/>
        </w:rPr>
        <w:t>5</w:t>
      </w:r>
      <w:r w:rsidR="003E7523">
        <w:rPr>
          <w:rFonts w:ascii="Arial" w:hAnsi="Arial" w:cs="Arial"/>
          <w:b/>
          <w:sz w:val="22"/>
          <w:szCs w:val="22"/>
        </w:rPr>
        <w:t>.5</w:t>
      </w:r>
      <w:r w:rsidR="00D054C9">
        <w:rPr>
          <w:rFonts w:ascii="Arial" w:hAnsi="Arial" w:cs="Arial"/>
          <w:b/>
          <w:sz w:val="22"/>
          <w:szCs w:val="22"/>
        </w:rPr>
        <w:tab/>
        <w:t>Estimating the Actual Attributable Works Cancellation Charge</w:t>
      </w:r>
    </w:p>
    <w:p w14:paraId="5E7C5D90" w14:textId="77777777" w:rsidR="00D054C9" w:rsidRDefault="00D054C9" w:rsidP="008F37C8">
      <w:pPr>
        <w:tabs>
          <w:tab w:val="left" w:pos="-1440"/>
          <w:tab w:val="left" w:pos="-720"/>
          <w:tab w:val="left" w:pos="0"/>
          <w:tab w:val="left" w:pos="720"/>
          <w:tab w:val="left" w:pos="3600"/>
          <w:tab w:val="left" w:pos="4320"/>
          <w:tab w:val="left" w:pos="5040"/>
          <w:tab w:val="left" w:pos="5760"/>
          <w:tab w:val="left" w:pos="6480"/>
          <w:tab w:val="left" w:pos="7200"/>
          <w:tab w:val="left" w:pos="7920"/>
          <w:tab w:val="left" w:pos="8640"/>
        </w:tabs>
        <w:spacing w:line="360" w:lineRule="auto"/>
        <w:ind w:left="720" w:hanging="720"/>
        <w:jc w:val="both"/>
        <w:rPr>
          <w:rFonts w:ascii="Arial" w:hAnsi="Arial" w:cs="Arial"/>
          <w:b/>
          <w:sz w:val="22"/>
          <w:szCs w:val="22"/>
        </w:rPr>
      </w:pPr>
    </w:p>
    <w:p w14:paraId="641E5799" w14:textId="77777777" w:rsidR="00D054C9" w:rsidRDefault="00D054C9" w:rsidP="00D054C9">
      <w:pPr>
        <w:tabs>
          <w:tab w:val="left" w:pos="-1440"/>
          <w:tab w:val="left" w:pos="-720"/>
          <w:tab w:val="left" w:pos="0"/>
          <w:tab w:val="left" w:pos="720"/>
          <w:tab w:val="left" w:pos="3600"/>
          <w:tab w:val="left" w:pos="4320"/>
          <w:tab w:val="left" w:pos="5040"/>
          <w:tab w:val="left" w:pos="5760"/>
          <w:tab w:val="left" w:pos="6480"/>
          <w:tab w:val="left" w:pos="7200"/>
          <w:tab w:val="left" w:pos="7920"/>
          <w:tab w:val="left" w:pos="8640"/>
        </w:tabs>
        <w:spacing w:line="360" w:lineRule="auto"/>
        <w:ind w:left="600" w:hanging="600"/>
        <w:jc w:val="both"/>
        <w:rPr>
          <w:rFonts w:ascii="Arial" w:hAnsi="Arial" w:cs="Arial"/>
          <w:sz w:val="22"/>
          <w:szCs w:val="22"/>
        </w:rPr>
      </w:pPr>
      <w:r>
        <w:rPr>
          <w:rFonts w:ascii="Arial" w:hAnsi="Arial" w:cs="Arial"/>
          <w:b/>
          <w:sz w:val="22"/>
          <w:szCs w:val="22"/>
        </w:rPr>
        <w:tab/>
      </w:r>
      <w:r w:rsidR="00827A50" w:rsidRPr="00827A50">
        <w:rPr>
          <w:rFonts w:ascii="Arial" w:hAnsi="Arial" w:cs="Arial"/>
          <w:sz w:val="22"/>
          <w:szCs w:val="22"/>
        </w:rPr>
        <w:t>In the case of the</w:t>
      </w:r>
      <w:r w:rsidR="00827A50">
        <w:rPr>
          <w:rFonts w:ascii="Arial" w:hAnsi="Arial" w:cs="Arial"/>
          <w:b/>
          <w:sz w:val="22"/>
          <w:szCs w:val="22"/>
        </w:rPr>
        <w:t xml:space="preserve"> Actual Attributable Works Cancellation Charge</w:t>
      </w:r>
      <w:r w:rsidR="00827A50" w:rsidRPr="00827A50">
        <w:rPr>
          <w:rFonts w:ascii="Arial" w:hAnsi="Arial" w:cs="Arial"/>
          <w:sz w:val="22"/>
          <w:szCs w:val="22"/>
        </w:rPr>
        <w:t>, the</w:t>
      </w:r>
      <w:r w:rsidR="00827A50">
        <w:rPr>
          <w:rFonts w:ascii="Arial" w:hAnsi="Arial" w:cs="Arial"/>
          <w:b/>
          <w:sz w:val="22"/>
          <w:szCs w:val="22"/>
        </w:rPr>
        <w:t xml:space="preserve"> Cancellation Charge Statement </w:t>
      </w:r>
      <w:r w:rsidR="00827A50" w:rsidRPr="00827A50">
        <w:rPr>
          <w:rFonts w:ascii="Arial" w:hAnsi="Arial" w:cs="Arial"/>
          <w:sz w:val="22"/>
          <w:szCs w:val="22"/>
        </w:rPr>
        <w:t>shall set out</w:t>
      </w:r>
      <w:r w:rsidR="00827A50">
        <w:rPr>
          <w:rFonts w:ascii="Arial" w:hAnsi="Arial" w:cs="Arial"/>
          <w:b/>
          <w:sz w:val="22"/>
          <w:szCs w:val="22"/>
        </w:rPr>
        <w:t xml:space="preserve"> </w:t>
      </w:r>
      <w:r w:rsidR="00E74039" w:rsidRPr="00D054C9">
        <w:rPr>
          <w:rFonts w:ascii="Arial" w:hAnsi="Arial" w:cs="Arial"/>
          <w:sz w:val="22"/>
          <w:szCs w:val="22"/>
        </w:rPr>
        <w:t>a fair and reasonable estimate</w:t>
      </w:r>
      <w:r w:rsidR="00827A50">
        <w:rPr>
          <w:rFonts w:ascii="Arial" w:hAnsi="Arial" w:cs="Arial"/>
          <w:sz w:val="22"/>
          <w:szCs w:val="22"/>
        </w:rPr>
        <w:t xml:space="preserve"> of the</w:t>
      </w:r>
      <w:r w:rsidRPr="00D054C9">
        <w:rPr>
          <w:rFonts w:ascii="Arial" w:hAnsi="Arial" w:cs="Arial"/>
          <w:sz w:val="22"/>
          <w:szCs w:val="22"/>
        </w:rPr>
        <w:t xml:space="preserve"> </w:t>
      </w:r>
      <w:r w:rsidRPr="00D054C9">
        <w:rPr>
          <w:rFonts w:ascii="Arial" w:hAnsi="Arial" w:cs="Arial"/>
          <w:b/>
          <w:sz w:val="22"/>
          <w:szCs w:val="22"/>
        </w:rPr>
        <w:t>Actual Attributable Works Cancellation Charge</w:t>
      </w:r>
      <w:r w:rsidR="00B2389B">
        <w:rPr>
          <w:rFonts w:ascii="Arial" w:hAnsi="Arial" w:cs="Arial"/>
          <w:b/>
          <w:sz w:val="22"/>
          <w:szCs w:val="22"/>
        </w:rPr>
        <w:t xml:space="preserve"> </w:t>
      </w:r>
      <w:r w:rsidR="00B2389B">
        <w:rPr>
          <w:rFonts w:ascii="Arial" w:hAnsi="Arial" w:cs="Arial"/>
          <w:sz w:val="22"/>
          <w:szCs w:val="22"/>
        </w:rPr>
        <w:t>for the 6 month period and, for the project generally</w:t>
      </w:r>
      <w:r>
        <w:rPr>
          <w:rFonts w:ascii="Arial" w:hAnsi="Arial" w:cs="Arial"/>
          <w:sz w:val="22"/>
          <w:szCs w:val="22"/>
        </w:rPr>
        <w:t xml:space="preserve">. In addition the </w:t>
      </w:r>
      <w:r w:rsidR="00B2389B">
        <w:rPr>
          <w:rFonts w:ascii="Arial" w:hAnsi="Arial" w:cs="Arial"/>
          <w:sz w:val="22"/>
          <w:szCs w:val="22"/>
        </w:rPr>
        <w:t xml:space="preserve">6 month </w:t>
      </w:r>
      <w:r>
        <w:rPr>
          <w:rFonts w:ascii="Arial" w:hAnsi="Arial" w:cs="Arial"/>
          <w:sz w:val="22"/>
          <w:szCs w:val="22"/>
        </w:rPr>
        <w:t>estimate of the</w:t>
      </w:r>
      <w:r>
        <w:rPr>
          <w:rFonts w:ascii="Arial" w:hAnsi="Arial" w:cs="Arial"/>
          <w:b/>
          <w:sz w:val="22"/>
          <w:szCs w:val="22"/>
        </w:rPr>
        <w:t xml:space="preserve"> Actual Attributable Works Cancellation Charge</w:t>
      </w:r>
      <w:r>
        <w:rPr>
          <w:rFonts w:ascii="Arial" w:hAnsi="Arial" w:cs="Arial"/>
          <w:sz w:val="22"/>
          <w:szCs w:val="22"/>
        </w:rPr>
        <w:t xml:space="preserve"> shall, </w:t>
      </w:r>
      <w:r w:rsidRPr="00C44589">
        <w:rPr>
          <w:rFonts w:ascii="Arial" w:hAnsi="Arial" w:cs="Arial"/>
          <w:sz w:val="22"/>
          <w:szCs w:val="22"/>
        </w:rPr>
        <w:t xml:space="preserve">for the purposes of assessing the </w:t>
      </w:r>
      <w:r w:rsidRPr="00C44589">
        <w:rPr>
          <w:rFonts w:ascii="Arial" w:hAnsi="Arial" w:cs="Arial"/>
          <w:b/>
          <w:sz w:val="22"/>
          <w:szCs w:val="22"/>
        </w:rPr>
        <w:t>Cancellation Charge Secured Amount</w:t>
      </w:r>
      <w:r>
        <w:rPr>
          <w:rFonts w:ascii="Arial" w:hAnsi="Arial" w:cs="Arial"/>
          <w:sz w:val="22"/>
          <w:szCs w:val="22"/>
        </w:rPr>
        <w:t>,</w:t>
      </w:r>
      <w:r w:rsidRPr="00C44589">
        <w:rPr>
          <w:rFonts w:ascii="Arial" w:hAnsi="Arial" w:cs="Arial"/>
          <w:sz w:val="22"/>
          <w:szCs w:val="22"/>
        </w:rPr>
        <w:t xml:space="preserve"> </w:t>
      </w:r>
      <w:r>
        <w:rPr>
          <w:rFonts w:ascii="Arial" w:hAnsi="Arial" w:cs="Arial"/>
          <w:sz w:val="22"/>
          <w:szCs w:val="22"/>
        </w:rPr>
        <w:t xml:space="preserve">be </w:t>
      </w:r>
      <w:r w:rsidRPr="00C44589">
        <w:rPr>
          <w:rFonts w:ascii="Arial" w:hAnsi="Arial" w:cs="Arial"/>
          <w:sz w:val="22"/>
          <w:szCs w:val="22"/>
        </w:rPr>
        <w:t>prorat</w:t>
      </w:r>
      <w:r>
        <w:rPr>
          <w:rFonts w:ascii="Arial" w:hAnsi="Arial" w:cs="Arial"/>
          <w:sz w:val="22"/>
          <w:szCs w:val="22"/>
        </w:rPr>
        <w:t>ed</w:t>
      </w:r>
      <w:r w:rsidRPr="00C44589">
        <w:rPr>
          <w:rFonts w:ascii="Arial" w:hAnsi="Arial" w:cs="Arial"/>
          <w:sz w:val="22"/>
          <w:szCs w:val="22"/>
        </w:rPr>
        <w:t xml:space="preserve"> on a MW basis</w:t>
      </w:r>
      <w:r w:rsidR="00827A50">
        <w:rPr>
          <w:rFonts w:ascii="Arial" w:hAnsi="Arial" w:cs="Arial"/>
          <w:sz w:val="22"/>
          <w:szCs w:val="22"/>
        </w:rPr>
        <w:t xml:space="preserve"> </w:t>
      </w:r>
      <w:r w:rsidRPr="00C44589">
        <w:rPr>
          <w:rFonts w:ascii="Arial" w:hAnsi="Arial" w:cs="Arial"/>
          <w:sz w:val="22"/>
          <w:szCs w:val="22"/>
        </w:rPr>
        <w:t>between</w:t>
      </w:r>
      <w:r>
        <w:rPr>
          <w:rFonts w:ascii="Arial" w:hAnsi="Arial" w:cs="Arial"/>
          <w:sz w:val="22"/>
          <w:szCs w:val="22"/>
        </w:rPr>
        <w:t xml:space="preserve"> </w:t>
      </w:r>
      <w:r w:rsidR="00827A50">
        <w:rPr>
          <w:rFonts w:ascii="Arial" w:hAnsi="Arial" w:cs="Arial"/>
          <w:sz w:val="22"/>
          <w:szCs w:val="22"/>
        </w:rPr>
        <w:t>those</w:t>
      </w:r>
      <w:r>
        <w:rPr>
          <w:rFonts w:ascii="Arial" w:hAnsi="Arial" w:cs="Arial"/>
          <w:b/>
          <w:sz w:val="22"/>
          <w:szCs w:val="22"/>
        </w:rPr>
        <w:t xml:space="preserve"> Users </w:t>
      </w:r>
      <w:r w:rsidRPr="00C44589">
        <w:rPr>
          <w:rFonts w:ascii="Arial" w:hAnsi="Arial" w:cs="Arial"/>
          <w:sz w:val="22"/>
          <w:szCs w:val="22"/>
        </w:rPr>
        <w:t>wh</w:t>
      </w:r>
      <w:r>
        <w:rPr>
          <w:rFonts w:ascii="Arial" w:hAnsi="Arial" w:cs="Arial"/>
          <w:sz w:val="22"/>
          <w:szCs w:val="22"/>
        </w:rPr>
        <w:t>o</w:t>
      </w:r>
      <w:r w:rsidRPr="00C44589">
        <w:rPr>
          <w:rFonts w:ascii="Arial" w:hAnsi="Arial" w:cs="Arial"/>
          <w:sz w:val="22"/>
          <w:szCs w:val="22"/>
        </w:rPr>
        <w:t xml:space="preserve"> </w:t>
      </w:r>
      <w:r w:rsidRPr="00827A50">
        <w:rPr>
          <w:rFonts w:ascii="Arial" w:hAnsi="Arial" w:cs="Arial"/>
          <w:sz w:val="22"/>
          <w:szCs w:val="22"/>
        </w:rPr>
        <w:t>share</w:t>
      </w:r>
      <w:r w:rsidRPr="00C44589">
        <w:rPr>
          <w:rFonts w:ascii="Arial" w:hAnsi="Arial" w:cs="Arial"/>
          <w:sz w:val="22"/>
          <w:szCs w:val="22"/>
        </w:rPr>
        <w:t xml:space="preserve"> </w:t>
      </w:r>
      <w:r w:rsidR="00827A50">
        <w:rPr>
          <w:rFonts w:ascii="Arial" w:hAnsi="Arial" w:cs="Arial"/>
          <w:sz w:val="22"/>
          <w:szCs w:val="22"/>
        </w:rPr>
        <w:t xml:space="preserve">a component within </w:t>
      </w:r>
      <w:r w:rsidRPr="00C44589">
        <w:rPr>
          <w:rFonts w:ascii="Arial" w:hAnsi="Arial" w:cs="Arial"/>
          <w:sz w:val="22"/>
          <w:szCs w:val="22"/>
        </w:rPr>
        <w:t>the</w:t>
      </w:r>
      <w:r w:rsidR="00827A50">
        <w:rPr>
          <w:rFonts w:ascii="Arial" w:hAnsi="Arial" w:cs="Arial"/>
          <w:sz w:val="22"/>
          <w:szCs w:val="22"/>
        </w:rPr>
        <w:t xml:space="preserve"> </w:t>
      </w:r>
      <w:r w:rsidR="00827A50" w:rsidRPr="00827A50">
        <w:rPr>
          <w:rFonts w:ascii="Arial" w:hAnsi="Arial" w:cs="Arial"/>
          <w:b/>
          <w:sz w:val="22"/>
          <w:szCs w:val="22"/>
        </w:rPr>
        <w:t>Attributable Works</w:t>
      </w:r>
      <w:r w:rsidRPr="00827A50">
        <w:rPr>
          <w:rFonts w:ascii="Arial" w:hAnsi="Arial" w:cs="Arial"/>
          <w:sz w:val="22"/>
          <w:szCs w:val="22"/>
        </w:rPr>
        <w:t>.</w:t>
      </w:r>
    </w:p>
    <w:p w14:paraId="7B1363D7" w14:textId="77777777" w:rsidR="00197E06" w:rsidRPr="00030187" w:rsidRDefault="00197E06" w:rsidP="00D054C9">
      <w:pPr>
        <w:tabs>
          <w:tab w:val="left" w:pos="-1440"/>
          <w:tab w:val="left" w:pos="-720"/>
          <w:tab w:val="left" w:pos="0"/>
          <w:tab w:val="left" w:pos="720"/>
          <w:tab w:val="left" w:pos="3600"/>
          <w:tab w:val="left" w:pos="4320"/>
          <w:tab w:val="left" w:pos="5040"/>
          <w:tab w:val="left" w:pos="5760"/>
          <w:tab w:val="left" w:pos="6480"/>
          <w:tab w:val="left" w:pos="7200"/>
          <w:tab w:val="left" w:pos="7920"/>
          <w:tab w:val="left" w:pos="8640"/>
        </w:tabs>
        <w:spacing w:line="360" w:lineRule="auto"/>
        <w:ind w:left="600" w:hanging="600"/>
        <w:jc w:val="both"/>
        <w:rPr>
          <w:rFonts w:ascii="Arial" w:hAnsi="Arial" w:cs="Arial"/>
          <w:sz w:val="22"/>
          <w:szCs w:val="22"/>
        </w:rPr>
      </w:pPr>
    </w:p>
    <w:p w14:paraId="31EA3873" w14:textId="77777777" w:rsidR="00C37B28" w:rsidRPr="00030187" w:rsidRDefault="00BF79A5" w:rsidP="00454083">
      <w:pPr>
        <w:spacing w:line="360" w:lineRule="auto"/>
        <w:jc w:val="both"/>
        <w:rPr>
          <w:rFonts w:ascii="Arial" w:hAnsi="Arial" w:cs="Arial"/>
          <w:b/>
          <w:sz w:val="22"/>
          <w:szCs w:val="22"/>
        </w:rPr>
      </w:pPr>
      <w:r>
        <w:rPr>
          <w:rFonts w:ascii="Arial" w:hAnsi="Arial" w:cs="Arial"/>
          <w:b/>
          <w:sz w:val="22"/>
          <w:szCs w:val="22"/>
        </w:rPr>
        <w:t>6</w:t>
      </w:r>
      <w:r w:rsidR="00C37B28" w:rsidRPr="00030187">
        <w:rPr>
          <w:rFonts w:ascii="Arial" w:hAnsi="Arial" w:cs="Arial"/>
          <w:b/>
          <w:sz w:val="22"/>
          <w:szCs w:val="22"/>
        </w:rPr>
        <w:tab/>
      </w:r>
      <w:r w:rsidR="00454083">
        <w:rPr>
          <w:rFonts w:ascii="Arial" w:hAnsi="Arial" w:cs="Arial"/>
          <w:b/>
          <w:sz w:val="22"/>
          <w:szCs w:val="22"/>
        </w:rPr>
        <w:t xml:space="preserve">Electing for the Fixed </w:t>
      </w:r>
      <w:r w:rsidR="00C37B28" w:rsidRPr="00030187">
        <w:rPr>
          <w:rFonts w:ascii="Arial" w:hAnsi="Arial" w:cs="Arial"/>
          <w:b/>
          <w:sz w:val="22"/>
          <w:szCs w:val="22"/>
        </w:rPr>
        <w:t xml:space="preserve">Cancellation </w:t>
      </w:r>
      <w:r w:rsidR="00C37B28">
        <w:rPr>
          <w:rFonts w:ascii="Arial" w:hAnsi="Arial" w:cs="Arial"/>
          <w:b/>
          <w:sz w:val="22"/>
          <w:szCs w:val="22"/>
        </w:rPr>
        <w:t>Charge</w:t>
      </w:r>
      <w:r w:rsidR="00C37B28" w:rsidRPr="00030187">
        <w:rPr>
          <w:rFonts w:ascii="Arial" w:hAnsi="Arial" w:cs="Arial"/>
          <w:b/>
          <w:sz w:val="22"/>
          <w:szCs w:val="22"/>
        </w:rPr>
        <w:t xml:space="preserve"> </w:t>
      </w:r>
    </w:p>
    <w:p w14:paraId="01846BAC" w14:textId="77777777" w:rsidR="00C37B28" w:rsidRPr="00030187" w:rsidRDefault="00C37B28" w:rsidP="00C37B28">
      <w:pPr>
        <w:tabs>
          <w:tab w:val="left" w:pos="-1440"/>
          <w:tab w:val="left" w:pos="-720"/>
          <w:tab w:val="left" w:pos="2880"/>
          <w:tab w:val="left" w:pos="3600"/>
          <w:tab w:val="left" w:pos="4320"/>
          <w:tab w:val="left" w:pos="5040"/>
          <w:tab w:val="left" w:pos="5760"/>
          <w:tab w:val="left" w:pos="6480"/>
          <w:tab w:val="left" w:pos="7200"/>
          <w:tab w:val="left" w:pos="7920"/>
          <w:tab w:val="left" w:pos="8640"/>
        </w:tabs>
        <w:spacing w:line="360" w:lineRule="auto"/>
        <w:jc w:val="both"/>
        <w:rPr>
          <w:rFonts w:ascii="Arial" w:hAnsi="Arial" w:cs="Arial"/>
          <w:sz w:val="22"/>
          <w:szCs w:val="22"/>
        </w:rPr>
      </w:pPr>
    </w:p>
    <w:p w14:paraId="50235B6F" w14:textId="77777777" w:rsidR="00C37B28" w:rsidRDefault="00BF79A5" w:rsidP="002F1348">
      <w:pPr>
        <w:tabs>
          <w:tab w:val="left" w:pos="-1440"/>
          <w:tab w:val="left" w:pos="-720"/>
          <w:tab w:val="left" w:pos="2880"/>
          <w:tab w:val="left" w:pos="3600"/>
          <w:tab w:val="left" w:pos="4320"/>
          <w:tab w:val="left" w:pos="5040"/>
          <w:tab w:val="left" w:pos="5760"/>
          <w:tab w:val="left" w:pos="6480"/>
          <w:tab w:val="left" w:pos="7200"/>
          <w:tab w:val="left" w:pos="7920"/>
          <w:tab w:val="left" w:pos="8640"/>
        </w:tabs>
        <w:spacing w:line="360" w:lineRule="auto"/>
        <w:ind w:left="720" w:hanging="720"/>
        <w:jc w:val="both"/>
        <w:rPr>
          <w:rFonts w:ascii="Arial" w:hAnsi="Arial" w:cs="Arial"/>
          <w:sz w:val="22"/>
          <w:szCs w:val="22"/>
        </w:rPr>
      </w:pPr>
      <w:r>
        <w:rPr>
          <w:rFonts w:ascii="Arial" w:hAnsi="Arial" w:cs="Arial"/>
          <w:b/>
          <w:sz w:val="22"/>
          <w:szCs w:val="22"/>
        </w:rPr>
        <w:t>6</w:t>
      </w:r>
      <w:r w:rsidR="007A1B40" w:rsidRPr="007A1B40">
        <w:rPr>
          <w:rFonts w:ascii="Arial" w:hAnsi="Arial" w:cs="Arial"/>
          <w:b/>
          <w:sz w:val="22"/>
          <w:szCs w:val="22"/>
        </w:rPr>
        <w:t>.1</w:t>
      </w:r>
      <w:r w:rsidR="007A1B40">
        <w:rPr>
          <w:rFonts w:ascii="Arial" w:hAnsi="Arial" w:cs="Arial"/>
          <w:sz w:val="22"/>
          <w:szCs w:val="22"/>
        </w:rPr>
        <w:tab/>
      </w:r>
      <w:r w:rsidR="00C37B28">
        <w:rPr>
          <w:rFonts w:ascii="Arial" w:hAnsi="Arial" w:cs="Arial"/>
          <w:sz w:val="22"/>
          <w:szCs w:val="22"/>
        </w:rPr>
        <w:t xml:space="preserve">To elect </w:t>
      </w:r>
      <w:r w:rsidR="00C67A7E">
        <w:rPr>
          <w:rFonts w:ascii="Arial" w:hAnsi="Arial" w:cs="Arial"/>
          <w:sz w:val="22"/>
          <w:szCs w:val="22"/>
        </w:rPr>
        <w:t xml:space="preserve">for a </w:t>
      </w:r>
      <w:r w:rsidR="00C37B28">
        <w:rPr>
          <w:rFonts w:ascii="Arial" w:hAnsi="Arial" w:cs="Arial"/>
          <w:sz w:val="22"/>
          <w:szCs w:val="22"/>
        </w:rPr>
        <w:t xml:space="preserve">the </w:t>
      </w:r>
      <w:r w:rsidR="00454083">
        <w:rPr>
          <w:rFonts w:ascii="Arial" w:hAnsi="Arial" w:cs="Arial"/>
          <w:b/>
          <w:sz w:val="22"/>
          <w:szCs w:val="22"/>
        </w:rPr>
        <w:t xml:space="preserve">Fixed </w:t>
      </w:r>
      <w:r w:rsidR="00C37B28" w:rsidRPr="00D51296">
        <w:rPr>
          <w:rFonts w:ascii="Arial" w:hAnsi="Arial" w:cs="Arial"/>
          <w:b/>
          <w:sz w:val="22"/>
          <w:szCs w:val="22"/>
        </w:rPr>
        <w:t>Cancellation Charge</w:t>
      </w:r>
      <w:r w:rsidR="00C37B28" w:rsidRPr="00A0740A">
        <w:rPr>
          <w:rFonts w:ascii="Arial" w:hAnsi="Arial" w:cs="Arial"/>
          <w:sz w:val="22"/>
          <w:szCs w:val="22"/>
        </w:rPr>
        <w:t xml:space="preserve">, </w:t>
      </w:r>
      <w:r w:rsidR="00C37B28">
        <w:rPr>
          <w:rFonts w:ascii="Arial" w:hAnsi="Arial" w:cs="Arial"/>
          <w:sz w:val="22"/>
          <w:szCs w:val="22"/>
        </w:rPr>
        <w:t>a</w:t>
      </w:r>
      <w:r w:rsidR="00C37B28">
        <w:rPr>
          <w:rFonts w:ascii="Arial" w:hAnsi="Arial" w:cs="Arial"/>
          <w:b/>
          <w:sz w:val="22"/>
          <w:szCs w:val="22"/>
        </w:rPr>
        <w:t xml:space="preserve"> User </w:t>
      </w:r>
      <w:r w:rsidR="00C37B28" w:rsidRPr="00A0740A">
        <w:rPr>
          <w:rFonts w:ascii="Arial" w:hAnsi="Arial" w:cs="Arial"/>
          <w:sz w:val="22"/>
          <w:szCs w:val="22"/>
        </w:rPr>
        <w:t>must notify</w:t>
      </w:r>
      <w:r w:rsidR="00C37B28">
        <w:rPr>
          <w:rFonts w:ascii="Arial" w:hAnsi="Arial" w:cs="Arial"/>
          <w:b/>
          <w:sz w:val="22"/>
          <w:szCs w:val="22"/>
        </w:rPr>
        <w:t xml:space="preserve"> The Company </w:t>
      </w:r>
      <w:r w:rsidR="00C37B28" w:rsidRPr="00A0740A">
        <w:rPr>
          <w:rFonts w:ascii="Arial" w:hAnsi="Arial" w:cs="Arial"/>
          <w:sz w:val="22"/>
          <w:szCs w:val="22"/>
        </w:rPr>
        <w:t>to this effect</w:t>
      </w:r>
      <w:r w:rsidR="00417331">
        <w:rPr>
          <w:rFonts w:ascii="Arial" w:hAnsi="Arial" w:cs="Arial"/>
          <w:sz w:val="22"/>
          <w:szCs w:val="22"/>
        </w:rPr>
        <w:t xml:space="preserve"> by (a) returning a signed copy of the </w:t>
      </w:r>
      <w:r w:rsidR="002B3B64">
        <w:rPr>
          <w:rFonts w:ascii="Arial" w:hAnsi="Arial" w:cs="Arial"/>
          <w:b/>
          <w:sz w:val="22"/>
          <w:szCs w:val="22"/>
        </w:rPr>
        <w:t>Notification of F</w:t>
      </w:r>
      <w:r w:rsidR="00417331">
        <w:rPr>
          <w:rFonts w:ascii="Arial" w:hAnsi="Arial" w:cs="Arial"/>
          <w:b/>
          <w:sz w:val="22"/>
          <w:szCs w:val="22"/>
        </w:rPr>
        <w:t>ixed</w:t>
      </w:r>
      <w:r w:rsidR="00417331" w:rsidRPr="00D51296">
        <w:rPr>
          <w:rFonts w:ascii="Arial" w:hAnsi="Arial" w:cs="Arial"/>
          <w:b/>
          <w:sz w:val="22"/>
          <w:szCs w:val="22"/>
        </w:rPr>
        <w:t xml:space="preserve"> Cancellation Charge</w:t>
      </w:r>
      <w:r w:rsidR="00C37B28">
        <w:rPr>
          <w:rFonts w:ascii="Arial" w:hAnsi="Arial" w:cs="Arial"/>
          <w:b/>
          <w:sz w:val="22"/>
          <w:szCs w:val="22"/>
        </w:rPr>
        <w:t xml:space="preserve"> </w:t>
      </w:r>
      <w:r w:rsidR="003E7523">
        <w:rPr>
          <w:rFonts w:ascii="Arial" w:hAnsi="Arial" w:cs="Arial"/>
          <w:sz w:val="22"/>
          <w:szCs w:val="22"/>
        </w:rPr>
        <w:t xml:space="preserve">with its acceptance of the </w:t>
      </w:r>
      <w:r w:rsidR="003E7523" w:rsidRPr="003E7523">
        <w:rPr>
          <w:rFonts w:ascii="Arial" w:hAnsi="Arial" w:cs="Arial"/>
          <w:b/>
          <w:sz w:val="22"/>
          <w:szCs w:val="22"/>
        </w:rPr>
        <w:t>Construction Agreement</w:t>
      </w:r>
      <w:r w:rsidR="003E7523">
        <w:rPr>
          <w:rFonts w:ascii="Arial" w:hAnsi="Arial" w:cs="Arial"/>
          <w:sz w:val="22"/>
          <w:szCs w:val="22"/>
        </w:rPr>
        <w:t xml:space="preserve"> or </w:t>
      </w:r>
      <w:r w:rsidR="00871BC6">
        <w:rPr>
          <w:rFonts w:ascii="Arial" w:hAnsi="Arial" w:cs="Arial"/>
          <w:sz w:val="22"/>
          <w:szCs w:val="22"/>
        </w:rPr>
        <w:t xml:space="preserve">(b) </w:t>
      </w:r>
      <w:r w:rsidR="00C37B28">
        <w:rPr>
          <w:rFonts w:ascii="Arial" w:hAnsi="Arial" w:cs="Arial"/>
          <w:sz w:val="22"/>
          <w:szCs w:val="22"/>
        </w:rPr>
        <w:t xml:space="preserve">, where </w:t>
      </w:r>
      <w:r w:rsidR="00871BC6">
        <w:rPr>
          <w:rFonts w:ascii="Arial" w:hAnsi="Arial" w:cs="Arial"/>
          <w:sz w:val="22"/>
          <w:szCs w:val="22"/>
        </w:rPr>
        <w:t xml:space="preserve">a </w:t>
      </w:r>
      <w:r w:rsidR="00871BC6" w:rsidRPr="00871BC6">
        <w:rPr>
          <w:rFonts w:ascii="Arial" w:hAnsi="Arial" w:cs="Arial"/>
          <w:b/>
          <w:sz w:val="22"/>
          <w:szCs w:val="22"/>
        </w:rPr>
        <w:t xml:space="preserve">User </w:t>
      </w:r>
      <w:r w:rsidR="00C37B28">
        <w:rPr>
          <w:rFonts w:ascii="Arial" w:hAnsi="Arial" w:cs="Arial"/>
          <w:sz w:val="22"/>
          <w:szCs w:val="22"/>
        </w:rPr>
        <w:t xml:space="preserve">does not elect at that time, </w:t>
      </w:r>
      <w:r w:rsidR="00454083">
        <w:rPr>
          <w:rFonts w:ascii="Arial" w:hAnsi="Arial" w:cs="Arial"/>
          <w:sz w:val="22"/>
          <w:szCs w:val="22"/>
        </w:rPr>
        <w:t xml:space="preserve">it can elect </w:t>
      </w:r>
      <w:r w:rsidR="00C37B28" w:rsidRPr="00A0740A">
        <w:rPr>
          <w:rFonts w:ascii="Arial" w:hAnsi="Arial" w:cs="Arial"/>
          <w:sz w:val="22"/>
          <w:szCs w:val="22"/>
        </w:rPr>
        <w:t xml:space="preserve">45 </w:t>
      </w:r>
      <w:r w:rsidR="00C37B28">
        <w:rPr>
          <w:rFonts w:ascii="Arial" w:hAnsi="Arial" w:cs="Arial"/>
          <w:sz w:val="22"/>
          <w:szCs w:val="22"/>
        </w:rPr>
        <w:t xml:space="preserve">days </w:t>
      </w:r>
      <w:r w:rsidR="00C37B28" w:rsidRPr="00030187">
        <w:rPr>
          <w:rFonts w:ascii="Arial" w:hAnsi="Arial" w:cs="Arial"/>
          <w:sz w:val="22"/>
          <w:szCs w:val="22"/>
        </w:rPr>
        <w:t xml:space="preserve">(or if such day is not a </w:t>
      </w:r>
      <w:r w:rsidR="00C37B28" w:rsidRPr="00030187">
        <w:rPr>
          <w:rFonts w:ascii="Arial" w:hAnsi="Arial" w:cs="Arial"/>
          <w:b/>
          <w:sz w:val="22"/>
          <w:szCs w:val="22"/>
        </w:rPr>
        <w:t>Business</w:t>
      </w:r>
      <w:r w:rsidR="00C37B28" w:rsidRPr="00030187">
        <w:rPr>
          <w:rFonts w:ascii="Arial" w:hAnsi="Arial" w:cs="Arial"/>
          <w:sz w:val="22"/>
          <w:szCs w:val="22"/>
        </w:rPr>
        <w:t xml:space="preserve"> </w:t>
      </w:r>
      <w:r w:rsidR="00C37B28" w:rsidRPr="00030187">
        <w:rPr>
          <w:rFonts w:ascii="Arial" w:hAnsi="Arial" w:cs="Arial"/>
          <w:b/>
          <w:sz w:val="22"/>
          <w:szCs w:val="22"/>
        </w:rPr>
        <w:t>Day</w:t>
      </w:r>
      <w:r w:rsidR="00C37B28" w:rsidRPr="00030187">
        <w:rPr>
          <w:rFonts w:ascii="Arial" w:hAnsi="Arial" w:cs="Arial"/>
          <w:sz w:val="22"/>
          <w:szCs w:val="22"/>
        </w:rPr>
        <w:t xml:space="preserve"> the next following </w:t>
      </w:r>
      <w:r w:rsidR="00C37B28" w:rsidRPr="00030187">
        <w:rPr>
          <w:rFonts w:ascii="Arial" w:hAnsi="Arial" w:cs="Arial"/>
          <w:b/>
          <w:sz w:val="22"/>
          <w:szCs w:val="22"/>
        </w:rPr>
        <w:t>Business Day</w:t>
      </w:r>
      <w:r w:rsidR="00C37B28" w:rsidRPr="00030187">
        <w:rPr>
          <w:rFonts w:ascii="Arial" w:hAnsi="Arial" w:cs="Arial"/>
          <w:sz w:val="22"/>
          <w:szCs w:val="22"/>
        </w:rPr>
        <w:t xml:space="preserve">) prior to each 30 September </w:t>
      </w:r>
      <w:r w:rsidR="00C37B28">
        <w:rPr>
          <w:rFonts w:ascii="Arial" w:hAnsi="Arial" w:cs="Arial"/>
          <w:sz w:val="22"/>
          <w:szCs w:val="22"/>
        </w:rPr>
        <w:t>or</w:t>
      </w:r>
      <w:r w:rsidR="00C37B28" w:rsidRPr="00030187">
        <w:rPr>
          <w:rFonts w:ascii="Arial" w:hAnsi="Arial" w:cs="Arial"/>
          <w:sz w:val="22"/>
          <w:szCs w:val="22"/>
        </w:rPr>
        <w:t xml:space="preserve"> 31 March thereafter </w:t>
      </w:r>
      <w:r w:rsidR="00871BC6">
        <w:rPr>
          <w:rFonts w:ascii="Arial" w:hAnsi="Arial" w:cs="Arial"/>
          <w:sz w:val="22"/>
          <w:szCs w:val="22"/>
        </w:rPr>
        <w:t xml:space="preserve">by </w:t>
      </w:r>
      <w:r w:rsidR="00417331">
        <w:rPr>
          <w:rFonts w:ascii="Arial" w:hAnsi="Arial" w:cs="Arial"/>
          <w:sz w:val="22"/>
          <w:szCs w:val="22"/>
        </w:rPr>
        <w:t xml:space="preserve">returning a signed copy of the </w:t>
      </w:r>
      <w:r w:rsidR="002B3B64" w:rsidRPr="002B3B64">
        <w:rPr>
          <w:rFonts w:ascii="Arial" w:hAnsi="Arial" w:cs="Arial"/>
          <w:b/>
          <w:sz w:val="22"/>
          <w:szCs w:val="22"/>
        </w:rPr>
        <w:t>Notification of</w:t>
      </w:r>
      <w:r w:rsidR="002B3B64">
        <w:rPr>
          <w:rFonts w:ascii="Arial" w:hAnsi="Arial" w:cs="Arial"/>
          <w:sz w:val="22"/>
          <w:szCs w:val="22"/>
        </w:rPr>
        <w:t xml:space="preserve"> </w:t>
      </w:r>
      <w:r w:rsidR="00417331">
        <w:rPr>
          <w:rFonts w:ascii="Arial" w:hAnsi="Arial" w:cs="Arial"/>
          <w:b/>
          <w:sz w:val="22"/>
          <w:szCs w:val="22"/>
        </w:rPr>
        <w:t>Fixed</w:t>
      </w:r>
      <w:r w:rsidR="00417331" w:rsidRPr="00D51296">
        <w:rPr>
          <w:rFonts w:ascii="Arial" w:hAnsi="Arial" w:cs="Arial"/>
          <w:b/>
          <w:sz w:val="22"/>
          <w:szCs w:val="22"/>
        </w:rPr>
        <w:t xml:space="preserve"> Cancellation Charge</w:t>
      </w:r>
      <w:r w:rsidR="00417331">
        <w:rPr>
          <w:rFonts w:ascii="Arial" w:hAnsi="Arial" w:cs="Arial"/>
          <w:b/>
          <w:sz w:val="22"/>
          <w:szCs w:val="22"/>
        </w:rPr>
        <w:t xml:space="preserve"> </w:t>
      </w:r>
      <w:r w:rsidR="00871BC6">
        <w:rPr>
          <w:rFonts w:ascii="Arial" w:hAnsi="Arial" w:cs="Arial"/>
          <w:sz w:val="22"/>
          <w:szCs w:val="22"/>
        </w:rPr>
        <w:t xml:space="preserve">as </w:t>
      </w:r>
      <w:r w:rsidR="00417331">
        <w:rPr>
          <w:rFonts w:ascii="Arial" w:hAnsi="Arial" w:cs="Arial"/>
          <w:sz w:val="22"/>
          <w:szCs w:val="22"/>
        </w:rPr>
        <w:t xml:space="preserve">provided with the </w:t>
      </w:r>
      <w:r w:rsidR="00871BC6">
        <w:rPr>
          <w:rFonts w:ascii="Arial" w:hAnsi="Arial" w:cs="Arial"/>
          <w:sz w:val="22"/>
          <w:szCs w:val="22"/>
        </w:rPr>
        <w:t xml:space="preserve">relevant </w:t>
      </w:r>
      <w:r w:rsidR="003547AC">
        <w:rPr>
          <w:rFonts w:ascii="Arial" w:hAnsi="Arial" w:cs="Arial"/>
          <w:b/>
          <w:sz w:val="22"/>
          <w:szCs w:val="22"/>
        </w:rPr>
        <w:t>C</w:t>
      </w:r>
      <w:r w:rsidR="00871BC6">
        <w:rPr>
          <w:rFonts w:ascii="Arial" w:hAnsi="Arial" w:cs="Arial"/>
          <w:b/>
          <w:sz w:val="22"/>
          <w:szCs w:val="22"/>
        </w:rPr>
        <w:t>ancellation Charge Statement</w:t>
      </w:r>
      <w:r w:rsidR="00871BC6" w:rsidRPr="00871BC6">
        <w:rPr>
          <w:rFonts w:ascii="Arial" w:hAnsi="Arial" w:cs="Arial"/>
          <w:sz w:val="22"/>
          <w:szCs w:val="22"/>
        </w:rPr>
        <w:t>.</w:t>
      </w:r>
    </w:p>
    <w:p w14:paraId="777782C5" w14:textId="77777777" w:rsidR="007C4444" w:rsidRDefault="007C4444" w:rsidP="007C4444">
      <w:pPr>
        <w:tabs>
          <w:tab w:val="left" w:pos="-1440"/>
          <w:tab w:val="left" w:pos="-720"/>
          <w:tab w:val="left" w:pos="2880"/>
          <w:tab w:val="left" w:pos="3600"/>
          <w:tab w:val="left" w:pos="4320"/>
          <w:tab w:val="left" w:pos="5040"/>
          <w:tab w:val="left" w:pos="5760"/>
          <w:tab w:val="left" w:pos="6480"/>
          <w:tab w:val="left" w:pos="7200"/>
          <w:tab w:val="left" w:pos="7920"/>
          <w:tab w:val="left" w:pos="8640"/>
        </w:tabs>
        <w:spacing w:line="360" w:lineRule="auto"/>
        <w:jc w:val="both"/>
        <w:rPr>
          <w:rFonts w:ascii="Arial" w:hAnsi="Arial" w:cs="Arial"/>
          <w:sz w:val="22"/>
          <w:szCs w:val="22"/>
        </w:rPr>
      </w:pPr>
    </w:p>
    <w:p w14:paraId="3EE0B5E1" w14:textId="77777777" w:rsidR="00C37B28" w:rsidRDefault="00BF79A5" w:rsidP="00F3163B">
      <w:pPr>
        <w:tabs>
          <w:tab w:val="left" w:pos="-1440"/>
          <w:tab w:val="left" w:pos="-720"/>
          <w:tab w:val="left" w:pos="2880"/>
          <w:tab w:val="left" w:pos="3600"/>
          <w:tab w:val="left" w:pos="4320"/>
          <w:tab w:val="left" w:pos="5040"/>
          <w:tab w:val="left" w:pos="5760"/>
          <w:tab w:val="left" w:pos="6480"/>
          <w:tab w:val="left" w:pos="7200"/>
          <w:tab w:val="left" w:pos="7920"/>
          <w:tab w:val="left" w:pos="8640"/>
        </w:tabs>
        <w:spacing w:line="360" w:lineRule="auto"/>
        <w:ind w:left="720" w:hanging="720"/>
        <w:jc w:val="both"/>
        <w:rPr>
          <w:rFonts w:ascii="Arial" w:hAnsi="Arial" w:cs="Arial"/>
          <w:sz w:val="22"/>
          <w:szCs w:val="22"/>
        </w:rPr>
      </w:pPr>
      <w:r>
        <w:rPr>
          <w:rFonts w:ascii="Arial" w:hAnsi="Arial" w:cs="Arial"/>
          <w:b/>
          <w:sz w:val="22"/>
          <w:szCs w:val="22"/>
        </w:rPr>
        <w:t>6</w:t>
      </w:r>
      <w:r w:rsidR="00F3163B" w:rsidRPr="00F3163B">
        <w:rPr>
          <w:rFonts w:ascii="Arial" w:hAnsi="Arial" w:cs="Arial"/>
          <w:b/>
          <w:sz w:val="22"/>
          <w:szCs w:val="22"/>
        </w:rPr>
        <w:t>.2</w:t>
      </w:r>
      <w:r w:rsidR="00F3163B">
        <w:rPr>
          <w:rFonts w:ascii="Arial" w:hAnsi="Arial" w:cs="Arial"/>
          <w:sz w:val="22"/>
          <w:szCs w:val="22"/>
        </w:rPr>
        <w:tab/>
      </w:r>
      <w:r w:rsidR="00C37B28">
        <w:rPr>
          <w:rFonts w:ascii="Arial" w:hAnsi="Arial" w:cs="Arial"/>
          <w:sz w:val="22"/>
          <w:szCs w:val="22"/>
        </w:rPr>
        <w:t xml:space="preserve">Once a </w:t>
      </w:r>
      <w:r w:rsidR="00C37B28" w:rsidRPr="00B87597">
        <w:rPr>
          <w:rFonts w:ascii="Arial" w:hAnsi="Arial" w:cs="Arial"/>
          <w:b/>
          <w:sz w:val="22"/>
          <w:szCs w:val="22"/>
        </w:rPr>
        <w:t>User</w:t>
      </w:r>
      <w:r w:rsidR="00C37B28">
        <w:rPr>
          <w:rFonts w:ascii="Arial" w:hAnsi="Arial" w:cs="Arial"/>
          <w:sz w:val="22"/>
          <w:szCs w:val="22"/>
        </w:rPr>
        <w:t xml:space="preserve"> has elected for the </w:t>
      </w:r>
      <w:r w:rsidR="00454083">
        <w:rPr>
          <w:rFonts w:ascii="Arial" w:hAnsi="Arial" w:cs="Arial"/>
          <w:b/>
          <w:sz w:val="22"/>
          <w:szCs w:val="22"/>
        </w:rPr>
        <w:t xml:space="preserve">Fixed </w:t>
      </w:r>
      <w:r w:rsidR="00C37B28" w:rsidRPr="00D51296">
        <w:rPr>
          <w:rFonts w:ascii="Arial" w:hAnsi="Arial" w:cs="Arial"/>
          <w:b/>
          <w:sz w:val="22"/>
          <w:szCs w:val="22"/>
        </w:rPr>
        <w:t>Cancellation Charge</w:t>
      </w:r>
      <w:r w:rsidR="00C37B28">
        <w:rPr>
          <w:rFonts w:ascii="Arial" w:hAnsi="Arial" w:cs="Arial"/>
          <w:sz w:val="22"/>
          <w:szCs w:val="22"/>
        </w:rPr>
        <w:t xml:space="preserve">, the </w:t>
      </w:r>
      <w:r w:rsidR="00C67A7E" w:rsidRPr="00C67A7E">
        <w:rPr>
          <w:rFonts w:ascii="Arial" w:hAnsi="Arial" w:cs="Arial"/>
          <w:b/>
          <w:sz w:val="22"/>
          <w:szCs w:val="22"/>
        </w:rPr>
        <w:t>Pre Trigger Amount</w:t>
      </w:r>
      <w:r w:rsidR="00C67A7E">
        <w:rPr>
          <w:rFonts w:ascii="Arial" w:hAnsi="Arial" w:cs="Arial"/>
          <w:sz w:val="22"/>
          <w:szCs w:val="22"/>
        </w:rPr>
        <w:t xml:space="preserve">, </w:t>
      </w:r>
      <w:r w:rsidR="00C37B28" w:rsidRPr="00B87597">
        <w:rPr>
          <w:rFonts w:ascii="Arial" w:hAnsi="Arial" w:cs="Arial"/>
          <w:b/>
          <w:sz w:val="22"/>
          <w:szCs w:val="22"/>
        </w:rPr>
        <w:t>Attributable Works Amount</w:t>
      </w:r>
      <w:r w:rsidR="00C37B28">
        <w:rPr>
          <w:rFonts w:ascii="Arial" w:hAnsi="Arial" w:cs="Arial"/>
          <w:sz w:val="22"/>
          <w:szCs w:val="22"/>
        </w:rPr>
        <w:t xml:space="preserve"> </w:t>
      </w:r>
      <w:smartTag w:uri="urn:schemas-microsoft-com:office:smarttags" w:element="PersonName">
        <w:r w:rsidR="00C37B28">
          <w:rPr>
            <w:rFonts w:ascii="Arial" w:hAnsi="Arial" w:cs="Arial"/>
            <w:sz w:val="22"/>
            <w:szCs w:val="22"/>
          </w:rPr>
          <w:t>and</w:t>
        </w:r>
      </w:smartTag>
      <w:r w:rsidR="00C37B28">
        <w:rPr>
          <w:rFonts w:ascii="Arial" w:hAnsi="Arial" w:cs="Arial"/>
          <w:sz w:val="22"/>
          <w:szCs w:val="22"/>
        </w:rPr>
        <w:t xml:space="preserve"> </w:t>
      </w:r>
      <w:r w:rsidR="00C37B28" w:rsidRPr="00B87597">
        <w:rPr>
          <w:rFonts w:ascii="Arial" w:hAnsi="Arial" w:cs="Arial"/>
          <w:b/>
          <w:sz w:val="22"/>
          <w:szCs w:val="22"/>
        </w:rPr>
        <w:t>Cancellation Charge</w:t>
      </w:r>
      <w:r w:rsidR="00C37B28">
        <w:rPr>
          <w:rFonts w:ascii="Arial" w:hAnsi="Arial" w:cs="Arial"/>
          <w:sz w:val="22"/>
          <w:szCs w:val="22"/>
        </w:rPr>
        <w:t xml:space="preserve"> </w:t>
      </w:r>
      <w:r w:rsidR="00C37B28" w:rsidRPr="00B87597">
        <w:rPr>
          <w:rFonts w:ascii="Arial" w:hAnsi="Arial" w:cs="Arial"/>
          <w:b/>
          <w:sz w:val="22"/>
          <w:szCs w:val="22"/>
        </w:rPr>
        <w:t>Profile</w:t>
      </w:r>
      <w:r w:rsidR="00C37B28">
        <w:rPr>
          <w:rFonts w:ascii="Arial" w:hAnsi="Arial" w:cs="Arial"/>
          <w:sz w:val="22"/>
          <w:szCs w:val="22"/>
        </w:rPr>
        <w:t xml:space="preserve"> will then be fixed as that set out in </w:t>
      </w:r>
      <w:r w:rsidR="00C67A7E">
        <w:rPr>
          <w:rFonts w:ascii="Arial" w:hAnsi="Arial" w:cs="Arial"/>
          <w:sz w:val="22"/>
          <w:szCs w:val="22"/>
        </w:rPr>
        <w:t xml:space="preserve">the </w:t>
      </w:r>
      <w:r w:rsidR="00C67A7E" w:rsidRPr="002B3B64">
        <w:rPr>
          <w:rFonts w:ascii="Arial" w:hAnsi="Arial" w:cs="Arial"/>
          <w:b/>
          <w:sz w:val="22"/>
          <w:szCs w:val="22"/>
        </w:rPr>
        <w:t>Notification of</w:t>
      </w:r>
      <w:r w:rsidR="00C67A7E">
        <w:rPr>
          <w:rFonts w:ascii="Arial" w:hAnsi="Arial" w:cs="Arial"/>
          <w:sz w:val="22"/>
          <w:szCs w:val="22"/>
        </w:rPr>
        <w:t xml:space="preserve"> </w:t>
      </w:r>
      <w:r w:rsidR="00C67A7E">
        <w:rPr>
          <w:rFonts w:ascii="Arial" w:hAnsi="Arial" w:cs="Arial"/>
          <w:b/>
          <w:sz w:val="22"/>
          <w:szCs w:val="22"/>
        </w:rPr>
        <w:t>Fixed</w:t>
      </w:r>
      <w:r w:rsidR="00C67A7E" w:rsidRPr="00D51296">
        <w:rPr>
          <w:rFonts w:ascii="Arial" w:hAnsi="Arial" w:cs="Arial"/>
          <w:b/>
          <w:sz w:val="22"/>
          <w:szCs w:val="22"/>
        </w:rPr>
        <w:t xml:space="preserve"> Cancellation Charge</w:t>
      </w:r>
      <w:r w:rsidR="00C67A7E">
        <w:rPr>
          <w:rFonts w:ascii="Arial" w:hAnsi="Arial" w:cs="Arial"/>
          <w:b/>
          <w:sz w:val="22"/>
          <w:szCs w:val="22"/>
        </w:rPr>
        <w:t xml:space="preserve"> </w:t>
      </w:r>
      <w:r w:rsidR="00C37B28">
        <w:rPr>
          <w:rFonts w:ascii="Arial" w:hAnsi="Arial" w:cs="Arial"/>
          <w:sz w:val="22"/>
          <w:szCs w:val="22"/>
        </w:rPr>
        <w:t>by reference to which such election was made</w:t>
      </w:r>
      <w:r w:rsidR="00454083">
        <w:rPr>
          <w:rFonts w:ascii="Arial" w:hAnsi="Arial" w:cs="Arial"/>
          <w:sz w:val="22"/>
          <w:szCs w:val="22"/>
        </w:rPr>
        <w:t xml:space="preserve"> </w:t>
      </w:r>
      <w:smartTag w:uri="urn:schemas-microsoft-com:office:smarttags" w:element="PersonName">
        <w:r w:rsidR="00454083">
          <w:rPr>
            <w:rFonts w:ascii="Arial" w:hAnsi="Arial" w:cs="Arial"/>
            <w:sz w:val="22"/>
            <w:szCs w:val="22"/>
          </w:rPr>
          <w:t>and</w:t>
        </w:r>
      </w:smartTag>
      <w:r w:rsidR="00454083">
        <w:rPr>
          <w:rFonts w:ascii="Arial" w:hAnsi="Arial" w:cs="Arial"/>
          <w:sz w:val="22"/>
          <w:szCs w:val="22"/>
        </w:rPr>
        <w:t xml:space="preserve"> a </w:t>
      </w:r>
      <w:r w:rsidR="00454083" w:rsidRPr="00454083">
        <w:rPr>
          <w:rFonts w:ascii="Arial" w:hAnsi="Arial" w:cs="Arial"/>
          <w:b/>
          <w:sz w:val="22"/>
          <w:szCs w:val="22"/>
        </w:rPr>
        <w:t>User</w:t>
      </w:r>
      <w:r w:rsidR="00454083">
        <w:rPr>
          <w:rFonts w:ascii="Arial" w:hAnsi="Arial" w:cs="Arial"/>
          <w:sz w:val="22"/>
          <w:szCs w:val="22"/>
        </w:rPr>
        <w:t xml:space="preserve"> cannot revert to the </w:t>
      </w:r>
      <w:r w:rsidR="00454083" w:rsidRPr="00454083">
        <w:rPr>
          <w:rFonts w:ascii="Arial" w:hAnsi="Arial" w:cs="Arial"/>
          <w:b/>
          <w:sz w:val="22"/>
          <w:szCs w:val="22"/>
        </w:rPr>
        <w:t>Actual Attributable Works Cancellation Charge</w:t>
      </w:r>
      <w:r w:rsidR="00C37B28">
        <w:rPr>
          <w:rFonts w:ascii="Arial" w:hAnsi="Arial" w:cs="Arial"/>
          <w:sz w:val="22"/>
          <w:szCs w:val="22"/>
        </w:rPr>
        <w:t>.</w:t>
      </w:r>
    </w:p>
    <w:p w14:paraId="4DAE4B62" w14:textId="77777777" w:rsidR="003C6BEA" w:rsidRDefault="003C6BEA" w:rsidP="00F3163B">
      <w:pPr>
        <w:tabs>
          <w:tab w:val="left" w:pos="-1440"/>
          <w:tab w:val="left" w:pos="-720"/>
          <w:tab w:val="left" w:pos="2880"/>
          <w:tab w:val="left" w:pos="3600"/>
          <w:tab w:val="left" w:pos="4320"/>
          <w:tab w:val="left" w:pos="5040"/>
          <w:tab w:val="left" w:pos="5760"/>
          <w:tab w:val="left" w:pos="6480"/>
          <w:tab w:val="left" w:pos="7200"/>
          <w:tab w:val="left" w:pos="7920"/>
          <w:tab w:val="left" w:pos="8640"/>
        </w:tabs>
        <w:spacing w:line="360" w:lineRule="auto"/>
        <w:ind w:left="720" w:hanging="720"/>
        <w:jc w:val="both"/>
        <w:rPr>
          <w:rFonts w:ascii="Arial" w:hAnsi="Arial" w:cs="Arial"/>
          <w:sz w:val="22"/>
          <w:szCs w:val="22"/>
        </w:rPr>
      </w:pPr>
    </w:p>
    <w:p w14:paraId="328ED5DB" w14:textId="77777777" w:rsidR="003C6BEA" w:rsidRPr="003C6BEA" w:rsidRDefault="003C6BEA" w:rsidP="003C6BEA">
      <w:pPr>
        <w:tabs>
          <w:tab w:val="left" w:pos="-1440"/>
          <w:tab w:val="left" w:pos="-720"/>
          <w:tab w:val="left" w:pos="2880"/>
          <w:tab w:val="left" w:pos="3600"/>
          <w:tab w:val="left" w:pos="4320"/>
          <w:tab w:val="left" w:pos="5040"/>
          <w:tab w:val="left" w:pos="5760"/>
          <w:tab w:val="left" w:pos="6480"/>
          <w:tab w:val="left" w:pos="7200"/>
          <w:tab w:val="left" w:pos="7920"/>
          <w:tab w:val="left" w:pos="8640"/>
        </w:tabs>
        <w:spacing w:line="360" w:lineRule="auto"/>
        <w:ind w:left="720" w:hanging="720"/>
        <w:jc w:val="both"/>
        <w:rPr>
          <w:rFonts w:ascii="Arial" w:hAnsi="Arial" w:cs="Arial"/>
          <w:b/>
          <w:bCs/>
          <w:sz w:val="22"/>
          <w:szCs w:val="22"/>
        </w:rPr>
      </w:pPr>
      <w:r w:rsidRPr="003C6BEA">
        <w:rPr>
          <w:rFonts w:ascii="Arial Bold" w:hAnsi="Arial Bold" w:cs="Arial"/>
          <w:b/>
          <w:sz w:val="22"/>
          <w:szCs w:val="22"/>
        </w:rPr>
        <w:t>6.2.2</w:t>
      </w:r>
      <w:r>
        <w:rPr>
          <w:rFonts w:ascii="Arial" w:hAnsi="Arial" w:cs="Arial"/>
          <w:sz w:val="22"/>
          <w:szCs w:val="22"/>
        </w:rPr>
        <w:tab/>
      </w:r>
      <w:r w:rsidRPr="003C6BEA">
        <w:rPr>
          <w:rFonts w:ascii="Arial" w:hAnsi="Arial" w:cs="Arial"/>
          <w:sz w:val="22"/>
          <w:szCs w:val="22"/>
        </w:rPr>
        <w:t xml:space="preserve">If the </w:t>
      </w:r>
      <w:r w:rsidRPr="003C6BEA">
        <w:rPr>
          <w:rFonts w:ascii="Arial" w:hAnsi="Arial" w:cs="Arial"/>
          <w:b/>
          <w:bCs/>
          <w:sz w:val="22"/>
          <w:szCs w:val="22"/>
        </w:rPr>
        <w:t xml:space="preserve">User </w:t>
      </w:r>
      <w:r w:rsidRPr="003C6BEA">
        <w:rPr>
          <w:rFonts w:ascii="Arial" w:hAnsi="Arial" w:cs="Arial"/>
          <w:sz w:val="22"/>
          <w:szCs w:val="22"/>
        </w:rPr>
        <w:t xml:space="preserve">becomes aware that the bank or insurance company issuing the </w:t>
      </w:r>
      <w:r w:rsidRPr="003C6BEA">
        <w:rPr>
          <w:rFonts w:ascii="Arial" w:hAnsi="Arial" w:cs="Arial"/>
          <w:b/>
          <w:bCs/>
          <w:sz w:val="22"/>
          <w:szCs w:val="22"/>
        </w:rPr>
        <w:t xml:space="preserve">Performance Bond </w:t>
      </w:r>
      <w:r w:rsidRPr="003C6BEA">
        <w:rPr>
          <w:rFonts w:ascii="Arial" w:hAnsi="Arial" w:cs="Arial"/>
          <w:sz w:val="22"/>
          <w:szCs w:val="22"/>
        </w:rPr>
        <w:t xml:space="preserve">or </w:t>
      </w:r>
      <w:r w:rsidRPr="003C6BEA">
        <w:rPr>
          <w:rFonts w:ascii="Arial" w:hAnsi="Arial" w:cs="Arial"/>
          <w:b/>
          <w:bCs/>
          <w:sz w:val="22"/>
          <w:szCs w:val="22"/>
        </w:rPr>
        <w:t xml:space="preserve">Letter of Credit </w:t>
      </w:r>
      <w:r w:rsidRPr="003C6BEA">
        <w:rPr>
          <w:rFonts w:ascii="Arial" w:hAnsi="Arial" w:cs="Arial"/>
          <w:sz w:val="22"/>
          <w:szCs w:val="22"/>
        </w:rPr>
        <w:t xml:space="preserve">ceases to be a </w:t>
      </w:r>
      <w:r w:rsidRPr="003C6BEA">
        <w:rPr>
          <w:rFonts w:ascii="Arial" w:hAnsi="Arial" w:cs="Arial"/>
          <w:b/>
          <w:bCs/>
          <w:sz w:val="22"/>
          <w:szCs w:val="22"/>
        </w:rPr>
        <w:t xml:space="preserve">Qualified Bank </w:t>
      </w:r>
      <w:r w:rsidRPr="003C6BEA">
        <w:rPr>
          <w:rFonts w:ascii="Arial" w:hAnsi="Arial" w:cs="Arial"/>
          <w:sz w:val="22"/>
          <w:szCs w:val="22"/>
        </w:rPr>
        <w:t xml:space="preserve">or that the company giving the </w:t>
      </w:r>
      <w:r w:rsidRPr="003C6BEA">
        <w:rPr>
          <w:rFonts w:ascii="Arial" w:hAnsi="Arial" w:cs="Arial"/>
          <w:b/>
          <w:bCs/>
          <w:sz w:val="22"/>
          <w:szCs w:val="22"/>
        </w:rPr>
        <w:t xml:space="preserve">Performance Bond </w:t>
      </w:r>
      <w:r w:rsidRPr="003C6BEA">
        <w:rPr>
          <w:rFonts w:ascii="Arial" w:hAnsi="Arial" w:cs="Arial"/>
          <w:sz w:val="22"/>
          <w:szCs w:val="22"/>
        </w:rPr>
        <w:t xml:space="preserve">ceases to be a </w:t>
      </w:r>
      <w:r w:rsidRPr="003C6BEA">
        <w:rPr>
          <w:rFonts w:ascii="Arial" w:hAnsi="Arial" w:cs="Arial"/>
          <w:b/>
          <w:bCs/>
          <w:sz w:val="22"/>
          <w:szCs w:val="22"/>
        </w:rPr>
        <w:t>Qualified Company</w:t>
      </w:r>
      <w:r w:rsidRPr="003C6BEA">
        <w:rPr>
          <w:rFonts w:ascii="Arial" w:hAnsi="Arial" w:cs="Arial"/>
          <w:sz w:val="22"/>
          <w:szCs w:val="22"/>
        </w:rPr>
        <w:t xml:space="preserve">, the </w:t>
      </w:r>
      <w:r w:rsidRPr="003C6BEA">
        <w:rPr>
          <w:rFonts w:ascii="Arial" w:hAnsi="Arial" w:cs="Arial"/>
          <w:b/>
          <w:bCs/>
          <w:sz w:val="22"/>
          <w:szCs w:val="22"/>
        </w:rPr>
        <w:t xml:space="preserve">User </w:t>
      </w:r>
      <w:r w:rsidRPr="003C6BEA">
        <w:rPr>
          <w:rFonts w:ascii="Arial" w:hAnsi="Arial" w:cs="Arial"/>
          <w:sz w:val="22"/>
          <w:szCs w:val="22"/>
        </w:rPr>
        <w:t xml:space="preserve">shall so notify </w:t>
      </w:r>
      <w:r w:rsidRPr="003C6BEA">
        <w:rPr>
          <w:rFonts w:ascii="Arial" w:hAnsi="Arial" w:cs="Arial"/>
          <w:b/>
          <w:bCs/>
          <w:sz w:val="22"/>
          <w:szCs w:val="22"/>
        </w:rPr>
        <w:t xml:space="preserve">The Company </w:t>
      </w:r>
      <w:r w:rsidRPr="003C6BEA">
        <w:rPr>
          <w:rFonts w:ascii="Arial" w:hAnsi="Arial" w:cs="Arial"/>
          <w:sz w:val="22"/>
          <w:szCs w:val="22"/>
        </w:rPr>
        <w:t xml:space="preserve">in writing as soon as it becomes so aware. If </w:t>
      </w:r>
      <w:r w:rsidRPr="003C6BEA">
        <w:rPr>
          <w:rFonts w:ascii="Arial" w:hAnsi="Arial" w:cs="Arial"/>
          <w:b/>
          <w:bCs/>
          <w:sz w:val="22"/>
          <w:szCs w:val="22"/>
        </w:rPr>
        <w:t xml:space="preserve">The Company </w:t>
      </w:r>
      <w:r w:rsidRPr="003C6BEA">
        <w:rPr>
          <w:rFonts w:ascii="Arial" w:hAnsi="Arial" w:cs="Arial"/>
          <w:sz w:val="22"/>
          <w:szCs w:val="22"/>
        </w:rPr>
        <w:t xml:space="preserve">becomes aware that the bank or insurance company issuing the </w:t>
      </w:r>
      <w:r w:rsidRPr="003C6BEA">
        <w:rPr>
          <w:rFonts w:ascii="Arial" w:hAnsi="Arial" w:cs="Arial"/>
          <w:b/>
          <w:bCs/>
          <w:sz w:val="22"/>
          <w:szCs w:val="22"/>
        </w:rPr>
        <w:t xml:space="preserve">Performance Bond </w:t>
      </w:r>
      <w:r w:rsidRPr="003C6BEA">
        <w:rPr>
          <w:rFonts w:ascii="Arial" w:hAnsi="Arial" w:cs="Arial"/>
          <w:sz w:val="22"/>
          <w:szCs w:val="22"/>
        </w:rPr>
        <w:t xml:space="preserve">or </w:t>
      </w:r>
      <w:r w:rsidRPr="003C6BEA">
        <w:rPr>
          <w:rFonts w:ascii="Arial" w:hAnsi="Arial" w:cs="Arial"/>
          <w:b/>
          <w:bCs/>
          <w:sz w:val="22"/>
          <w:szCs w:val="22"/>
        </w:rPr>
        <w:t xml:space="preserve">Letter of Credit </w:t>
      </w:r>
      <w:r w:rsidRPr="003C6BEA">
        <w:rPr>
          <w:rFonts w:ascii="Arial" w:hAnsi="Arial" w:cs="Arial"/>
          <w:sz w:val="22"/>
          <w:szCs w:val="22"/>
        </w:rPr>
        <w:t xml:space="preserve">ceases to be a </w:t>
      </w:r>
      <w:r w:rsidRPr="003C6BEA">
        <w:rPr>
          <w:rFonts w:ascii="Arial" w:hAnsi="Arial" w:cs="Arial"/>
          <w:b/>
          <w:bCs/>
          <w:sz w:val="22"/>
          <w:szCs w:val="22"/>
        </w:rPr>
        <w:t xml:space="preserve">Qualified Bank </w:t>
      </w:r>
      <w:r w:rsidRPr="003C6BEA">
        <w:rPr>
          <w:rFonts w:ascii="Arial" w:hAnsi="Arial" w:cs="Arial"/>
          <w:sz w:val="22"/>
          <w:szCs w:val="22"/>
        </w:rPr>
        <w:t xml:space="preserve">or that the company giving the </w:t>
      </w:r>
      <w:r w:rsidRPr="003C6BEA">
        <w:rPr>
          <w:rFonts w:ascii="Arial" w:hAnsi="Arial" w:cs="Arial"/>
          <w:b/>
          <w:bCs/>
          <w:sz w:val="22"/>
          <w:szCs w:val="22"/>
        </w:rPr>
        <w:t xml:space="preserve">Performance Bond </w:t>
      </w:r>
      <w:r w:rsidRPr="003C6BEA">
        <w:rPr>
          <w:rFonts w:ascii="Arial" w:hAnsi="Arial" w:cs="Arial"/>
          <w:sz w:val="22"/>
          <w:szCs w:val="22"/>
        </w:rPr>
        <w:t xml:space="preserve">ceases to be a </w:t>
      </w:r>
      <w:r w:rsidRPr="003C6BEA">
        <w:rPr>
          <w:rFonts w:ascii="Arial" w:hAnsi="Arial" w:cs="Arial"/>
          <w:b/>
          <w:bCs/>
          <w:sz w:val="22"/>
          <w:szCs w:val="22"/>
        </w:rPr>
        <w:t>Qualified Company</w:t>
      </w:r>
      <w:r w:rsidRPr="003C6BEA">
        <w:rPr>
          <w:rFonts w:ascii="Arial" w:hAnsi="Arial" w:cs="Arial"/>
          <w:sz w:val="22"/>
          <w:szCs w:val="22"/>
        </w:rPr>
        <w:t xml:space="preserve">, </w:t>
      </w:r>
      <w:r w:rsidRPr="003C6BEA">
        <w:rPr>
          <w:rFonts w:ascii="Arial" w:hAnsi="Arial" w:cs="Arial"/>
          <w:b/>
          <w:bCs/>
          <w:sz w:val="22"/>
          <w:szCs w:val="22"/>
        </w:rPr>
        <w:t xml:space="preserve">The Company </w:t>
      </w:r>
      <w:r w:rsidRPr="003C6BEA">
        <w:rPr>
          <w:rFonts w:ascii="Arial" w:hAnsi="Arial" w:cs="Arial"/>
          <w:sz w:val="22"/>
          <w:szCs w:val="22"/>
        </w:rPr>
        <w:t xml:space="preserve">may notify the </w:t>
      </w:r>
      <w:r w:rsidRPr="003C6BEA">
        <w:rPr>
          <w:rFonts w:ascii="Arial" w:hAnsi="Arial" w:cs="Arial"/>
          <w:b/>
          <w:bCs/>
          <w:sz w:val="22"/>
          <w:szCs w:val="22"/>
        </w:rPr>
        <w:t xml:space="preserve">User </w:t>
      </w:r>
      <w:r w:rsidRPr="003C6BEA">
        <w:rPr>
          <w:rFonts w:ascii="Arial" w:hAnsi="Arial" w:cs="Arial"/>
          <w:sz w:val="22"/>
          <w:szCs w:val="22"/>
        </w:rPr>
        <w:t xml:space="preserve">to that effect in writing. Where the bank, insurance company or the company so ceases to be either a </w:t>
      </w:r>
      <w:r w:rsidRPr="003C6BEA">
        <w:rPr>
          <w:rFonts w:ascii="Arial" w:hAnsi="Arial" w:cs="Arial"/>
          <w:b/>
          <w:bCs/>
          <w:sz w:val="22"/>
          <w:szCs w:val="22"/>
        </w:rPr>
        <w:t xml:space="preserve">Qualified Bank </w:t>
      </w:r>
      <w:r w:rsidRPr="003C6BEA">
        <w:rPr>
          <w:rFonts w:ascii="Arial" w:hAnsi="Arial" w:cs="Arial"/>
          <w:sz w:val="22"/>
          <w:szCs w:val="22"/>
        </w:rPr>
        <w:t xml:space="preserve">or a </w:t>
      </w:r>
      <w:r w:rsidRPr="003C6BEA">
        <w:rPr>
          <w:rFonts w:ascii="Arial" w:hAnsi="Arial" w:cs="Arial"/>
          <w:b/>
          <w:bCs/>
          <w:sz w:val="22"/>
          <w:szCs w:val="22"/>
        </w:rPr>
        <w:t xml:space="preserve">Qualified Company </w:t>
      </w:r>
      <w:r w:rsidRPr="003C6BEA">
        <w:rPr>
          <w:rFonts w:ascii="Arial" w:hAnsi="Arial" w:cs="Arial"/>
          <w:sz w:val="22"/>
          <w:szCs w:val="22"/>
        </w:rPr>
        <w:t xml:space="preserve">(as the case may be) as a consequence of </w:t>
      </w:r>
      <w:r w:rsidRPr="003C6BEA">
        <w:rPr>
          <w:rFonts w:ascii="Arial" w:hAnsi="Arial" w:cs="Arial"/>
          <w:b/>
          <w:bCs/>
          <w:sz w:val="22"/>
          <w:szCs w:val="22"/>
        </w:rPr>
        <w:t xml:space="preserve">The Company </w:t>
      </w:r>
      <w:r w:rsidRPr="003C6BEA">
        <w:rPr>
          <w:rFonts w:ascii="Arial" w:hAnsi="Arial" w:cs="Arial"/>
          <w:sz w:val="22"/>
          <w:szCs w:val="22"/>
        </w:rPr>
        <w:t xml:space="preserve">having reasonable cause to doubt the continued rating of the said bank, insurance company or company, such notice shall be accompanied by a statement setting out </w:t>
      </w:r>
      <w:r w:rsidRPr="003C6BEA">
        <w:rPr>
          <w:rFonts w:ascii="Arial" w:hAnsi="Arial" w:cs="Arial"/>
          <w:b/>
          <w:bCs/>
          <w:sz w:val="22"/>
          <w:szCs w:val="22"/>
        </w:rPr>
        <w:t xml:space="preserve">The Company’s </w:t>
      </w:r>
      <w:r w:rsidRPr="003C6BEA">
        <w:rPr>
          <w:rFonts w:ascii="Arial" w:hAnsi="Arial" w:cs="Arial"/>
          <w:sz w:val="22"/>
          <w:szCs w:val="22"/>
        </w:rPr>
        <w:t xml:space="preserve">reasons for having such doubt. The </w:t>
      </w:r>
      <w:r w:rsidRPr="003C6BEA">
        <w:rPr>
          <w:rFonts w:ascii="Arial" w:hAnsi="Arial" w:cs="Arial"/>
          <w:b/>
          <w:bCs/>
          <w:sz w:val="22"/>
          <w:szCs w:val="22"/>
        </w:rPr>
        <w:t xml:space="preserve">User </w:t>
      </w:r>
      <w:r w:rsidRPr="003C6BEA">
        <w:rPr>
          <w:rFonts w:ascii="Arial" w:hAnsi="Arial" w:cs="Arial"/>
          <w:sz w:val="22"/>
          <w:szCs w:val="22"/>
        </w:rPr>
        <w:t xml:space="preserve">shall within 21 days of the giving of such notice by </w:t>
      </w:r>
      <w:r w:rsidRPr="003C6BEA">
        <w:rPr>
          <w:rFonts w:ascii="Arial" w:hAnsi="Arial" w:cs="Arial"/>
          <w:b/>
          <w:bCs/>
          <w:sz w:val="22"/>
          <w:szCs w:val="22"/>
        </w:rPr>
        <w:t xml:space="preserve">The Company </w:t>
      </w:r>
      <w:r w:rsidRPr="003C6BEA">
        <w:rPr>
          <w:rFonts w:ascii="Arial" w:hAnsi="Arial" w:cs="Arial"/>
          <w:sz w:val="22"/>
          <w:szCs w:val="22"/>
        </w:rPr>
        <w:t xml:space="preserve">or the </w:t>
      </w:r>
      <w:r w:rsidRPr="003C6BEA">
        <w:rPr>
          <w:rFonts w:ascii="Arial" w:hAnsi="Arial" w:cs="Arial"/>
          <w:b/>
          <w:bCs/>
          <w:sz w:val="22"/>
          <w:szCs w:val="22"/>
        </w:rPr>
        <w:t xml:space="preserve">User </w:t>
      </w:r>
      <w:r w:rsidRPr="003C6BEA">
        <w:rPr>
          <w:rFonts w:ascii="Arial" w:hAnsi="Arial" w:cs="Arial"/>
          <w:sz w:val="22"/>
          <w:szCs w:val="22"/>
        </w:rPr>
        <w:t xml:space="preserve">whichever is the earlier provide a replacement </w:t>
      </w:r>
      <w:r w:rsidRPr="003C6BEA">
        <w:rPr>
          <w:rFonts w:ascii="Arial" w:hAnsi="Arial" w:cs="Arial"/>
          <w:b/>
          <w:bCs/>
          <w:sz w:val="22"/>
          <w:szCs w:val="22"/>
        </w:rPr>
        <w:t xml:space="preserve">Performance Bond </w:t>
      </w:r>
      <w:smartTag w:uri="urn:schemas-microsoft-com:office:smarttags" w:element="PersonName">
        <w:r w:rsidRPr="003C6BEA">
          <w:rPr>
            <w:rFonts w:ascii="Arial" w:hAnsi="Arial" w:cs="Arial"/>
            <w:sz w:val="22"/>
            <w:szCs w:val="22"/>
          </w:rPr>
          <w:t>and</w:t>
        </w:r>
      </w:smartTag>
      <w:r w:rsidRPr="003C6BEA">
        <w:rPr>
          <w:rFonts w:ascii="Arial" w:hAnsi="Arial" w:cs="Arial"/>
          <w:sz w:val="22"/>
          <w:szCs w:val="22"/>
        </w:rPr>
        <w:t xml:space="preserve">/or </w:t>
      </w:r>
      <w:r w:rsidRPr="003C6BEA">
        <w:rPr>
          <w:rFonts w:ascii="Arial" w:hAnsi="Arial" w:cs="Arial"/>
          <w:b/>
          <w:bCs/>
          <w:sz w:val="22"/>
          <w:szCs w:val="22"/>
        </w:rPr>
        <w:t xml:space="preserve">Letter of Credit </w:t>
      </w:r>
      <w:r w:rsidRPr="003C6BEA">
        <w:rPr>
          <w:rFonts w:ascii="Arial" w:hAnsi="Arial" w:cs="Arial"/>
          <w:sz w:val="22"/>
          <w:szCs w:val="22"/>
        </w:rPr>
        <w:t xml:space="preserve">from a </w:t>
      </w:r>
      <w:r w:rsidRPr="003C6BEA">
        <w:rPr>
          <w:rFonts w:ascii="Arial" w:hAnsi="Arial" w:cs="Arial"/>
          <w:b/>
          <w:bCs/>
          <w:sz w:val="22"/>
          <w:szCs w:val="22"/>
        </w:rPr>
        <w:t xml:space="preserve">Qualified Bank </w:t>
      </w:r>
      <w:r w:rsidRPr="003C6BEA">
        <w:rPr>
          <w:rFonts w:ascii="Arial" w:hAnsi="Arial" w:cs="Arial"/>
          <w:sz w:val="22"/>
          <w:szCs w:val="22"/>
        </w:rPr>
        <w:t xml:space="preserve">or </w:t>
      </w:r>
      <w:r w:rsidRPr="003C6BEA">
        <w:rPr>
          <w:rFonts w:ascii="Arial" w:hAnsi="Arial" w:cs="Arial"/>
          <w:b/>
          <w:bCs/>
          <w:sz w:val="22"/>
          <w:szCs w:val="22"/>
        </w:rPr>
        <w:t>Qualified Company</w:t>
      </w:r>
      <w:r w:rsidRPr="003C6BEA">
        <w:rPr>
          <w:rFonts w:ascii="Arial" w:hAnsi="Arial" w:cs="Arial"/>
          <w:sz w:val="22"/>
          <w:szCs w:val="22"/>
        </w:rPr>
        <w:t xml:space="preserve">, as the case may be, and/or provide a cash deposit in the required amount in a </w:t>
      </w:r>
      <w:r w:rsidRPr="003C6BEA">
        <w:rPr>
          <w:rFonts w:ascii="Arial" w:hAnsi="Arial" w:cs="Arial"/>
          <w:b/>
          <w:bCs/>
          <w:sz w:val="22"/>
          <w:szCs w:val="22"/>
        </w:rPr>
        <w:t>Bank Account</w:t>
      </w:r>
      <w:r w:rsidRPr="003C6BEA">
        <w:rPr>
          <w:rFonts w:ascii="Arial" w:hAnsi="Arial" w:cs="Arial"/>
          <w:sz w:val="22"/>
          <w:szCs w:val="22"/>
        </w:rPr>
        <w:t xml:space="preserve">. From the date the replacement </w:t>
      </w:r>
      <w:r w:rsidRPr="003C6BEA">
        <w:rPr>
          <w:rFonts w:ascii="Arial" w:hAnsi="Arial" w:cs="Arial"/>
          <w:b/>
          <w:bCs/>
          <w:sz w:val="22"/>
          <w:szCs w:val="22"/>
        </w:rPr>
        <w:t xml:space="preserve">Performance Bond </w:t>
      </w:r>
      <w:r w:rsidRPr="003C6BEA">
        <w:rPr>
          <w:rFonts w:ascii="Arial" w:hAnsi="Arial" w:cs="Arial"/>
          <w:sz w:val="22"/>
          <w:szCs w:val="22"/>
        </w:rPr>
        <w:t xml:space="preserve">or </w:t>
      </w:r>
      <w:r w:rsidRPr="003C6BEA">
        <w:rPr>
          <w:rFonts w:ascii="Arial" w:hAnsi="Arial" w:cs="Arial"/>
          <w:b/>
          <w:bCs/>
          <w:sz w:val="22"/>
          <w:szCs w:val="22"/>
        </w:rPr>
        <w:t xml:space="preserve">Letter of Credit </w:t>
      </w:r>
      <w:r w:rsidRPr="003C6BEA">
        <w:rPr>
          <w:rFonts w:ascii="Arial" w:hAnsi="Arial" w:cs="Arial"/>
          <w:sz w:val="22"/>
          <w:szCs w:val="22"/>
        </w:rPr>
        <w:t xml:space="preserve">or </w:t>
      </w:r>
      <w:r w:rsidRPr="003C6BEA">
        <w:rPr>
          <w:rFonts w:ascii="Arial" w:hAnsi="Arial" w:cs="Arial"/>
          <w:b/>
          <w:bCs/>
          <w:sz w:val="22"/>
          <w:szCs w:val="22"/>
        </w:rPr>
        <w:t xml:space="preserve">Bank </w:t>
      </w:r>
      <w:r w:rsidRPr="003C6BEA">
        <w:rPr>
          <w:rFonts w:ascii="Arial" w:hAnsi="Arial" w:cs="Arial"/>
          <w:b/>
          <w:bCs/>
          <w:sz w:val="22"/>
          <w:szCs w:val="22"/>
        </w:rPr>
        <w:lastRenderedPageBreak/>
        <w:t xml:space="preserve">Account </w:t>
      </w:r>
      <w:r w:rsidRPr="003C6BEA">
        <w:rPr>
          <w:rFonts w:ascii="Arial" w:hAnsi="Arial" w:cs="Arial"/>
          <w:sz w:val="22"/>
          <w:szCs w:val="22"/>
        </w:rPr>
        <w:t xml:space="preserve">cash deposit is effectively </w:t>
      </w:r>
      <w:smartTag w:uri="urn:schemas-microsoft-com:office:smarttags" w:element="PersonName">
        <w:r w:rsidRPr="003C6BEA">
          <w:rPr>
            <w:rFonts w:ascii="Arial" w:hAnsi="Arial" w:cs="Arial"/>
            <w:sz w:val="22"/>
            <w:szCs w:val="22"/>
          </w:rPr>
          <w:t>and</w:t>
        </w:r>
      </w:smartTag>
      <w:r w:rsidRPr="003C6BEA">
        <w:rPr>
          <w:rFonts w:ascii="Arial" w:hAnsi="Arial" w:cs="Arial"/>
          <w:sz w:val="22"/>
          <w:szCs w:val="22"/>
        </w:rPr>
        <w:t xml:space="preserve"> unconditionally provided </w:t>
      </w:r>
      <w:smartTag w:uri="urn:schemas-microsoft-com:office:smarttags" w:element="PersonName">
        <w:r w:rsidRPr="003C6BEA">
          <w:rPr>
            <w:rFonts w:ascii="Arial" w:hAnsi="Arial" w:cs="Arial"/>
            <w:sz w:val="22"/>
            <w:szCs w:val="22"/>
          </w:rPr>
          <w:t>and</w:t>
        </w:r>
      </w:smartTag>
      <w:r w:rsidRPr="003C6BEA">
        <w:rPr>
          <w:rFonts w:ascii="Arial" w:hAnsi="Arial" w:cs="Arial"/>
          <w:sz w:val="22"/>
          <w:szCs w:val="22"/>
        </w:rPr>
        <w:t xml:space="preserve"> </w:t>
      </w:r>
      <w:r w:rsidRPr="003C6BEA">
        <w:rPr>
          <w:rFonts w:ascii="Arial" w:hAnsi="Arial" w:cs="Arial"/>
          <w:b/>
          <w:bCs/>
          <w:sz w:val="22"/>
          <w:szCs w:val="22"/>
        </w:rPr>
        <w:t>Valid</w:t>
      </w:r>
      <w:r w:rsidRPr="003C6BEA">
        <w:rPr>
          <w:rFonts w:ascii="Arial" w:hAnsi="Arial" w:cs="Arial"/>
          <w:sz w:val="22"/>
          <w:szCs w:val="22"/>
        </w:rPr>
        <w:t xml:space="preserve">, </w:t>
      </w:r>
      <w:r w:rsidRPr="003C6BEA">
        <w:rPr>
          <w:rFonts w:ascii="Arial" w:hAnsi="Arial" w:cs="Arial"/>
          <w:b/>
          <w:bCs/>
          <w:sz w:val="22"/>
          <w:szCs w:val="22"/>
        </w:rPr>
        <w:t xml:space="preserve">The Company </w:t>
      </w:r>
      <w:r w:rsidRPr="003C6BEA">
        <w:rPr>
          <w:rFonts w:ascii="Arial" w:hAnsi="Arial" w:cs="Arial"/>
          <w:sz w:val="22"/>
          <w:szCs w:val="22"/>
        </w:rPr>
        <w:t>will consent in writing to the security which it replaces being released.</w:t>
      </w:r>
    </w:p>
    <w:p w14:paraId="2CAEF193" w14:textId="77777777" w:rsidR="003C6BEA" w:rsidRDefault="003C6BEA" w:rsidP="00F3163B">
      <w:pPr>
        <w:jc w:val="both"/>
        <w:rPr>
          <w:rFonts w:ascii="Arial" w:hAnsi="Arial" w:cs="Arial"/>
          <w:b/>
          <w:sz w:val="22"/>
          <w:szCs w:val="22"/>
        </w:rPr>
      </w:pPr>
    </w:p>
    <w:p w14:paraId="4E766506" w14:textId="77777777" w:rsidR="009E3EB1" w:rsidRPr="005B7555" w:rsidRDefault="00BF79A5" w:rsidP="00F3163B">
      <w:pPr>
        <w:jc w:val="both"/>
        <w:rPr>
          <w:rFonts w:ascii="Arial" w:hAnsi="Arial" w:cs="Arial"/>
          <w:sz w:val="22"/>
          <w:szCs w:val="22"/>
          <w:lang w:eastAsia="en-US"/>
        </w:rPr>
      </w:pPr>
      <w:r>
        <w:rPr>
          <w:rFonts w:ascii="Arial" w:hAnsi="Arial" w:cs="Arial"/>
          <w:b/>
          <w:sz w:val="22"/>
          <w:szCs w:val="22"/>
        </w:rPr>
        <w:t>7</w:t>
      </w:r>
      <w:r w:rsidR="00F3163B">
        <w:rPr>
          <w:rFonts w:ascii="Arial" w:hAnsi="Arial" w:cs="Arial"/>
          <w:b/>
          <w:sz w:val="22"/>
          <w:szCs w:val="22"/>
        </w:rPr>
        <w:tab/>
      </w:r>
      <w:r w:rsidR="009E3EB1" w:rsidRPr="005B7555">
        <w:rPr>
          <w:rFonts w:ascii="Arial" w:hAnsi="Arial" w:cs="Arial"/>
          <w:b/>
          <w:sz w:val="22"/>
          <w:szCs w:val="22"/>
        </w:rPr>
        <w:t xml:space="preserve">Cancellation Charge Secured Amount </w:t>
      </w:r>
      <w:r w:rsidR="00D40596">
        <w:rPr>
          <w:rFonts w:ascii="Arial" w:hAnsi="Arial" w:cs="Arial"/>
          <w:b/>
          <w:sz w:val="22"/>
          <w:szCs w:val="22"/>
        </w:rPr>
        <w:t>Statement</w:t>
      </w:r>
    </w:p>
    <w:p w14:paraId="2F0E821B" w14:textId="77777777" w:rsidR="009E3EB1" w:rsidRPr="00030187" w:rsidRDefault="009E3EB1" w:rsidP="00BE389B">
      <w:pPr>
        <w:tabs>
          <w:tab w:val="left" w:pos="600"/>
          <w:tab w:val="left" w:pos="1300"/>
        </w:tabs>
        <w:spacing w:line="360" w:lineRule="auto"/>
        <w:ind w:left="600" w:hanging="600"/>
        <w:jc w:val="both"/>
        <w:rPr>
          <w:rFonts w:ascii="Arial" w:hAnsi="Arial" w:cs="Arial"/>
          <w:sz w:val="22"/>
          <w:szCs w:val="22"/>
        </w:rPr>
      </w:pPr>
    </w:p>
    <w:p w14:paraId="5AA20100" w14:textId="77777777" w:rsidR="009E3EB1" w:rsidRPr="00030187" w:rsidRDefault="00BF79A5" w:rsidP="009E3EB1">
      <w:pPr>
        <w:tabs>
          <w:tab w:val="left" w:pos="600"/>
          <w:tab w:val="left" w:pos="1300"/>
        </w:tabs>
        <w:spacing w:line="360" w:lineRule="auto"/>
        <w:ind w:left="600" w:hanging="600"/>
        <w:jc w:val="both"/>
        <w:rPr>
          <w:rFonts w:ascii="Arial" w:hAnsi="Arial" w:cs="Arial"/>
          <w:sz w:val="22"/>
          <w:szCs w:val="22"/>
        </w:rPr>
      </w:pPr>
      <w:r>
        <w:rPr>
          <w:rFonts w:ascii="Arial" w:hAnsi="Arial" w:cs="Arial"/>
          <w:b/>
          <w:sz w:val="22"/>
          <w:szCs w:val="22"/>
        </w:rPr>
        <w:t>7</w:t>
      </w:r>
      <w:r w:rsidR="009E3EB1" w:rsidRPr="00C574DA">
        <w:rPr>
          <w:rFonts w:ascii="Arial" w:hAnsi="Arial" w:cs="Arial"/>
          <w:b/>
          <w:sz w:val="22"/>
          <w:szCs w:val="22"/>
        </w:rPr>
        <w:t>.1</w:t>
      </w:r>
      <w:r w:rsidR="009E3EB1" w:rsidRPr="00030187">
        <w:rPr>
          <w:rFonts w:ascii="Arial" w:hAnsi="Arial" w:cs="Arial"/>
          <w:sz w:val="22"/>
          <w:szCs w:val="22"/>
        </w:rPr>
        <w:tab/>
      </w:r>
      <w:bookmarkStart w:id="524" w:name="OLE_LINK16"/>
      <w:bookmarkStart w:id="525" w:name="OLE_LINK17"/>
      <w:r w:rsidR="00BE389B" w:rsidRPr="00030187">
        <w:rPr>
          <w:rFonts w:ascii="Arial" w:hAnsi="Arial" w:cs="Arial"/>
          <w:sz w:val="22"/>
          <w:szCs w:val="22"/>
        </w:rPr>
        <w:t xml:space="preserve">Where a </w:t>
      </w:r>
      <w:r w:rsidR="00BE389B" w:rsidRPr="00030187">
        <w:rPr>
          <w:rFonts w:ascii="Arial" w:hAnsi="Arial" w:cs="Arial"/>
          <w:b/>
          <w:sz w:val="22"/>
          <w:szCs w:val="22"/>
        </w:rPr>
        <w:t>User</w:t>
      </w:r>
      <w:r w:rsidR="00BE389B" w:rsidRPr="00030187">
        <w:rPr>
          <w:rFonts w:ascii="Arial" w:hAnsi="Arial" w:cs="Arial"/>
          <w:sz w:val="22"/>
          <w:szCs w:val="22"/>
        </w:rPr>
        <w:t xml:space="preserve"> has to provide security in accordance with </w:t>
      </w:r>
      <w:r w:rsidR="00996110" w:rsidRPr="00030187">
        <w:rPr>
          <w:rFonts w:ascii="Arial" w:hAnsi="Arial" w:cs="Arial"/>
          <w:sz w:val="22"/>
          <w:szCs w:val="22"/>
        </w:rPr>
        <w:t xml:space="preserve">Part </w:t>
      </w:r>
      <w:r w:rsidR="00996110">
        <w:rPr>
          <w:rFonts w:ascii="Arial" w:hAnsi="Arial" w:cs="Arial"/>
          <w:sz w:val="22"/>
          <w:szCs w:val="22"/>
        </w:rPr>
        <w:t>T</w:t>
      </w:r>
      <w:r w:rsidR="00233A40">
        <w:rPr>
          <w:rFonts w:ascii="Arial" w:hAnsi="Arial" w:cs="Arial"/>
          <w:sz w:val="22"/>
          <w:szCs w:val="22"/>
        </w:rPr>
        <w:t>hree</w:t>
      </w:r>
      <w:r w:rsidR="00996110" w:rsidRPr="00030187">
        <w:rPr>
          <w:rFonts w:ascii="Arial" w:hAnsi="Arial" w:cs="Arial"/>
          <w:sz w:val="22"/>
          <w:szCs w:val="22"/>
        </w:rPr>
        <w:t xml:space="preserve"> </w:t>
      </w:r>
      <w:r w:rsidR="00996110">
        <w:rPr>
          <w:rFonts w:ascii="Arial" w:hAnsi="Arial" w:cs="Arial"/>
          <w:sz w:val="22"/>
          <w:szCs w:val="22"/>
        </w:rPr>
        <w:t xml:space="preserve">of this </w:t>
      </w:r>
      <w:r w:rsidR="00BE389B" w:rsidRPr="00030187">
        <w:rPr>
          <w:rFonts w:ascii="Arial" w:hAnsi="Arial" w:cs="Arial"/>
          <w:sz w:val="22"/>
          <w:szCs w:val="22"/>
        </w:rPr>
        <w:t xml:space="preserve">Section 15 </w:t>
      </w:r>
      <w:r w:rsidR="00D40596">
        <w:rPr>
          <w:rFonts w:ascii="Arial" w:hAnsi="Arial" w:cs="Arial"/>
          <w:sz w:val="22"/>
          <w:szCs w:val="22"/>
        </w:rPr>
        <w:t xml:space="preserve">the </w:t>
      </w:r>
      <w:r w:rsidR="00BE389B" w:rsidRPr="00030187">
        <w:rPr>
          <w:rFonts w:ascii="Arial" w:hAnsi="Arial" w:cs="Arial"/>
          <w:b/>
          <w:sz w:val="22"/>
          <w:szCs w:val="22"/>
        </w:rPr>
        <w:t xml:space="preserve">Cancellation Charge Statement </w:t>
      </w:r>
      <w:r w:rsidR="00BE389B" w:rsidRPr="00030187">
        <w:rPr>
          <w:rFonts w:ascii="Arial" w:hAnsi="Arial" w:cs="Arial"/>
          <w:sz w:val="22"/>
          <w:szCs w:val="22"/>
        </w:rPr>
        <w:t xml:space="preserve">shall </w:t>
      </w:r>
      <w:r w:rsidR="00417331">
        <w:rPr>
          <w:rFonts w:ascii="Arial" w:hAnsi="Arial" w:cs="Arial"/>
          <w:sz w:val="22"/>
          <w:szCs w:val="22"/>
        </w:rPr>
        <w:t xml:space="preserve">be accompanied by the </w:t>
      </w:r>
      <w:r w:rsidR="00417331" w:rsidRPr="00417331">
        <w:rPr>
          <w:rFonts w:ascii="Arial" w:hAnsi="Arial" w:cs="Arial"/>
          <w:b/>
          <w:sz w:val="22"/>
          <w:szCs w:val="22"/>
        </w:rPr>
        <w:t>Cancellation Charge Secured Amount Statement</w:t>
      </w:r>
      <w:r w:rsidR="00BE389B" w:rsidRPr="00030187">
        <w:rPr>
          <w:rFonts w:ascii="Arial" w:hAnsi="Arial" w:cs="Arial"/>
          <w:sz w:val="22"/>
          <w:szCs w:val="22"/>
        </w:rPr>
        <w:t>.</w:t>
      </w:r>
      <w:r w:rsidR="009E3EB1" w:rsidRPr="00030187">
        <w:rPr>
          <w:rFonts w:ascii="Arial" w:hAnsi="Arial" w:cs="Arial"/>
          <w:sz w:val="22"/>
          <w:szCs w:val="22"/>
        </w:rPr>
        <w:t xml:space="preserve"> </w:t>
      </w:r>
    </w:p>
    <w:p w14:paraId="140D49E0" w14:textId="77777777" w:rsidR="00417331" w:rsidRDefault="00417331" w:rsidP="00417331">
      <w:pPr>
        <w:tabs>
          <w:tab w:val="left" w:pos="-1440"/>
          <w:tab w:val="left" w:pos="-720"/>
          <w:tab w:val="left" w:pos="0"/>
          <w:tab w:val="left" w:pos="720"/>
          <w:tab w:val="left" w:pos="3600"/>
          <w:tab w:val="left" w:pos="4320"/>
          <w:tab w:val="left" w:pos="5040"/>
          <w:tab w:val="left" w:pos="5760"/>
          <w:tab w:val="left" w:pos="6480"/>
          <w:tab w:val="left" w:pos="7200"/>
          <w:tab w:val="left" w:pos="7920"/>
          <w:tab w:val="left" w:pos="8640"/>
        </w:tabs>
        <w:spacing w:line="360" w:lineRule="auto"/>
        <w:jc w:val="both"/>
        <w:rPr>
          <w:rFonts w:ascii="Arial" w:hAnsi="Arial" w:cs="Arial"/>
          <w:sz w:val="22"/>
          <w:szCs w:val="22"/>
        </w:rPr>
      </w:pPr>
    </w:p>
    <w:p w14:paraId="5CD7C6ED" w14:textId="77777777" w:rsidR="00417331" w:rsidRDefault="00BF79A5" w:rsidP="00417331">
      <w:pPr>
        <w:tabs>
          <w:tab w:val="left" w:pos="-1440"/>
          <w:tab w:val="left" w:pos="-720"/>
          <w:tab w:val="left" w:pos="0"/>
          <w:tab w:val="left" w:pos="720"/>
          <w:tab w:val="left" w:pos="3600"/>
          <w:tab w:val="left" w:pos="4320"/>
          <w:tab w:val="left" w:pos="5040"/>
          <w:tab w:val="left" w:pos="5760"/>
          <w:tab w:val="left" w:pos="6480"/>
          <w:tab w:val="left" w:pos="7200"/>
          <w:tab w:val="left" w:pos="7920"/>
          <w:tab w:val="left" w:pos="8640"/>
        </w:tabs>
        <w:spacing w:line="360" w:lineRule="auto"/>
        <w:ind w:left="600" w:hanging="600"/>
        <w:jc w:val="both"/>
        <w:rPr>
          <w:rFonts w:ascii="Arial" w:hAnsi="Arial" w:cs="Arial"/>
          <w:sz w:val="22"/>
          <w:szCs w:val="22"/>
        </w:rPr>
      </w:pPr>
      <w:r>
        <w:rPr>
          <w:rFonts w:ascii="Arial" w:hAnsi="Arial" w:cs="Arial"/>
          <w:b/>
          <w:sz w:val="22"/>
          <w:szCs w:val="22"/>
        </w:rPr>
        <w:t>7</w:t>
      </w:r>
      <w:r w:rsidR="009E3EB1" w:rsidRPr="00C574DA">
        <w:rPr>
          <w:rFonts w:ascii="Arial" w:hAnsi="Arial" w:cs="Arial"/>
          <w:b/>
          <w:sz w:val="22"/>
          <w:szCs w:val="22"/>
        </w:rPr>
        <w:t>.2</w:t>
      </w:r>
      <w:r w:rsidR="009E3EB1" w:rsidRPr="005B7555">
        <w:rPr>
          <w:rFonts w:ascii="Arial" w:hAnsi="Arial" w:cs="Arial"/>
          <w:sz w:val="22"/>
          <w:szCs w:val="22"/>
        </w:rPr>
        <w:tab/>
        <w:t xml:space="preserve">The </w:t>
      </w:r>
      <w:r w:rsidR="009E3EB1" w:rsidRPr="005B7555">
        <w:rPr>
          <w:rFonts w:ascii="Arial" w:hAnsi="Arial" w:cs="Arial"/>
          <w:b/>
          <w:sz w:val="22"/>
          <w:szCs w:val="22"/>
        </w:rPr>
        <w:t xml:space="preserve">Cancellation Charge Secured Amount </w:t>
      </w:r>
      <w:r w:rsidR="009E3EB1" w:rsidRPr="005B7555">
        <w:rPr>
          <w:rFonts w:ascii="Arial" w:hAnsi="Arial" w:cs="Arial"/>
          <w:sz w:val="22"/>
          <w:szCs w:val="22"/>
        </w:rPr>
        <w:t xml:space="preserve">shall be based on </w:t>
      </w:r>
      <w:r w:rsidR="00C329C9">
        <w:rPr>
          <w:rFonts w:ascii="Arial" w:hAnsi="Arial" w:cs="Arial"/>
          <w:sz w:val="22"/>
          <w:szCs w:val="22"/>
        </w:rPr>
        <w:t xml:space="preserve">the </w:t>
      </w:r>
      <w:r w:rsidR="009E3EB1" w:rsidRPr="005B7555">
        <w:rPr>
          <w:rFonts w:ascii="Arial" w:hAnsi="Arial" w:cs="Arial"/>
          <w:sz w:val="22"/>
          <w:szCs w:val="22"/>
        </w:rPr>
        <w:t xml:space="preserve">highest level of </w:t>
      </w:r>
      <w:r w:rsidR="009E3EB1" w:rsidRPr="005B7555">
        <w:rPr>
          <w:rFonts w:ascii="Arial" w:hAnsi="Arial" w:cs="Arial"/>
          <w:b/>
          <w:sz w:val="22"/>
          <w:szCs w:val="22"/>
        </w:rPr>
        <w:t>Cancellation Charge</w:t>
      </w:r>
      <w:r w:rsidR="009E3EB1" w:rsidRPr="005B7555">
        <w:rPr>
          <w:rFonts w:ascii="Arial" w:hAnsi="Arial" w:cs="Arial"/>
          <w:sz w:val="22"/>
          <w:szCs w:val="22"/>
        </w:rPr>
        <w:t xml:space="preserve"> due within the period covered by the </w:t>
      </w:r>
      <w:r w:rsidR="009E3EB1" w:rsidRPr="005B7555">
        <w:rPr>
          <w:rFonts w:ascii="Arial" w:hAnsi="Arial" w:cs="Arial"/>
          <w:b/>
          <w:sz w:val="22"/>
          <w:szCs w:val="22"/>
        </w:rPr>
        <w:t>Cancellation Charge Secured Amount Statement</w:t>
      </w:r>
      <w:r w:rsidR="009E3EB1" w:rsidRPr="005B7555">
        <w:rPr>
          <w:rFonts w:ascii="Arial" w:hAnsi="Arial" w:cs="Arial"/>
          <w:sz w:val="22"/>
          <w:szCs w:val="22"/>
        </w:rPr>
        <w:t>.</w:t>
      </w:r>
      <w:r w:rsidR="00417331" w:rsidRPr="00417331">
        <w:rPr>
          <w:rFonts w:ascii="Arial" w:hAnsi="Arial" w:cs="Arial"/>
          <w:sz w:val="22"/>
          <w:szCs w:val="22"/>
        </w:rPr>
        <w:t xml:space="preserve"> </w:t>
      </w:r>
    </w:p>
    <w:bookmarkEnd w:id="524"/>
    <w:bookmarkEnd w:id="525"/>
    <w:p w14:paraId="5CF766E9" w14:textId="77777777" w:rsidR="00EA5A85" w:rsidRPr="00030187" w:rsidRDefault="00EA5A85" w:rsidP="00EA5A85">
      <w:pPr>
        <w:jc w:val="both"/>
        <w:rPr>
          <w:rFonts w:ascii="Arial" w:hAnsi="Arial" w:cs="Arial"/>
          <w:sz w:val="22"/>
          <w:szCs w:val="22"/>
          <w:lang w:eastAsia="en-US"/>
        </w:rPr>
      </w:pPr>
    </w:p>
    <w:p w14:paraId="1A33D94E" w14:textId="77777777" w:rsidR="00BA7809" w:rsidRPr="00E36416" w:rsidRDefault="00BA7809" w:rsidP="00BA7809">
      <w:pPr>
        <w:jc w:val="both"/>
        <w:rPr>
          <w:rFonts w:ascii="Arial" w:hAnsi="Arial" w:cs="Arial"/>
          <w:b/>
          <w:sz w:val="22"/>
          <w:szCs w:val="22"/>
        </w:rPr>
      </w:pPr>
      <w:r w:rsidRPr="00E36416">
        <w:rPr>
          <w:rFonts w:ascii="Arial" w:hAnsi="Arial" w:cs="Arial"/>
          <w:b/>
          <w:sz w:val="22"/>
          <w:szCs w:val="22"/>
        </w:rPr>
        <w:t>8</w:t>
      </w:r>
      <w:r>
        <w:rPr>
          <w:rFonts w:ascii="Arial" w:hAnsi="Arial" w:cs="Arial"/>
          <w:b/>
          <w:sz w:val="22"/>
          <w:szCs w:val="22"/>
        </w:rPr>
        <w:tab/>
      </w:r>
      <w:r w:rsidRPr="00E36416">
        <w:rPr>
          <w:rFonts w:ascii="Arial" w:hAnsi="Arial" w:cs="Arial"/>
          <w:b/>
          <w:sz w:val="22"/>
          <w:szCs w:val="22"/>
        </w:rPr>
        <w:t>Interconnector Transition to Cancellation Charge</w:t>
      </w:r>
    </w:p>
    <w:p w14:paraId="522444F3" w14:textId="77777777" w:rsidR="00BA7809" w:rsidRPr="00E36416" w:rsidRDefault="00BA7809" w:rsidP="00BA7809">
      <w:pPr>
        <w:rPr>
          <w:rFonts w:ascii="Calibri" w:eastAsia="MS Mincho" w:hAnsi="Calibri"/>
          <w:color w:val="1F497D"/>
          <w:sz w:val="22"/>
          <w:szCs w:val="22"/>
          <w:lang w:eastAsia="ja-JP"/>
        </w:rPr>
      </w:pPr>
    </w:p>
    <w:p w14:paraId="54760048" w14:textId="77777777" w:rsidR="00BA7809" w:rsidRPr="00E36416" w:rsidRDefault="00BA7809" w:rsidP="00BA7809">
      <w:pPr>
        <w:tabs>
          <w:tab w:val="left" w:pos="600"/>
          <w:tab w:val="left" w:pos="1300"/>
        </w:tabs>
        <w:spacing w:line="360" w:lineRule="auto"/>
        <w:ind w:left="600" w:hanging="600"/>
        <w:jc w:val="both"/>
        <w:rPr>
          <w:rFonts w:ascii="Arial" w:hAnsi="Arial" w:cs="Arial"/>
          <w:b/>
          <w:sz w:val="22"/>
          <w:szCs w:val="22"/>
        </w:rPr>
      </w:pPr>
      <w:r>
        <w:rPr>
          <w:rFonts w:ascii="Arial" w:hAnsi="Arial" w:cs="Arial"/>
          <w:b/>
          <w:sz w:val="22"/>
          <w:szCs w:val="22"/>
        </w:rPr>
        <w:t>8.1</w:t>
      </w:r>
      <w:r>
        <w:rPr>
          <w:rFonts w:ascii="Arial" w:hAnsi="Arial" w:cs="Arial"/>
          <w:b/>
          <w:sz w:val="22"/>
          <w:szCs w:val="22"/>
        </w:rPr>
        <w:tab/>
      </w:r>
      <w:r w:rsidRPr="00E36416">
        <w:rPr>
          <w:rFonts w:ascii="Arial" w:hAnsi="Arial" w:cs="Arial"/>
          <w:sz w:val="22"/>
          <w:szCs w:val="22"/>
        </w:rPr>
        <w:t>This provision only appl</w:t>
      </w:r>
      <w:r>
        <w:rPr>
          <w:rFonts w:ascii="Arial" w:hAnsi="Arial" w:cs="Arial"/>
          <w:sz w:val="22"/>
          <w:szCs w:val="22"/>
        </w:rPr>
        <w:t>ie</w:t>
      </w:r>
      <w:r w:rsidRPr="00E36416">
        <w:rPr>
          <w:rFonts w:ascii="Arial" w:hAnsi="Arial" w:cs="Arial"/>
          <w:sz w:val="22"/>
          <w:szCs w:val="22"/>
        </w:rPr>
        <w:t xml:space="preserve">s in respect of </w:t>
      </w:r>
      <w:r w:rsidRPr="00E36416">
        <w:rPr>
          <w:rFonts w:ascii="Arial" w:hAnsi="Arial" w:cs="Arial"/>
          <w:b/>
          <w:sz w:val="22"/>
          <w:szCs w:val="22"/>
        </w:rPr>
        <w:t>Users</w:t>
      </w:r>
      <w:r w:rsidRPr="00E36416">
        <w:rPr>
          <w:rFonts w:ascii="Arial" w:hAnsi="Arial" w:cs="Arial"/>
          <w:sz w:val="22"/>
          <w:szCs w:val="22"/>
        </w:rPr>
        <w:t xml:space="preserve"> who are </w:t>
      </w:r>
      <w:r w:rsidRPr="00E36416">
        <w:rPr>
          <w:rFonts w:ascii="Arial" w:hAnsi="Arial" w:cs="Arial"/>
          <w:b/>
          <w:sz w:val="22"/>
          <w:szCs w:val="22"/>
        </w:rPr>
        <w:t>Interconnectors</w:t>
      </w:r>
      <w:r w:rsidRPr="00E36416">
        <w:rPr>
          <w:rFonts w:ascii="Arial" w:hAnsi="Arial" w:cs="Arial"/>
          <w:sz w:val="22"/>
          <w:szCs w:val="22"/>
        </w:rPr>
        <w:t>.</w:t>
      </w:r>
    </w:p>
    <w:p w14:paraId="4DF5BA79" w14:textId="77777777" w:rsidR="00BA7809" w:rsidRPr="00E36416" w:rsidRDefault="00BA7809" w:rsidP="00BA7809">
      <w:pPr>
        <w:rPr>
          <w:rFonts w:ascii="Calibri" w:eastAsia="MS Mincho" w:hAnsi="Calibri"/>
          <w:color w:val="1F497D"/>
          <w:sz w:val="22"/>
          <w:szCs w:val="22"/>
          <w:lang w:eastAsia="ja-JP"/>
        </w:rPr>
      </w:pPr>
    </w:p>
    <w:p w14:paraId="66FF9882" w14:textId="77777777" w:rsidR="00BA7809" w:rsidRPr="00EE053B" w:rsidRDefault="00BA7809" w:rsidP="00BA7809">
      <w:pPr>
        <w:tabs>
          <w:tab w:val="left" w:pos="600"/>
          <w:tab w:val="left" w:pos="1300"/>
        </w:tabs>
        <w:spacing w:line="360" w:lineRule="auto"/>
        <w:ind w:left="600" w:hanging="600"/>
        <w:jc w:val="both"/>
        <w:rPr>
          <w:rFonts w:ascii="Arial" w:hAnsi="Arial" w:cs="Arial"/>
          <w:sz w:val="22"/>
          <w:szCs w:val="22"/>
        </w:rPr>
      </w:pPr>
      <w:r w:rsidRPr="00EE053B">
        <w:rPr>
          <w:rFonts w:ascii="Arial" w:hAnsi="Arial" w:cs="Arial"/>
          <w:b/>
          <w:sz w:val="22"/>
          <w:szCs w:val="22"/>
        </w:rPr>
        <w:t>8.2</w:t>
      </w:r>
      <w:r>
        <w:rPr>
          <w:rFonts w:ascii="Arial" w:hAnsi="Arial" w:cs="Arial"/>
          <w:b/>
          <w:sz w:val="22"/>
          <w:szCs w:val="22"/>
        </w:rPr>
        <w:tab/>
      </w:r>
      <w:r w:rsidRPr="00EE053B">
        <w:rPr>
          <w:rFonts w:ascii="Arial" w:hAnsi="Arial" w:cs="Arial"/>
          <w:sz w:val="22"/>
          <w:szCs w:val="22"/>
        </w:rPr>
        <w:t xml:space="preserve">The provisions of this Section 15 shall apply in respect of the first </w:t>
      </w:r>
      <w:r w:rsidRPr="00EE053B">
        <w:rPr>
          <w:rFonts w:ascii="Arial" w:hAnsi="Arial" w:cs="Arial"/>
          <w:b/>
          <w:sz w:val="22"/>
          <w:szCs w:val="22"/>
        </w:rPr>
        <w:t>Security Period</w:t>
      </w:r>
      <w:r w:rsidRPr="00EE053B">
        <w:rPr>
          <w:rFonts w:ascii="Arial" w:hAnsi="Arial" w:cs="Arial"/>
          <w:sz w:val="22"/>
          <w:szCs w:val="22"/>
        </w:rPr>
        <w:t xml:space="preserve"> which is not less than 6 months after the </w:t>
      </w:r>
      <w:r w:rsidRPr="00EE053B">
        <w:rPr>
          <w:rFonts w:ascii="Arial" w:hAnsi="Arial" w:cs="Arial"/>
          <w:b/>
          <w:sz w:val="22"/>
          <w:szCs w:val="22"/>
        </w:rPr>
        <w:t>Implementation Date</w:t>
      </w:r>
      <w:r w:rsidRPr="00EE053B">
        <w:rPr>
          <w:rFonts w:ascii="Arial" w:hAnsi="Arial" w:cs="Arial"/>
          <w:sz w:val="22"/>
          <w:szCs w:val="22"/>
        </w:rPr>
        <w:t xml:space="preserve"> for </w:t>
      </w:r>
      <w:r w:rsidRPr="00EE053B">
        <w:rPr>
          <w:rFonts w:ascii="Arial" w:hAnsi="Arial" w:cs="Arial"/>
          <w:b/>
          <w:sz w:val="22"/>
          <w:szCs w:val="22"/>
        </w:rPr>
        <w:t>CUSC Modification Proposal 222</w:t>
      </w:r>
      <w:r w:rsidRPr="00EE053B">
        <w:rPr>
          <w:rFonts w:ascii="Arial" w:hAnsi="Arial" w:cs="Arial"/>
          <w:sz w:val="22"/>
          <w:szCs w:val="22"/>
        </w:rPr>
        <w:t xml:space="preserve">. In the period prior to that </w:t>
      </w:r>
      <w:r w:rsidRPr="00EE053B">
        <w:rPr>
          <w:rFonts w:ascii="Arial" w:hAnsi="Arial" w:cs="Arial"/>
          <w:b/>
          <w:sz w:val="22"/>
          <w:szCs w:val="22"/>
        </w:rPr>
        <w:t>Security Period</w:t>
      </w:r>
      <w:r w:rsidRPr="00EE053B">
        <w:rPr>
          <w:rFonts w:ascii="Arial" w:hAnsi="Arial" w:cs="Arial"/>
          <w:sz w:val="22"/>
          <w:szCs w:val="22"/>
        </w:rPr>
        <w:t xml:space="preserve"> and as soon as practicable after the </w:t>
      </w:r>
      <w:r w:rsidRPr="00EE053B">
        <w:rPr>
          <w:rFonts w:ascii="Arial" w:hAnsi="Arial" w:cs="Arial"/>
          <w:b/>
          <w:sz w:val="22"/>
          <w:szCs w:val="22"/>
        </w:rPr>
        <w:t>Implementation Date</w:t>
      </w:r>
      <w:r w:rsidRPr="00EE053B">
        <w:rPr>
          <w:rFonts w:ascii="Arial" w:hAnsi="Arial" w:cs="Arial"/>
          <w:sz w:val="22"/>
          <w:szCs w:val="22"/>
        </w:rPr>
        <w:t xml:space="preserve"> for </w:t>
      </w:r>
      <w:r w:rsidRPr="00EE053B">
        <w:rPr>
          <w:rFonts w:ascii="Arial" w:hAnsi="Arial" w:cs="Arial"/>
          <w:b/>
          <w:sz w:val="22"/>
          <w:szCs w:val="22"/>
        </w:rPr>
        <w:t>CUSC Modification Proposal  222</w:t>
      </w:r>
    </w:p>
    <w:p w14:paraId="768AAA49" w14:textId="77777777" w:rsidR="00BA7809" w:rsidRPr="00B418B6" w:rsidRDefault="00BA7809" w:rsidP="00BA7809">
      <w:pPr>
        <w:rPr>
          <w:rFonts w:ascii="Calibri" w:eastAsia="MS Mincho" w:hAnsi="Calibri"/>
          <w:sz w:val="22"/>
          <w:szCs w:val="22"/>
          <w:lang w:eastAsia="ja-JP"/>
        </w:rPr>
      </w:pPr>
    </w:p>
    <w:p w14:paraId="40B3A469" w14:textId="77777777" w:rsidR="00BA7809" w:rsidRPr="00B418B6" w:rsidRDefault="00BA7809" w:rsidP="00BA7809">
      <w:pPr>
        <w:ind w:left="1701" w:hanging="850"/>
        <w:jc w:val="both"/>
        <w:rPr>
          <w:rFonts w:ascii="Arial" w:eastAsia="MS Mincho" w:hAnsi="Arial" w:cs="Arial"/>
          <w:sz w:val="22"/>
          <w:szCs w:val="22"/>
          <w:lang w:eastAsia="ja-JP"/>
        </w:rPr>
      </w:pPr>
      <w:r w:rsidRPr="00B418B6">
        <w:rPr>
          <w:rFonts w:ascii="Arial" w:eastAsia="MS Mincho" w:hAnsi="Arial" w:cs="Arial"/>
          <w:sz w:val="22"/>
          <w:szCs w:val="22"/>
          <w:lang w:eastAsia="ja-JP"/>
        </w:rPr>
        <w:t xml:space="preserve">8.2.1 </w:t>
      </w:r>
      <w:r w:rsidRPr="00B418B6">
        <w:rPr>
          <w:rFonts w:ascii="Arial" w:eastAsia="MS Mincho" w:hAnsi="Arial" w:cs="Arial"/>
          <w:b/>
          <w:bCs/>
          <w:sz w:val="22"/>
          <w:szCs w:val="22"/>
          <w:lang w:eastAsia="ja-JP"/>
        </w:rPr>
        <w:t xml:space="preserve">The Company </w:t>
      </w:r>
      <w:r w:rsidRPr="00B418B6">
        <w:rPr>
          <w:rFonts w:ascii="Arial" w:eastAsia="MS Mincho" w:hAnsi="Arial" w:cs="Arial"/>
          <w:sz w:val="22"/>
          <w:szCs w:val="22"/>
          <w:lang w:eastAsia="ja-JP"/>
        </w:rPr>
        <w:t xml:space="preserve">shall </w:t>
      </w:r>
    </w:p>
    <w:p w14:paraId="46B72D94" w14:textId="77777777" w:rsidR="00BA7809" w:rsidRPr="00B418B6" w:rsidRDefault="00BA7809" w:rsidP="00BA7809">
      <w:pPr>
        <w:ind w:left="1701" w:hanging="850"/>
        <w:jc w:val="both"/>
        <w:rPr>
          <w:rFonts w:ascii="Arial" w:eastAsia="MS Mincho" w:hAnsi="Arial" w:cs="Arial"/>
          <w:sz w:val="22"/>
          <w:szCs w:val="22"/>
          <w:lang w:eastAsia="ja-JP"/>
        </w:rPr>
      </w:pPr>
    </w:p>
    <w:p w14:paraId="7C5C7402" w14:textId="77777777" w:rsidR="00BA7809" w:rsidRPr="00B418B6" w:rsidRDefault="00BA7809" w:rsidP="00BA7809">
      <w:pPr>
        <w:ind w:left="2880" w:hanging="1440"/>
        <w:jc w:val="both"/>
        <w:rPr>
          <w:rFonts w:ascii="Arial" w:eastAsia="MS Mincho" w:hAnsi="Arial" w:cs="Arial"/>
          <w:sz w:val="22"/>
          <w:szCs w:val="22"/>
          <w:lang w:eastAsia="ja-JP"/>
        </w:rPr>
      </w:pPr>
      <w:r w:rsidRPr="00B418B6">
        <w:rPr>
          <w:rFonts w:ascii="Arial" w:eastAsia="MS Mincho" w:hAnsi="Arial" w:cs="Arial"/>
          <w:sz w:val="22"/>
          <w:szCs w:val="22"/>
          <w:lang w:eastAsia="ja-JP"/>
        </w:rPr>
        <w:t xml:space="preserve">8.2.1.1             offer to amend each </w:t>
      </w:r>
      <w:r w:rsidRPr="00B418B6">
        <w:rPr>
          <w:rFonts w:ascii="Arial" w:eastAsia="MS Mincho" w:hAnsi="Arial" w:cs="Arial"/>
          <w:b/>
          <w:bCs/>
          <w:sz w:val="22"/>
          <w:szCs w:val="22"/>
          <w:lang w:eastAsia="ja-JP"/>
        </w:rPr>
        <w:t>User’s Construction Agreement</w:t>
      </w:r>
      <w:r w:rsidRPr="00B418B6">
        <w:rPr>
          <w:rFonts w:ascii="Arial" w:eastAsia="MS Mincho" w:hAnsi="Arial" w:cs="Arial"/>
          <w:sz w:val="22"/>
          <w:szCs w:val="22"/>
          <w:lang w:eastAsia="ja-JP"/>
        </w:rPr>
        <w:t xml:space="preserve"> such that it will be substantially in the form of that set out Schedule 2, Exhibit 3 Part 1 (as it relates to the </w:t>
      </w:r>
      <w:r w:rsidRPr="00B418B6">
        <w:rPr>
          <w:rFonts w:ascii="Arial" w:eastAsia="MS Mincho" w:hAnsi="Arial" w:cs="Arial"/>
          <w:b/>
          <w:bCs/>
          <w:sz w:val="22"/>
          <w:szCs w:val="22"/>
          <w:lang w:eastAsia="ja-JP"/>
        </w:rPr>
        <w:t>Cancellation Charge</w:t>
      </w:r>
      <w:r w:rsidRPr="00B418B6">
        <w:rPr>
          <w:rFonts w:ascii="Arial" w:eastAsia="MS Mincho" w:hAnsi="Arial" w:cs="Arial"/>
          <w:sz w:val="22"/>
          <w:szCs w:val="22"/>
          <w:lang w:eastAsia="ja-JP"/>
        </w:rPr>
        <w:t xml:space="preserve"> arrangements);</w:t>
      </w:r>
    </w:p>
    <w:p w14:paraId="01DB6A7D" w14:textId="77777777" w:rsidR="00BA7809" w:rsidRPr="00B418B6" w:rsidRDefault="00BA7809" w:rsidP="00BA7809">
      <w:pPr>
        <w:ind w:left="2880" w:hanging="1440"/>
        <w:jc w:val="both"/>
        <w:rPr>
          <w:rFonts w:ascii="Arial" w:eastAsia="MS Mincho" w:hAnsi="Arial" w:cs="Arial"/>
          <w:sz w:val="22"/>
          <w:szCs w:val="22"/>
          <w:lang w:eastAsia="ja-JP"/>
        </w:rPr>
      </w:pPr>
    </w:p>
    <w:p w14:paraId="5990F754" w14:textId="77777777" w:rsidR="00BA7809" w:rsidRPr="00B418B6" w:rsidRDefault="00BA7809" w:rsidP="00BA7809">
      <w:pPr>
        <w:ind w:left="2880" w:hanging="1440"/>
        <w:jc w:val="both"/>
        <w:rPr>
          <w:rFonts w:ascii="Arial" w:eastAsia="MS Mincho" w:hAnsi="Arial" w:cs="Arial"/>
          <w:b/>
          <w:bCs/>
          <w:sz w:val="22"/>
          <w:szCs w:val="22"/>
          <w:lang w:eastAsia="ja-JP"/>
        </w:rPr>
      </w:pPr>
      <w:r w:rsidRPr="00B418B6">
        <w:rPr>
          <w:rFonts w:ascii="Arial" w:eastAsia="MS Mincho" w:hAnsi="Arial" w:cs="Arial"/>
          <w:sz w:val="22"/>
          <w:szCs w:val="22"/>
          <w:lang w:eastAsia="ja-JP"/>
        </w:rPr>
        <w:t xml:space="preserve">8.2.1.2             send to each </w:t>
      </w:r>
      <w:r w:rsidRPr="00B418B6">
        <w:rPr>
          <w:rFonts w:ascii="Arial" w:eastAsia="MS Mincho" w:hAnsi="Arial" w:cs="Arial"/>
          <w:b/>
          <w:bCs/>
          <w:sz w:val="22"/>
          <w:szCs w:val="22"/>
          <w:lang w:eastAsia="ja-JP"/>
        </w:rPr>
        <w:t>User</w:t>
      </w:r>
      <w:r w:rsidRPr="00B418B6">
        <w:rPr>
          <w:rFonts w:ascii="Arial" w:eastAsia="MS Mincho" w:hAnsi="Arial" w:cs="Arial"/>
          <w:sz w:val="22"/>
          <w:szCs w:val="22"/>
          <w:lang w:eastAsia="ja-JP"/>
        </w:rPr>
        <w:t xml:space="preserve"> in respect of each </w:t>
      </w:r>
      <w:r w:rsidRPr="00B418B6">
        <w:rPr>
          <w:rFonts w:ascii="Arial" w:eastAsia="MS Mincho" w:hAnsi="Arial" w:cs="Arial"/>
          <w:b/>
          <w:bCs/>
          <w:sz w:val="22"/>
          <w:szCs w:val="22"/>
          <w:lang w:eastAsia="ja-JP"/>
        </w:rPr>
        <w:t>Construction</w:t>
      </w:r>
      <w:r w:rsidRPr="00B418B6">
        <w:rPr>
          <w:rFonts w:ascii="Arial" w:eastAsia="MS Mincho" w:hAnsi="Arial" w:cs="Arial"/>
          <w:sz w:val="22"/>
          <w:szCs w:val="22"/>
          <w:lang w:eastAsia="ja-JP"/>
        </w:rPr>
        <w:t xml:space="preserve"> </w:t>
      </w:r>
      <w:r w:rsidRPr="00B418B6">
        <w:rPr>
          <w:rFonts w:ascii="Arial" w:eastAsia="MS Mincho" w:hAnsi="Arial" w:cs="Arial"/>
          <w:b/>
          <w:bCs/>
          <w:sz w:val="22"/>
          <w:szCs w:val="22"/>
          <w:lang w:eastAsia="ja-JP"/>
        </w:rPr>
        <w:t xml:space="preserve">Agreement </w:t>
      </w:r>
      <w:r w:rsidRPr="00B418B6">
        <w:rPr>
          <w:rFonts w:ascii="Arial" w:eastAsia="MS Mincho" w:hAnsi="Arial" w:cs="Arial"/>
          <w:sz w:val="22"/>
          <w:szCs w:val="22"/>
          <w:lang w:eastAsia="ja-JP"/>
        </w:rPr>
        <w:t xml:space="preserve">a </w:t>
      </w:r>
      <w:r w:rsidRPr="00B418B6">
        <w:rPr>
          <w:rFonts w:ascii="Arial" w:eastAsia="MS Mincho" w:hAnsi="Arial" w:cs="Arial"/>
          <w:b/>
          <w:bCs/>
          <w:sz w:val="22"/>
          <w:szCs w:val="22"/>
          <w:lang w:eastAsia="ja-JP"/>
        </w:rPr>
        <w:t xml:space="preserve">Cancellation Charge Statement </w:t>
      </w:r>
      <w:r w:rsidRPr="00B418B6">
        <w:rPr>
          <w:rFonts w:ascii="Arial" w:eastAsia="MS Mincho" w:hAnsi="Arial" w:cs="Arial"/>
          <w:sz w:val="22"/>
          <w:szCs w:val="22"/>
          <w:lang w:eastAsia="ja-JP"/>
        </w:rPr>
        <w:t xml:space="preserve">for that </w:t>
      </w:r>
      <w:r w:rsidRPr="00B418B6">
        <w:rPr>
          <w:rFonts w:ascii="Arial" w:eastAsia="MS Mincho" w:hAnsi="Arial" w:cs="Arial"/>
          <w:b/>
          <w:bCs/>
          <w:sz w:val="22"/>
          <w:szCs w:val="22"/>
          <w:lang w:eastAsia="ja-JP"/>
        </w:rPr>
        <w:t>Security Period</w:t>
      </w:r>
    </w:p>
    <w:p w14:paraId="296D3B05" w14:textId="77777777" w:rsidR="00BA7809" w:rsidRPr="00B418B6" w:rsidRDefault="00BA7809" w:rsidP="00BA7809">
      <w:pPr>
        <w:ind w:left="1702" w:hanging="849"/>
        <w:jc w:val="both"/>
        <w:rPr>
          <w:rFonts w:ascii="Arial" w:eastAsia="MS Mincho" w:hAnsi="Arial" w:cs="Arial"/>
          <w:sz w:val="22"/>
          <w:szCs w:val="22"/>
          <w:lang w:eastAsia="ja-JP"/>
        </w:rPr>
      </w:pPr>
    </w:p>
    <w:p w14:paraId="5E7DEFB4" w14:textId="77777777" w:rsidR="00BA7809" w:rsidRPr="00B418B6" w:rsidRDefault="00BA7809" w:rsidP="00BA7809">
      <w:pPr>
        <w:ind w:left="1702" w:hanging="849"/>
        <w:jc w:val="both"/>
        <w:rPr>
          <w:rFonts w:ascii="Arial" w:eastAsia="MS Mincho" w:hAnsi="Arial" w:cs="Arial"/>
          <w:sz w:val="22"/>
          <w:szCs w:val="22"/>
          <w:lang w:eastAsia="ja-JP"/>
        </w:rPr>
      </w:pPr>
      <w:r w:rsidRPr="00B418B6">
        <w:rPr>
          <w:rFonts w:ascii="Arial" w:eastAsia="MS Mincho" w:hAnsi="Arial" w:cs="Arial"/>
          <w:sz w:val="22"/>
          <w:szCs w:val="22"/>
          <w:lang w:eastAsia="ja-JP"/>
        </w:rPr>
        <w:t xml:space="preserve">8.2.2      the </w:t>
      </w:r>
      <w:r w:rsidRPr="00B418B6">
        <w:rPr>
          <w:rFonts w:ascii="Arial" w:eastAsia="MS Mincho" w:hAnsi="Arial" w:cs="Arial"/>
          <w:b/>
          <w:bCs/>
          <w:sz w:val="22"/>
          <w:szCs w:val="22"/>
          <w:lang w:eastAsia="ja-JP"/>
        </w:rPr>
        <w:t>User</w:t>
      </w:r>
      <w:r w:rsidRPr="00B418B6">
        <w:rPr>
          <w:rFonts w:ascii="Arial" w:eastAsia="MS Mincho" w:hAnsi="Arial" w:cs="Arial"/>
          <w:sz w:val="22"/>
          <w:szCs w:val="22"/>
          <w:lang w:eastAsia="ja-JP"/>
        </w:rPr>
        <w:t xml:space="preserve"> shall put </w:t>
      </w:r>
      <w:r w:rsidRPr="00B418B6">
        <w:rPr>
          <w:rFonts w:ascii="Arial" w:eastAsia="MS Mincho" w:hAnsi="Arial" w:cs="Arial"/>
          <w:b/>
          <w:bCs/>
          <w:sz w:val="22"/>
          <w:szCs w:val="22"/>
          <w:lang w:eastAsia="ja-JP"/>
        </w:rPr>
        <w:t>Security Arrangements</w:t>
      </w:r>
      <w:r w:rsidRPr="00B418B6">
        <w:rPr>
          <w:rFonts w:ascii="Arial" w:eastAsia="MS Mincho" w:hAnsi="Arial" w:cs="Arial"/>
          <w:sz w:val="22"/>
          <w:szCs w:val="22"/>
          <w:lang w:eastAsia="ja-JP"/>
        </w:rPr>
        <w:t xml:space="preserve"> in place in respect of its </w:t>
      </w:r>
      <w:r w:rsidRPr="00B418B6">
        <w:rPr>
          <w:rFonts w:ascii="Arial" w:eastAsia="MS Mincho" w:hAnsi="Arial" w:cs="Arial"/>
          <w:b/>
          <w:bCs/>
          <w:sz w:val="22"/>
          <w:szCs w:val="22"/>
          <w:lang w:eastAsia="ja-JP"/>
        </w:rPr>
        <w:t>Construction Agreement</w:t>
      </w:r>
      <w:r w:rsidRPr="00B418B6">
        <w:rPr>
          <w:rFonts w:ascii="Arial" w:eastAsia="MS Mincho" w:hAnsi="Arial" w:cs="Arial"/>
          <w:sz w:val="22"/>
          <w:szCs w:val="22"/>
          <w:lang w:eastAsia="ja-JP"/>
        </w:rPr>
        <w:t xml:space="preserve"> in accordance with </w:t>
      </w:r>
      <w:r w:rsidRPr="00B418B6">
        <w:rPr>
          <w:rFonts w:ascii="Arial" w:eastAsia="MS Mincho" w:hAnsi="Arial" w:cs="Arial"/>
          <w:b/>
          <w:bCs/>
          <w:sz w:val="22"/>
          <w:szCs w:val="22"/>
          <w:lang w:eastAsia="ja-JP"/>
        </w:rPr>
        <w:t>CUSC</w:t>
      </w:r>
      <w:r w:rsidRPr="00B418B6">
        <w:rPr>
          <w:rFonts w:ascii="Arial" w:eastAsia="MS Mincho" w:hAnsi="Arial" w:cs="Arial"/>
          <w:sz w:val="22"/>
          <w:szCs w:val="22"/>
          <w:lang w:eastAsia="ja-JP"/>
        </w:rPr>
        <w:t xml:space="preserve"> Section 15 to be effective from the start of that </w:t>
      </w:r>
      <w:r w:rsidRPr="00B418B6">
        <w:rPr>
          <w:rFonts w:ascii="Arial" w:eastAsia="MS Mincho" w:hAnsi="Arial" w:cs="Arial"/>
          <w:b/>
          <w:bCs/>
          <w:sz w:val="22"/>
          <w:szCs w:val="22"/>
          <w:lang w:eastAsia="ja-JP"/>
        </w:rPr>
        <w:t>Security Period</w:t>
      </w:r>
      <w:r w:rsidRPr="00B418B6">
        <w:rPr>
          <w:rFonts w:ascii="Arial" w:eastAsia="MS Mincho" w:hAnsi="Arial" w:cs="Arial"/>
          <w:sz w:val="22"/>
          <w:szCs w:val="22"/>
          <w:lang w:eastAsia="ja-JP"/>
        </w:rPr>
        <w:t xml:space="preserve"> to the next following 31 March or 30 September (whichever is the earlier).</w:t>
      </w:r>
    </w:p>
    <w:p w14:paraId="2061B1C5" w14:textId="77777777" w:rsidR="00BA7809" w:rsidRPr="00B418B6" w:rsidRDefault="00BA7809" w:rsidP="00BA7809">
      <w:pPr>
        <w:ind w:left="1702" w:hanging="849"/>
        <w:jc w:val="both"/>
        <w:rPr>
          <w:rFonts w:ascii="Arial" w:eastAsia="MS Mincho" w:hAnsi="Arial" w:cs="Arial"/>
          <w:sz w:val="22"/>
          <w:szCs w:val="22"/>
          <w:lang w:eastAsia="ja-JP"/>
        </w:rPr>
      </w:pPr>
    </w:p>
    <w:p w14:paraId="5EEDA330" w14:textId="1C76324B" w:rsidR="00BA7809" w:rsidRDefault="00BA7809" w:rsidP="00BA7809">
      <w:pPr>
        <w:ind w:left="853" w:hanging="849"/>
        <w:jc w:val="both"/>
        <w:rPr>
          <w:ins w:id="526" w:author="Martin Cahill [NESO]" w:date="2025-11-07T10:55:00Z" w16du:dateUtc="2025-11-07T10:55:00Z"/>
          <w:rFonts w:ascii="Arial" w:eastAsia="MS Mincho" w:hAnsi="Arial" w:cs="Arial"/>
          <w:sz w:val="22"/>
          <w:szCs w:val="22"/>
          <w:lang w:eastAsia="ja-JP"/>
        </w:rPr>
      </w:pPr>
      <w:r w:rsidRPr="00B418B6">
        <w:rPr>
          <w:rFonts w:ascii="Arial" w:eastAsia="MS Mincho" w:hAnsi="Arial" w:cs="Arial"/>
          <w:b/>
          <w:sz w:val="22"/>
          <w:szCs w:val="22"/>
          <w:lang w:eastAsia="ja-JP"/>
        </w:rPr>
        <w:t>8.3</w:t>
      </w:r>
      <w:r w:rsidRPr="00B418B6">
        <w:rPr>
          <w:rFonts w:ascii="Arial" w:eastAsia="MS Mincho" w:hAnsi="Arial" w:cs="Arial"/>
          <w:sz w:val="22"/>
          <w:szCs w:val="22"/>
          <w:lang w:eastAsia="ja-JP"/>
        </w:rPr>
        <w:tab/>
        <w:t xml:space="preserve">If </w:t>
      </w:r>
      <w:r w:rsidRPr="00B418B6">
        <w:rPr>
          <w:rFonts w:ascii="Arial" w:eastAsia="MS Mincho" w:hAnsi="Arial" w:cs="Arial"/>
          <w:b/>
          <w:bCs/>
          <w:sz w:val="22"/>
          <w:szCs w:val="22"/>
          <w:lang w:eastAsia="ja-JP"/>
        </w:rPr>
        <w:t>The Company</w:t>
      </w:r>
      <w:r w:rsidRPr="00B418B6">
        <w:rPr>
          <w:rFonts w:ascii="Arial" w:eastAsia="MS Mincho" w:hAnsi="Arial" w:cs="Arial"/>
          <w:sz w:val="22"/>
          <w:szCs w:val="22"/>
          <w:lang w:eastAsia="ja-JP"/>
        </w:rPr>
        <w:t xml:space="preserve"> and a</w:t>
      </w:r>
      <w:r w:rsidRPr="00B418B6">
        <w:rPr>
          <w:rFonts w:ascii="Arial" w:eastAsia="MS Mincho" w:hAnsi="Arial" w:cs="Arial"/>
          <w:b/>
          <w:bCs/>
          <w:sz w:val="22"/>
          <w:szCs w:val="22"/>
          <w:lang w:eastAsia="ja-JP"/>
        </w:rPr>
        <w:t xml:space="preserve"> User</w:t>
      </w:r>
      <w:r w:rsidRPr="00B418B6">
        <w:rPr>
          <w:rFonts w:ascii="Arial" w:eastAsia="MS Mincho" w:hAnsi="Arial" w:cs="Arial"/>
          <w:sz w:val="22"/>
          <w:szCs w:val="22"/>
          <w:lang w:eastAsia="ja-JP"/>
        </w:rPr>
        <w:t xml:space="preserve"> fail to agree changes to the </w:t>
      </w:r>
      <w:r w:rsidRPr="00B418B6">
        <w:rPr>
          <w:rFonts w:ascii="Arial" w:eastAsia="MS Mincho" w:hAnsi="Arial" w:cs="Arial"/>
          <w:b/>
          <w:bCs/>
          <w:sz w:val="22"/>
          <w:szCs w:val="22"/>
          <w:lang w:eastAsia="ja-JP"/>
        </w:rPr>
        <w:t>Construction Agreement</w:t>
      </w:r>
      <w:r w:rsidRPr="00B418B6">
        <w:rPr>
          <w:rFonts w:ascii="Arial" w:eastAsia="MS Mincho" w:hAnsi="Arial" w:cs="Arial"/>
          <w:sz w:val="22"/>
          <w:szCs w:val="22"/>
          <w:lang w:eastAsia="ja-JP"/>
        </w:rPr>
        <w:t xml:space="preserve"> either such person may refer the matter to the </w:t>
      </w:r>
      <w:r w:rsidRPr="00B418B6">
        <w:rPr>
          <w:rFonts w:ascii="Arial" w:eastAsia="MS Mincho" w:hAnsi="Arial" w:cs="Arial"/>
          <w:b/>
          <w:bCs/>
          <w:sz w:val="22"/>
          <w:szCs w:val="22"/>
          <w:lang w:eastAsia="ja-JP"/>
        </w:rPr>
        <w:t>Authority</w:t>
      </w:r>
      <w:r w:rsidRPr="00B418B6">
        <w:rPr>
          <w:rFonts w:ascii="Arial" w:eastAsia="MS Mincho" w:hAnsi="Arial" w:cs="Arial"/>
          <w:sz w:val="22"/>
          <w:szCs w:val="22"/>
          <w:lang w:eastAsia="ja-JP"/>
        </w:rPr>
        <w:t xml:space="preserve"> under</w:t>
      </w:r>
      <w:r w:rsidR="00593091">
        <w:rPr>
          <w:rFonts w:ascii="Arial" w:eastAsia="MS Mincho" w:hAnsi="Arial" w:cs="Arial"/>
          <w:sz w:val="22"/>
          <w:szCs w:val="22"/>
          <w:lang w:eastAsia="ja-JP"/>
        </w:rPr>
        <w:t xml:space="preserve"> c</w:t>
      </w:r>
      <w:r w:rsidR="00593091" w:rsidRPr="00593091">
        <w:rPr>
          <w:rFonts w:ascii="Arial" w:eastAsia="MS Mincho" w:hAnsi="Arial" w:cs="Arial"/>
          <w:sz w:val="22"/>
          <w:szCs w:val="22"/>
          <w:lang w:eastAsia="ja-JP"/>
        </w:rPr>
        <w:t>ondition E13</w:t>
      </w:r>
      <w:r w:rsidR="00593091">
        <w:rPr>
          <w:rFonts w:ascii="Arial" w:eastAsia="MS Mincho" w:hAnsi="Arial" w:cs="Arial"/>
          <w:sz w:val="22"/>
          <w:szCs w:val="22"/>
          <w:lang w:eastAsia="ja-JP"/>
        </w:rPr>
        <w:t>.5</w:t>
      </w:r>
      <w:r w:rsidR="00593091" w:rsidRPr="00593091">
        <w:rPr>
          <w:rFonts w:ascii="Arial" w:eastAsia="MS Mincho" w:hAnsi="Arial" w:cs="Arial"/>
          <w:sz w:val="22"/>
          <w:szCs w:val="22"/>
          <w:lang w:eastAsia="ja-JP"/>
        </w:rPr>
        <w:t xml:space="preserve"> of the </w:t>
      </w:r>
      <w:r w:rsidR="00593091" w:rsidRPr="007D6CF2">
        <w:rPr>
          <w:rFonts w:ascii="Arial" w:eastAsia="MS Mincho" w:hAnsi="Arial" w:cs="Arial"/>
          <w:b/>
          <w:bCs/>
          <w:sz w:val="22"/>
          <w:szCs w:val="22"/>
          <w:lang w:eastAsia="ja-JP"/>
        </w:rPr>
        <w:t>ESO Licence</w:t>
      </w:r>
      <w:r w:rsidRPr="00B418B6">
        <w:rPr>
          <w:rFonts w:ascii="Arial" w:eastAsia="MS Mincho" w:hAnsi="Arial" w:cs="Arial"/>
          <w:sz w:val="22"/>
          <w:szCs w:val="22"/>
          <w:lang w:eastAsia="ja-JP"/>
        </w:rPr>
        <w:t xml:space="preserve">. </w:t>
      </w:r>
    </w:p>
    <w:p w14:paraId="720AC771" w14:textId="77777777" w:rsidR="00A61DF4" w:rsidRPr="00B418B6" w:rsidRDefault="00A61DF4" w:rsidP="00BA7809">
      <w:pPr>
        <w:ind w:left="853" w:hanging="849"/>
        <w:jc w:val="both"/>
        <w:rPr>
          <w:rFonts w:ascii="Arial" w:eastAsia="MS Mincho" w:hAnsi="Arial" w:cs="Arial"/>
          <w:sz w:val="22"/>
          <w:szCs w:val="22"/>
          <w:lang w:eastAsia="ja-JP"/>
        </w:rPr>
      </w:pPr>
    </w:p>
    <w:p w14:paraId="5D9A535C" w14:textId="77777777" w:rsidR="00BA7809" w:rsidRPr="00030187" w:rsidRDefault="00BA7809" w:rsidP="00BA7809">
      <w:pPr>
        <w:jc w:val="both"/>
        <w:rPr>
          <w:rFonts w:ascii="Arial" w:hAnsi="Arial" w:cs="Arial"/>
          <w:sz w:val="22"/>
          <w:szCs w:val="22"/>
          <w:lang w:eastAsia="en-US"/>
        </w:rPr>
      </w:pPr>
    </w:p>
    <w:p w14:paraId="5B52AA2A" w14:textId="3D25108A" w:rsidR="00E95E2E" w:rsidRPr="00E36416" w:rsidRDefault="001440D7" w:rsidP="00E95E2E">
      <w:pPr>
        <w:jc w:val="both"/>
        <w:rPr>
          <w:ins w:id="527" w:author="Martin Cahill [NESO]" w:date="2025-11-07T10:37:00Z" w16du:dateUtc="2025-11-07T10:37:00Z"/>
          <w:rFonts w:ascii="Arial" w:hAnsi="Arial" w:cs="Arial"/>
          <w:b/>
          <w:sz w:val="22"/>
          <w:szCs w:val="22"/>
        </w:rPr>
      </w:pPr>
      <w:ins w:id="528" w:author="Martin Cahill [NESO]" w:date="2025-11-07T10:47:00Z" w16du:dateUtc="2025-11-07T10:47:00Z">
        <w:r>
          <w:rPr>
            <w:rFonts w:ascii="Arial" w:hAnsi="Arial" w:cs="Arial"/>
            <w:b/>
            <w:sz w:val="22"/>
            <w:szCs w:val="22"/>
          </w:rPr>
          <w:t>9</w:t>
        </w:r>
      </w:ins>
      <w:ins w:id="529" w:author="Martin Cahill [NESO]" w:date="2025-11-07T10:37:00Z" w16du:dateUtc="2025-11-07T10:37:00Z">
        <w:r w:rsidR="00E95E2E">
          <w:rPr>
            <w:rFonts w:ascii="Arial" w:hAnsi="Arial" w:cs="Arial"/>
            <w:b/>
            <w:sz w:val="22"/>
            <w:szCs w:val="22"/>
          </w:rPr>
          <w:tab/>
          <w:t>Demand</w:t>
        </w:r>
        <w:r w:rsidR="00E95E2E" w:rsidRPr="00E36416">
          <w:rPr>
            <w:rFonts w:ascii="Arial" w:hAnsi="Arial" w:cs="Arial"/>
            <w:b/>
            <w:sz w:val="22"/>
            <w:szCs w:val="22"/>
          </w:rPr>
          <w:t xml:space="preserve"> Transition to </w:t>
        </w:r>
      </w:ins>
      <w:ins w:id="530" w:author="Martin Cahill [NESO]" w:date="2025-11-07T10:38:00Z" w16du:dateUtc="2025-11-07T10:38:00Z">
        <w:r w:rsidR="00D7649C">
          <w:rPr>
            <w:rFonts w:ascii="Arial" w:hAnsi="Arial" w:cs="Arial"/>
            <w:b/>
            <w:sz w:val="22"/>
            <w:szCs w:val="22"/>
          </w:rPr>
          <w:t>User Commitment</w:t>
        </w:r>
      </w:ins>
    </w:p>
    <w:p w14:paraId="0D570080" w14:textId="77777777" w:rsidR="00E95E2E" w:rsidRPr="00E36416" w:rsidRDefault="00E95E2E" w:rsidP="00E95E2E">
      <w:pPr>
        <w:rPr>
          <w:ins w:id="531" w:author="Martin Cahill [NESO]" w:date="2025-11-07T10:37:00Z" w16du:dateUtc="2025-11-07T10:37:00Z"/>
          <w:rFonts w:ascii="Calibri" w:eastAsia="MS Mincho" w:hAnsi="Calibri"/>
          <w:color w:val="1F497D"/>
          <w:sz w:val="22"/>
          <w:szCs w:val="22"/>
          <w:lang w:eastAsia="ja-JP"/>
        </w:rPr>
      </w:pPr>
    </w:p>
    <w:p w14:paraId="5DBAEFE9" w14:textId="16881560" w:rsidR="00E95E2E" w:rsidRPr="00E36416" w:rsidRDefault="001440D7" w:rsidP="00E95E2E">
      <w:pPr>
        <w:tabs>
          <w:tab w:val="left" w:pos="600"/>
          <w:tab w:val="left" w:pos="1300"/>
        </w:tabs>
        <w:spacing w:line="360" w:lineRule="auto"/>
        <w:ind w:left="600" w:hanging="600"/>
        <w:jc w:val="both"/>
        <w:rPr>
          <w:ins w:id="532" w:author="Martin Cahill [NESO]" w:date="2025-11-07T10:37:00Z" w16du:dateUtc="2025-11-07T10:37:00Z"/>
          <w:rFonts w:ascii="Arial" w:hAnsi="Arial" w:cs="Arial"/>
          <w:b/>
          <w:sz w:val="22"/>
          <w:szCs w:val="22"/>
        </w:rPr>
      </w:pPr>
      <w:ins w:id="533" w:author="Martin Cahill [NESO]" w:date="2025-11-07T10:47:00Z" w16du:dateUtc="2025-11-07T10:47:00Z">
        <w:r>
          <w:rPr>
            <w:rFonts w:ascii="Arial" w:hAnsi="Arial" w:cs="Arial"/>
            <w:b/>
            <w:sz w:val="22"/>
            <w:szCs w:val="22"/>
          </w:rPr>
          <w:lastRenderedPageBreak/>
          <w:t>9</w:t>
        </w:r>
      </w:ins>
      <w:ins w:id="534" w:author="Martin Cahill [NESO]" w:date="2025-11-07T10:37:00Z" w16du:dateUtc="2025-11-07T10:37:00Z">
        <w:r w:rsidR="00E95E2E">
          <w:rPr>
            <w:rFonts w:ascii="Arial" w:hAnsi="Arial" w:cs="Arial"/>
            <w:b/>
            <w:sz w:val="22"/>
            <w:szCs w:val="22"/>
          </w:rPr>
          <w:t>.1</w:t>
        </w:r>
        <w:r w:rsidR="00E95E2E">
          <w:rPr>
            <w:rFonts w:ascii="Arial" w:hAnsi="Arial" w:cs="Arial"/>
            <w:b/>
            <w:sz w:val="22"/>
            <w:szCs w:val="22"/>
          </w:rPr>
          <w:tab/>
        </w:r>
        <w:r w:rsidR="00E95E2E" w:rsidRPr="00E36416">
          <w:rPr>
            <w:rFonts w:ascii="Arial" w:hAnsi="Arial" w:cs="Arial"/>
            <w:sz w:val="22"/>
            <w:szCs w:val="22"/>
          </w:rPr>
          <w:t>This provision only appl</w:t>
        </w:r>
        <w:r w:rsidR="00E95E2E">
          <w:rPr>
            <w:rFonts w:ascii="Arial" w:hAnsi="Arial" w:cs="Arial"/>
            <w:sz w:val="22"/>
            <w:szCs w:val="22"/>
          </w:rPr>
          <w:t>ie</w:t>
        </w:r>
        <w:r w:rsidR="00E95E2E" w:rsidRPr="00E36416">
          <w:rPr>
            <w:rFonts w:ascii="Arial" w:hAnsi="Arial" w:cs="Arial"/>
            <w:sz w:val="22"/>
            <w:szCs w:val="22"/>
          </w:rPr>
          <w:t xml:space="preserve">s in respect of </w:t>
        </w:r>
        <w:r w:rsidR="00E95E2E" w:rsidRPr="00E36416">
          <w:rPr>
            <w:rFonts w:ascii="Arial" w:hAnsi="Arial" w:cs="Arial"/>
            <w:b/>
            <w:sz w:val="22"/>
            <w:szCs w:val="22"/>
          </w:rPr>
          <w:t>Users</w:t>
        </w:r>
        <w:r w:rsidR="00E95E2E" w:rsidRPr="00E36416">
          <w:rPr>
            <w:rFonts w:ascii="Arial" w:hAnsi="Arial" w:cs="Arial"/>
            <w:sz w:val="22"/>
            <w:szCs w:val="22"/>
          </w:rPr>
          <w:t xml:space="preserve"> who </w:t>
        </w:r>
      </w:ins>
      <w:ins w:id="535" w:author="Martin Cahill [NESO]" w:date="2025-11-07T10:39:00Z" w16du:dateUtc="2025-11-07T10:39:00Z">
        <w:r w:rsidR="00042E72">
          <w:rPr>
            <w:rFonts w:ascii="Arial" w:hAnsi="Arial" w:cs="Arial"/>
            <w:sz w:val="22"/>
            <w:szCs w:val="22"/>
          </w:rPr>
          <w:t xml:space="preserve">signed a </w:t>
        </w:r>
        <w:r w:rsidR="00042E72" w:rsidRPr="007062BC">
          <w:rPr>
            <w:rFonts w:ascii="Arial" w:hAnsi="Arial" w:cs="Arial"/>
            <w:b/>
            <w:bCs/>
            <w:sz w:val="22"/>
            <w:szCs w:val="22"/>
            <w:rPrChange w:id="536" w:author="Martin Cahill [NESO]" w:date="2025-11-07T10:40:00Z" w16du:dateUtc="2025-11-07T10:40:00Z">
              <w:rPr>
                <w:rFonts w:ascii="Arial" w:hAnsi="Arial" w:cs="Arial"/>
                <w:sz w:val="22"/>
                <w:szCs w:val="22"/>
              </w:rPr>
            </w:rPrChange>
          </w:rPr>
          <w:t>Construction Agreement</w:t>
        </w:r>
        <w:r w:rsidR="00042E72">
          <w:rPr>
            <w:rFonts w:ascii="Arial" w:hAnsi="Arial" w:cs="Arial"/>
            <w:sz w:val="22"/>
            <w:szCs w:val="22"/>
          </w:rPr>
          <w:t xml:space="preserve"> with </w:t>
        </w:r>
        <w:r w:rsidR="00042E72" w:rsidRPr="007062BC">
          <w:rPr>
            <w:rFonts w:ascii="Arial" w:hAnsi="Arial" w:cs="Arial"/>
            <w:b/>
            <w:bCs/>
            <w:sz w:val="22"/>
            <w:szCs w:val="22"/>
            <w:rPrChange w:id="537" w:author="Martin Cahill [NESO]" w:date="2025-11-07T10:40:00Z" w16du:dateUtc="2025-11-07T10:40:00Z">
              <w:rPr>
                <w:rFonts w:ascii="Arial" w:hAnsi="Arial" w:cs="Arial"/>
                <w:sz w:val="22"/>
                <w:szCs w:val="22"/>
              </w:rPr>
            </w:rPrChange>
          </w:rPr>
          <w:t>The Company</w:t>
        </w:r>
        <w:r w:rsidR="00042E72">
          <w:rPr>
            <w:rFonts w:ascii="Arial" w:hAnsi="Arial" w:cs="Arial"/>
            <w:sz w:val="22"/>
            <w:szCs w:val="22"/>
          </w:rPr>
          <w:t xml:space="preserve"> before the</w:t>
        </w:r>
        <w:r w:rsidR="007062BC">
          <w:rPr>
            <w:rFonts w:ascii="Arial" w:hAnsi="Arial" w:cs="Arial"/>
            <w:sz w:val="22"/>
            <w:szCs w:val="22"/>
          </w:rPr>
          <w:t xml:space="preserve"> </w:t>
        </w:r>
        <w:r w:rsidR="007062BC" w:rsidRPr="007062BC">
          <w:rPr>
            <w:rFonts w:ascii="Arial" w:hAnsi="Arial" w:cs="Arial"/>
            <w:b/>
            <w:bCs/>
            <w:sz w:val="22"/>
            <w:szCs w:val="22"/>
            <w:rPrChange w:id="538" w:author="Martin Cahill [NESO]" w:date="2025-11-07T10:40:00Z" w16du:dateUtc="2025-11-07T10:40:00Z">
              <w:rPr>
                <w:rFonts w:ascii="Arial" w:hAnsi="Arial" w:cs="Arial"/>
                <w:sz w:val="22"/>
                <w:szCs w:val="22"/>
              </w:rPr>
            </w:rPrChange>
          </w:rPr>
          <w:t>Implementation</w:t>
        </w:r>
      </w:ins>
      <w:ins w:id="539" w:author="Martin Cahill [NESO]" w:date="2025-11-07T10:40:00Z" w16du:dateUtc="2025-11-07T10:40:00Z">
        <w:r w:rsidR="007062BC">
          <w:rPr>
            <w:rFonts w:ascii="Arial" w:hAnsi="Arial" w:cs="Arial"/>
            <w:sz w:val="22"/>
            <w:szCs w:val="22"/>
          </w:rPr>
          <w:t xml:space="preserve"> </w:t>
        </w:r>
        <w:r w:rsidR="007062BC" w:rsidRPr="007062BC">
          <w:rPr>
            <w:rFonts w:ascii="Arial" w:hAnsi="Arial" w:cs="Arial"/>
            <w:b/>
            <w:bCs/>
            <w:sz w:val="22"/>
            <w:szCs w:val="22"/>
            <w:rPrChange w:id="540" w:author="Martin Cahill [NESO]" w:date="2025-11-07T10:40:00Z" w16du:dateUtc="2025-11-07T10:40:00Z">
              <w:rPr>
                <w:rFonts w:ascii="Arial" w:hAnsi="Arial" w:cs="Arial"/>
                <w:sz w:val="22"/>
                <w:szCs w:val="22"/>
              </w:rPr>
            </w:rPrChange>
          </w:rPr>
          <w:t>Date</w:t>
        </w:r>
      </w:ins>
      <w:ins w:id="541" w:author="Martin Cahill [NESO]" w:date="2025-11-07T10:39:00Z" w16du:dateUtc="2025-11-07T10:39:00Z">
        <w:r w:rsidR="007062BC">
          <w:rPr>
            <w:rFonts w:ascii="Arial" w:hAnsi="Arial" w:cs="Arial"/>
            <w:sz w:val="22"/>
            <w:szCs w:val="22"/>
          </w:rPr>
          <w:t xml:space="preserve"> of </w:t>
        </w:r>
        <w:r w:rsidR="007062BC" w:rsidRPr="007062BC">
          <w:rPr>
            <w:rFonts w:ascii="Arial" w:hAnsi="Arial" w:cs="Arial"/>
            <w:b/>
            <w:bCs/>
            <w:sz w:val="22"/>
            <w:szCs w:val="22"/>
            <w:rPrChange w:id="542" w:author="Martin Cahill [NESO]" w:date="2025-11-07T10:40:00Z" w16du:dateUtc="2025-11-07T10:40:00Z">
              <w:rPr>
                <w:rFonts w:ascii="Arial" w:hAnsi="Arial" w:cs="Arial"/>
                <w:sz w:val="22"/>
                <w:szCs w:val="22"/>
              </w:rPr>
            </w:rPrChange>
          </w:rPr>
          <w:t>CUSC Modification</w:t>
        </w:r>
      </w:ins>
      <w:ins w:id="543" w:author="Martin Cahill [NESO]" w:date="2025-11-07T10:41:00Z" w16du:dateUtc="2025-11-07T10:41:00Z">
        <w:r w:rsidR="00205238">
          <w:rPr>
            <w:rFonts w:ascii="Arial" w:hAnsi="Arial" w:cs="Arial"/>
            <w:sz w:val="22"/>
            <w:szCs w:val="22"/>
          </w:rPr>
          <w:t xml:space="preserve"> </w:t>
        </w:r>
        <w:r w:rsidR="00205238" w:rsidRPr="00205238">
          <w:rPr>
            <w:rFonts w:ascii="Arial" w:hAnsi="Arial" w:cs="Arial"/>
            <w:b/>
            <w:bCs/>
            <w:sz w:val="22"/>
            <w:szCs w:val="22"/>
            <w:rPrChange w:id="544" w:author="Martin Cahill [NESO]" w:date="2025-11-07T10:41:00Z" w16du:dateUtc="2025-11-07T10:41:00Z">
              <w:rPr>
                <w:rFonts w:ascii="Arial" w:hAnsi="Arial" w:cs="Arial"/>
                <w:sz w:val="22"/>
                <w:szCs w:val="22"/>
              </w:rPr>
            </w:rPrChange>
          </w:rPr>
          <w:t>Proposal</w:t>
        </w:r>
      </w:ins>
      <w:ins w:id="545" w:author="Martin Cahill [NESO]" w:date="2025-11-07T10:39:00Z" w16du:dateUtc="2025-11-07T10:39:00Z">
        <w:r w:rsidR="007062BC">
          <w:rPr>
            <w:rFonts w:ascii="Arial" w:hAnsi="Arial" w:cs="Arial"/>
            <w:sz w:val="22"/>
            <w:szCs w:val="22"/>
          </w:rPr>
          <w:t xml:space="preserve"> CMP417</w:t>
        </w:r>
      </w:ins>
      <w:ins w:id="546" w:author="Martin Cahill [NESO]" w:date="2025-11-07T10:37:00Z" w16du:dateUtc="2025-11-07T10:37:00Z">
        <w:r w:rsidR="00E95E2E" w:rsidRPr="00E36416">
          <w:rPr>
            <w:rFonts w:ascii="Arial" w:hAnsi="Arial" w:cs="Arial"/>
            <w:sz w:val="22"/>
            <w:szCs w:val="22"/>
          </w:rPr>
          <w:t>.</w:t>
        </w:r>
      </w:ins>
    </w:p>
    <w:p w14:paraId="6792AD6F" w14:textId="77777777" w:rsidR="00E95E2E" w:rsidRPr="00E36416" w:rsidRDefault="00E95E2E" w:rsidP="00E95E2E">
      <w:pPr>
        <w:rPr>
          <w:ins w:id="547" w:author="Martin Cahill [NESO]" w:date="2025-11-07T10:37:00Z" w16du:dateUtc="2025-11-07T10:37:00Z"/>
          <w:rFonts w:ascii="Calibri" w:eastAsia="MS Mincho" w:hAnsi="Calibri"/>
          <w:color w:val="1F497D"/>
          <w:sz w:val="22"/>
          <w:szCs w:val="22"/>
          <w:lang w:eastAsia="ja-JP"/>
        </w:rPr>
      </w:pPr>
    </w:p>
    <w:p w14:paraId="01147BD5" w14:textId="520F2011" w:rsidR="00E95E2E" w:rsidRPr="00EE053B" w:rsidRDefault="001440D7" w:rsidP="00E95E2E">
      <w:pPr>
        <w:tabs>
          <w:tab w:val="left" w:pos="600"/>
          <w:tab w:val="left" w:pos="1300"/>
        </w:tabs>
        <w:spacing w:line="360" w:lineRule="auto"/>
        <w:ind w:left="600" w:hanging="600"/>
        <w:jc w:val="both"/>
        <w:rPr>
          <w:ins w:id="548" w:author="Martin Cahill [NESO]" w:date="2025-11-07T10:37:00Z" w16du:dateUtc="2025-11-07T10:37:00Z"/>
          <w:rFonts w:ascii="Arial" w:hAnsi="Arial" w:cs="Arial"/>
          <w:sz w:val="22"/>
          <w:szCs w:val="22"/>
        </w:rPr>
      </w:pPr>
      <w:ins w:id="549" w:author="Martin Cahill [NESO]" w:date="2025-11-07T10:47:00Z">
        <w:r w:rsidRPr="3E5D023F">
          <w:rPr>
            <w:rFonts w:ascii="Arial" w:hAnsi="Arial" w:cs="Arial"/>
            <w:b/>
            <w:bCs/>
            <w:sz w:val="22"/>
            <w:szCs w:val="22"/>
          </w:rPr>
          <w:t>9</w:t>
        </w:r>
      </w:ins>
      <w:ins w:id="550" w:author="Martin Cahill [NESO]" w:date="2025-11-07T10:37:00Z">
        <w:r w:rsidR="00E95E2E" w:rsidRPr="3E5D023F">
          <w:rPr>
            <w:rFonts w:ascii="Arial" w:hAnsi="Arial" w:cs="Arial"/>
            <w:b/>
            <w:bCs/>
            <w:sz w:val="22"/>
            <w:szCs w:val="22"/>
          </w:rPr>
          <w:t>.2</w:t>
        </w:r>
        <w:r>
          <w:tab/>
        </w:r>
        <w:r w:rsidR="00E95E2E" w:rsidRPr="3E5D023F">
          <w:rPr>
            <w:rFonts w:ascii="Arial" w:hAnsi="Arial" w:cs="Arial"/>
            <w:sz w:val="22"/>
            <w:szCs w:val="22"/>
          </w:rPr>
          <w:t xml:space="preserve">The provisions of this Section 15 shall apply in respect of the first </w:t>
        </w:r>
        <w:r w:rsidR="00E95E2E" w:rsidRPr="3E5D023F">
          <w:rPr>
            <w:rFonts w:ascii="Arial" w:hAnsi="Arial" w:cs="Arial"/>
            <w:b/>
            <w:bCs/>
            <w:sz w:val="22"/>
            <w:szCs w:val="22"/>
          </w:rPr>
          <w:t>Security Period</w:t>
        </w:r>
        <w:r w:rsidR="00E95E2E" w:rsidRPr="3E5D023F">
          <w:rPr>
            <w:rFonts w:ascii="Arial" w:hAnsi="Arial" w:cs="Arial"/>
            <w:sz w:val="22"/>
            <w:szCs w:val="22"/>
          </w:rPr>
          <w:t xml:space="preserve"> which is not less than 6 months after the </w:t>
        </w:r>
        <w:r w:rsidR="00E95E2E" w:rsidRPr="3E5D023F">
          <w:rPr>
            <w:rFonts w:ascii="Arial" w:hAnsi="Arial" w:cs="Arial"/>
            <w:b/>
            <w:bCs/>
            <w:sz w:val="22"/>
            <w:szCs w:val="22"/>
          </w:rPr>
          <w:t>Implementation Date</w:t>
        </w:r>
        <w:r w:rsidR="00E95E2E" w:rsidRPr="3E5D023F">
          <w:rPr>
            <w:rFonts w:ascii="Arial" w:hAnsi="Arial" w:cs="Arial"/>
            <w:sz w:val="22"/>
            <w:szCs w:val="22"/>
          </w:rPr>
          <w:t xml:space="preserve"> for </w:t>
        </w:r>
        <w:r w:rsidR="00E95E2E" w:rsidRPr="3E5D023F">
          <w:rPr>
            <w:rFonts w:ascii="Arial" w:hAnsi="Arial" w:cs="Arial"/>
            <w:b/>
            <w:bCs/>
            <w:sz w:val="22"/>
            <w:szCs w:val="22"/>
          </w:rPr>
          <w:t xml:space="preserve">CUSC Modification Proposal </w:t>
        </w:r>
      </w:ins>
      <w:ins w:id="551" w:author="Martin Cahill [NESO]" w:date="2025-11-07T10:41:00Z">
        <w:r w:rsidR="002842DC" w:rsidRPr="3E5D023F">
          <w:rPr>
            <w:rFonts w:ascii="Arial" w:hAnsi="Arial" w:cs="Arial"/>
            <w:sz w:val="22"/>
            <w:szCs w:val="22"/>
            <w:rPrChange w:id="552" w:author="Martin Cahill [NESO]" w:date="2025-11-07T10:41:00Z">
              <w:rPr>
                <w:rFonts w:ascii="Arial" w:hAnsi="Arial" w:cs="Arial"/>
                <w:b/>
                <w:bCs/>
                <w:sz w:val="22"/>
                <w:szCs w:val="22"/>
              </w:rPr>
            </w:rPrChange>
          </w:rPr>
          <w:t>CMP417</w:t>
        </w:r>
      </w:ins>
      <w:ins w:id="553" w:author="Martin Cahill [NESO]" w:date="2025-11-07T10:37:00Z">
        <w:r w:rsidR="00E95E2E" w:rsidRPr="3E5D023F">
          <w:rPr>
            <w:rFonts w:ascii="Arial" w:hAnsi="Arial" w:cs="Arial"/>
            <w:sz w:val="22"/>
            <w:szCs w:val="22"/>
          </w:rPr>
          <w:t xml:space="preserve">. In the period prior to that </w:t>
        </w:r>
        <w:r w:rsidR="00E95E2E" w:rsidRPr="3E5D023F">
          <w:rPr>
            <w:rFonts w:ascii="Arial" w:hAnsi="Arial" w:cs="Arial"/>
            <w:b/>
            <w:bCs/>
            <w:sz w:val="22"/>
            <w:szCs w:val="22"/>
          </w:rPr>
          <w:t>Security Period</w:t>
        </w:r>
        <w:r w:rsidR="00E95E2E" w:rsidRPr="3E5D023F">
          <w:rPr>
            <w:rFonts w:ascii="Arial" w:hAnsi="Arial" w:cs="Arial"/>
            <w:sz w:val="22"/>
            <w:szCs w:val="22"/>
          </w:rPr>
          <w:t xml:space="preserve"> and as soon as practicable after the </w:t>
        </w:r>
        <w:r w:rsidR="00E95E2E" w:rsidRPr="3E5D023F">
          <w:rPr>
            <w:rFonts w:ascii="Arial" w:hAnsi="Arial" w:cs="Arial"/>
            <w:b/>
            <w:bCs/>
            <w:sz w:val="22"/>
            <w:szCs w:val="22"/>
          </w:rPr>
          <w:t>Implementation Date</w:t>
        </w:r>
        <w:r w:rsidR="00E95E2E" w:rsidRPr="3E5D023F">
          <w:rPr>
            <w:rFonts w:ascii="Arial" w:hAnsi="Arial" w:cs="Arial"/>
            <w:sz w:val="22"/>
            <w:szCs w:val="22"/>
          </w:rPr>
          <w:t xml:space="preserve"> for </w:t>
        </w:r>
        <w:r w:rsidR="00E95E2E" w:rsidRPr="3E5D023F">
          <w:rPr>
            <w:rFonts w:ascii="Arial" w:hAnsi="Arial" w:cs="Arial"/>
            <w:b/>
            <w:bCs/>
            <w:sz w:val="22"/>
            <w:szCs w:val="22"/>
          </w:rPr>
          <w:t xml:space="preserve">CUSC Modification </w:t>
        </w:r>
      </w:ins>
      <w:ins w:id="554" w:author="Martin Cahill [NESO]" w:date="2025-11-07T10:42:00Z">
        <w:r w:rsidR="00672818" w:rsidRPr="3E5D023F">
          <w:rPr>
            <w:rFonts w:ascii="Arial" w:hAnsi="Arial" w:cs="Arial"/>
            <w:sz w:val="22"/>
            <w:szCs w:val="22"/>
            <w:rPrChange w:id="555" w:author="Martin Cahill [NESO]" w:date="2025-11-07T10:42:00Z">
              <w:rPr>
                <w:rFonts w:ascii="Arial" w:hAnsi="Arial" w:cs="Arial"/>
                <w:b/>
                <w:bCs/>
                <w:sz w:val="22"/>
                <w:szCs w:val="22"/>
              </w:rPr>
            </w:rPrChange>
          </w:rPr>
          <w:t>CMP417</w:t>
        </w:r>
      </w:ins>
    </w:p>
    <w:p w14:paraId="09DF3B33" w14:textId="77777777" w:rsidR="00E95E2E" w:rsidRPr="00B418B6" w:rsidRDefault="00E95E2E" w:rsidP="00E95E2E">
      <w:pPr>
        <w:rPr>
          <w:ins w:id="556" w:author="Martin Cahill [NESO]" w:date="2025-11-07T10:37:00Z" w16du:dateUtc="2025-11-07T10:37:00Z"/>
          <w:rFonts w:ascii="Calibri" w:eastAsia="MS Mincho" w:hAnsi="Calibri"/>
          <w:sz w:val="22"/>
          <w:szCs w:val="22"/>
          <w:lang w:eastAsia="ja-JP"/>
        </w:rPr>
      </w:pPr>
    </w:p>
    <w:p w14:paraId="53EEDC6F" w14:textId="304F393C" w:rsidR="00E95E2E" w:rsidRPr="00B418B6" w:rsidRDefault="001440D7" w:rsidP="00E95E2E">
      <w:pPr>
        <w:ind w:left="1701" w:hanging="850"/>
        <w:jc w:val="both"/>
        <w:rPr>
          <w:ins w:id="557" w:author="Martin Cahill [NESO]" w:date="2025-11-07T10:37:00Z" w16du:dateUtc="2025-11-07T10:37:00Z"/>
          <w:rFonts w:ascii="Arial" w:eastAsia="MS Mincho" w:hAnsi="Arial" w:cs="Arial"/>
          <w:sz w:val="22"/>
          <w:szCs w:val="22"/>
          <w:lang w:eastAsia="ja-JP"/>
        </w:rPr>
      </w:pPr>
      <w:ins w:id="558" w:author="Martin Cahill [NESO]" w:date="2025-11-07T10:47:00Z" w16du:dateUtc="2025-11-07T10:47:00Z">
        <w:r>
          <w:rPr>
            <w:rFonts w:ascii="Arial" w:eastAsia="MS Mincho" w:hAnsi="Arial" w:cs="Arial"/>
            <w:sz w:val="22"/>
            <w:szCs w:val="22"/>
            <w:lang w:eastAsia="ja-JP"/>
          </w:rPr>
          <w:t>9</w:t>
        </w:r>
      </w:ins>
      <w:ins w:id="559" w:author="Martin Cahill [NESO]" w:date="2025-11-07T10:37:00Z" w16du:dateUtc="2025-11-07T10:37:00Z">
        <w:r w:rsidR="00E95E2E" w:rsidRPr="00B418B6">
          <w:rPr>
            <w:rFonts w:ascii="Arial" w:eastAsia="MS Mincho" w:hAnsi="Arial" w:cs="Arial"/>
            <w:sz w:val="22"/>
            <w:szCs w:val="22"/>
            <w:lang w:eastAsia="ja-JP"/>
          </w:rPr>
          <w:t xml:space="preserve">.2.1 </w:t>
        </w:r>
        <w:r w:rsidR="00E95E2E" w:rsidRPr="00B418B6">
          <w:rPr>
            <w:rFonts w:ascii="Arial" w:eastAsia="MS Mincho" w:hAnsi="Arial" w:cs="Arial"/>
            <w:b/>
            <w:bCs/>
            <w:sz w:val="22"/>
            <w:szCs w:val="22"/>
            <w:lang w:eastAsia="ja-JP"/>
          </w:rPr>
          <w:t xml:space="preserve">The Company </w:t>
        </w:r>
        <w:r w:rsidR="00E95E2E" w:rsidRPr="00B418B6">
          <w:rPr>
            <w:rFonts w:ascii="Arial" w:eastAsia="MS Mincho" w:hAnsi="Arial" w:cs="Arial"/>
            <w:sz w:val="22"/>
            <w:szCs w:val="22"/>
            <w:lang w:eastAsia="ja-JP"/>
          </w:rPr>
          <w:t xml:space="preserve">shall </w:t>
        </w:r>
      </w:ins>
    </w:p>
    <w:p w14:paraId="0D8B698E" w14:textId="77777777" w:rsidR="00E95E2E" w:rsidRPr="00B418B6" w:rsidRDefault="00E95E2E" w:rsidP="00E95E2E">
      <w:pPr>
        <w:ind w:left="1701" w:hanging="850"/>
        <w:jc w:val="both"/>
        <w:rPr>
          <w:ins w:id="560" w:author="Martin Cahill [NESO]" w:date="2025-11-07T10:37:00Z" w16du:dateUtc="2025-11-07T10:37:00Z"/>
          <w:rFonts w:ascii="Arial" w:eastAsia="MS Mincho" w:hAnsi="Arial" w:cs="Arial"/>
          <w:sz w:val="22"/>
          <w:szCs w:val="22"/>
          <w:lang w:eastAsia="ja-JP"/>
        </w:rPr>
      </w:pPr>
    </w:p>
    <w:p w14:paraId="385D1280" w14:textId="6577B4F5" w:rsidR="00E95E2E" w:rsidRPr="00B418B6" w:rsidRDefault="001440D7" w:rsidP="00E95E2E">
      <w:pPr>
        <w:ind w:left="2880" w:hanging="1440"/>
        <w:jc w:val="both"/>
        <w:rPr>
          <w:ins w:id="561" w:author="Martin Cahill [NESO]" w:date="2025-11-07T10:37:00Z" w16du:dateUtc="2025-11-07T10:37:00Z"/>
          <w:rFonts w:ascii="Arial" w:eastAsia="MS Mincho" w:hAnsi="Arial" w:cs="Arial"/>
          <w:sz w:val="22"/>
          <w:szCs w:val="22"/>
          <w:lang w:eastAsia="ja-JP"/>
        </w:rPr>
      </w:pPr>
      <w:ins w:id="562" w:author="Martin Cahill [NESO]" w:date="2025-11-07T10:47:00Z" w16du:dateUtc="2025-11-07T10:47:00Z">
        <w:r>
          <w:rPr>
            <w:rFonts w:ascii="Arial" w:eastAsia="MS Mincho" w:hAnsi="Arial" w:cs="Arial"/>
            <w:sz w:val="22"/>
            <w:szCs w:val="22"/>
            <w:lang w:eastAsia="ja-JP"/>
          </w:rPr>
          <w:t>9</w:t>
        </w:r>
      </w:ins>
      <w:ins w:id="563" w:author="Martin Cahill [NESO]" w:date="2025-11-07T10:37:00Z" w16du:dateUtc="2025-11-07T10:37:00Z">
        <w:r w:rsidR="00E95E2E" w:rsidRPr="00B418B6">
          <w:rPr>
            <w:rFonts w:ascii="Arial" w:eastAsia="MS Mincho" w:hAnsi="Arial" w:cs="Arial"/>
            <w:sz w:val="22"/>
            <w:szCs w:val="22"/>
            <w:lang w:eastAsia="ja-JP"/>
          </w:rPr>
          <w:t xml:space="preserve">.2.1.1             offer to amend each </w:t>
        </w:r>
        <w:r w:rsidR="00E95E2E" w:rsidRPr="00B418B6">
          <w:rPr>
            <w:rFonts w:ascii="Arial" w:eastAsia="MS Mincho" w:hAnsi="Arial" w:cs="Arial"/>
            <w:b/>
            <w:bCs/>
            <w:sz w:val="22"/>
            <w:szCs w:val="22"/>
            <w:lang w:eastAsia="ja-JP"/>
          </w:rPr>
          <w:t>User’s Construction Agreement</w:t>
        </w:r>
        <w:r w:rsidR="00E95E2E" w:rsidRPr="00B418B6">
          <w:rPr>
            <w:rFonts w:ascii="Arial" w:eastAsia="MS Mincho" w:hAnsi="Arial" w:cs="Arial"/>
            <w:sz w:val="22"/>
            <w:szCs w:val="22"/>
            <w:lang w:eastAsia="ja-JP"/>
          </w:rPr>
          <w:t xml:space="preserve"> such that it will be substantially in the form of that set out Schedule 2, Exhibit 3 Part 1 (as it relates to the </w:t>
        </w:r>
        <w:r w:rsidR="00E95E2E" w:rsidRPr="00B418B6">
          <w:rPr>
            <w:rFonts w:ascii="Arial" w:eastAsia="MS Mincho" w:hAnsi="Arial" w:cs="Arial"/>
            <w:b/>
            <w:bCs/>
            <w:sz w:val="22"/>
            <w:szCs w:val="22"/>
            <w:lang w:eastAsia="ja-JP"/>
          </w:rPr>
          <w:t>Cancellation Charge</w:t>
        </w:r>
        <w:r w:rsidR="00E95E2E" w:rsidRPr="00B418B6">
          <w:rPr>
            <w:rFonts w:ascii="Arial" w:eastAsia="MS Mincho" w:hAnsi="Arial" w:cs="Arial"/>
            <w:sz w:val="22"/>
            <w:szCs w:val="22"/>
            <w:lang w:eastAsia="ja-JP"/>
          </w:rPr>
          <w:t xml:space="preserve"> arrangements</w:t>
        </w:r>
        <w:proofErr w:type="gramStart"/>
        <w:r w:rsidR="00E95E2E" w:rsidRPr="00B418B6">
          <w:rPr>
            <w:rFonts w:ascii="Arial" w:eastAsia="MS Mincho" w:hAnsi="Arial" w:cs="Arial"/>
            <w:sz w:val="22"/>
            <w:szCs w:val="22"/>
            <w:lang w:eastAsia="ja-JP"/>
          </w:rPr>
          <w:t>);</w:t>
        </w:r>
        <w:proofErr w:type="gramEnd"/>
      </w:ins>
    </w:p>
    <w:p w14:paraId="659B8EE4" w14:textId="77777777" w:rsidR="00E95E2E" w:rsidRPr="00B418B6" w:rsidRDefault="00E95E2E" w:rsidP="00E95E2E">
      <w:pPr>
        <w:ind w:left="2880" w:hanging="1440"/>
        <w:jc w:val="both"/>
        <w:rPr>
          <w:ins w:id="564" w:author="Martin Cahill [NESO]" w:date="2025-11-07T10:37:00Z" w16du:dateUtc="2025-11-07T10:37:00Z"/>
          <w:rFonts w:ascii="Arial" w:eastAsia="MS Mincho" w:hAnsi="Arial" w:cs="Arial"/>
          <w:sz w:val="22"/>
          <w:szCs w:val="22"/>
          <w:lang w:eastAsia="ja-JP"/>
        </w:rPr>
      </w:pPr>
    </w:p>
    <w:p w14:paraId="1BC5AB3B" w14:textId="07000A34" w:rsidR="00E95E2E" w:rsidRPr="00B418B6" w:rsidRDefault="001440D7" w:rsidP="00E95E2E">
      <w:pPr>
        <w:ind w:left="2880" w:hanging="1440"/>
        <w:jc w:val="both"/>
        <w:rPr>
          <w:ins w:id="565" w:author="Martin Cahill [NESO]" w:date="2025-11-07T10:37:00Z" w16du:dateUtc="2025-11-07T10:37:00Z"/>
          <w:rFonts w:ascii="Arial" w:eastAsia="MS Mincho" w:hAnsi="Arial" w:cs="Arial"/>
          <w:b/>
          <w:bCs/>
          <w:sz w:val="22"/>
          <w:szCs w:val="22"/>
          <w:lang w:eastAsia="ja-JP"/>
        </w:rPr>
      </w:pPr>
      <w:ins w:id="566" w:author="Martin Cahill [NESO]" w:date="2025-11-07T10:47:00Z" w16du:dateUtc="2025-11-07T10:47:00Z">
        <w:r>
          <w:rPr>
            <w:rFonts w:ascii="Arial" w:eastAsia="MS Mincho" w:hAnsi="Arial" w:cs="Arial"/>
            <w:sz w:val="22"/>
            <w:szCs w:val="22"/>
            <w:lang w:eastAsia="ja-JP"/>
          </w:rPr>
          <w:t>9</w:t>
        </w:r>
      </w:ins>
      <w:ins w:id="567" w:author="Martin Cahill [NESO]" w:date="2025-11-07T10:37:00Z" w16du:dateUtc="2025-11-07T10:37:00Z">
        <w:r w:rsidR="00E95E2E" w:rsidRPr="00B418B6">
          <w:rPr>
            <w:rFonts w:ascii="Arial" w:eastAsia="MS Mincho" w:hAnsi="Arial" w:cs="Arial"/>
            <w:sz w:val="22"/>
            <w:szCs w:val="22"/>
            <w:lang w:eastAsia="ja-JP"/>
          </w:rPr>
          <w:t xml:space="preserve">.2.1.2             send to each </w:t>
        </w:r>
        <w:r w:rsidR="00E95E2E" w:rsidRPr="00B418B6">
          <w:rPr>
            <w:rFonts w:ascii="Arial" w:eastAsia="MS Mincho" w:hAnsi="Arial" w:cs="Arial"/>
            <w:b/>
            <w:bCs/>
            <w:sz w:val="22"/>
            <w:szCs w:val="22"/>
            <w:lang w:eastAsia="ja-JP"/>
          </w:rPr>
          <w:t>User</w:t>
        </w:r>
        <w:r w:rsidR="00E95E2E" w:rsidRPr="00B418B6">
          <w:rPr>
            <w:rFonts w:ascii="Arial" w:eastAsia="MS Mincho" w:hAnsi="Arial" w:cs="Arial"/>
            <w:sz w:val="22"/>
            <w:szCs w:val="22"/>
            <w:lang w:eastAsia="ja-JP"/>
          </w:rPr>
          <w:t xml:space="preserve"> in respect of each </w:t>
        </w:r>
        <w:r w:rsidR="00E95E2E" w:rsidRPr="00B418B6">
          <w:rPr>
            <w:rFonts w:ascii="Arial" w:eastAsia="MS Mincho" w:hAnsi="Arial" w:cs="Arial"/>
            <w:b/>
            <w:bCs/>
            <w:sz w:val="22"/>
            <w:szCs w:val="22"/>
            <w:lang w:eastAsia="ja-JP"/>
          </w:rPr>
          <w:t>Construction</w:t>
        </w:r>
        <w:r w:rsidR="00E95E2E" w:rsidRPr="00B418B6">
          <w:rPr>
            <w:rFonts w:ascii="Arial" w:eastAsia="MS Mincho" w:hAnsi="Arial" w:cs="Arial"/>
            <w:sz w:val="22"/>
            <w:szCs w:val="22"/>
            <w:lang w:eastAsia="ja-JP"/>
          </w:rPr>
          <w:t xml:space="preserve"> </w:t>
        </w:r>
        <w:r w:rsidR="00E95E2E" w:rsidRPr="00B418B6">
          <w:rPr>
            <w:rFonts w:ascii="Arial" w:eastAsia="MS Mincho" w:hAnsi="Arial" w:cs="Arial"/>
            <w:b/>
            <w:bCs/>
            <w:sz w:val="22"/>
            <w:szCs w:val="22"/>
            <w:lang w:eastAsia="ja-JP"/>
          </w:rPr>
          <w:t xml:space="preserve">Agreement </w:t>
        </w:r>
        <w:r w:rsidR="00E95E2E" w:rsidRPr="00B418B6">
          <w:rPr>
            <w:rFonts w:ascii="Arial" w:eastAsia="MS Mincho" w:hAnsi="Arial" w:cs="Arial"/>
            <w:sz w:val="22"/>
            <w:szCs w:val="22"/>
            <w:lang w:eastAsia="ja-JP"/>
          </w:rPr>
          <w:t xml:space="preserve">a </w:t>
        </w:r>
        <w:r w:rsidR="00E95E2E" w:rsidRPr="00B418B6">
          <w:rPr>
            <w:rFonts w:ascii="Arial" w:eastAsia="MS Mincho" w:hAnsi="Arial" w:cs="Arial"/>
            <w:b/>
            <w:bCs/>
            <w:sz w:val="22"/>
            <w:szCs w:val="22"/>
            <w:lang w:eastAsia="ja-JP"/>
          </w:rPr>
          <w:t xml:space="preserve">Cancellation Charge Statement </w:t>
        </w:r>
        <w:r w:rsidR="00E95E2E" w:rsidRPr="00B418B6">
          <w:rPr>
            <w:rFonts w:ascii="Arial" w:eastAsia="MS Mincho" w:hAnsi="Arial" w:cs="Arial"/>
            <w:sz w:val="22"/>
            <w:szCs w:val="22"/>
            <w:lang w:eastAsia="ja-JP"/>
          </w:rPr>
          <w:t xml:space="preserve">for that </w:t>
        </w:r>
        <w:r w:rsidR="00E95E2E" w:rsidRPr="00B418B6">
          <w:rPr>
            <w:rFonts w:ascii="Arial" w:eastAsia="MS Mincho" w:hAnsi="Arial" w:cs="Arial"/>
            <w:b/>
            <w:bCs/>
            <w:sz w:val="22"/>
            <w:szCs w:val="22"/>
            <w:lang w:eastAsia="ja-JP"/>
          </w:rPr>
          <w:t>Security Period</w:t>
        </w:r>
      </w:ins>
    </w:p>
    <w:p w14:paraId="0946A737" w14:textId="77777777" w:rsidR="00E95E2E" w:rsidRPr="00B418B6" w:rsidRDefault="00E95E2E" w:rsidP="00E95E2E">
      <w:pPr>
        <w:ind w:left="1702" w:hanging="849"/>
        <w:jc w:val="both"/>
        <w:rPr>
          <w:ins w:id="568" w:author="Martin Cahill [NESO]" w:date="2025-11-07T10:37:00Z" w16du:dateUtc="2025-11-07T10:37:00Z"/>
          <w:rFonts w:ascii="Arial" w:eastAsia="MS Mincho" w:hAnsi="Arial" w:cs="Arial"/>
          <w:sz w:val="22"/>
          <w:szCs w:val="22"/>
          <w:lang w:eastAsia="ja-JP"/>
        </w:rPr>
      </w:pPr>
    </w:p>
    <w:p w14:paraId="7689A5F8" w14:textId="7F9AF8B8" w:rsidR="00E95E2E" w:rsidRDefault="001440D7" w:rsidP="00E95E2E">
      <w:pPr>
        <w:ind w:left="1702" w:hanging="849"/>
        <w:jc w:val="both"/>
        <w:rPr>
          <w:ins w:id="569" w:author="Martin Cahill [NESO]" w:date="2025-11-07T10:50:00Z" w16du:dateUtc="2025-11-07T10:50:00Z"/>
          <w:rFonts w:ascii="Arial" w:eastAsia="MS Mincho" w:hAnsi="Arial" w:cs="Arial"/>
          <w:sz w:val="22"/>
          <w:szCs w:val="22"/>
          <w:lang w:eastAsia="ja-JP"/>
        </w:rPr>
      </w:pPr>
      <w:ins w:id="570" w:author="Martin Cahill [NESO]" w:date="2025-11-07T10:47:00Z" w16du:dateUtc="2025-11-07T10:47:00Z">
        <w:r>
          <w:rPr>
            <w:rFonts w:ascii="Arial" w:eastAsia="MS Mincho" w:hAnsi="Arial" w:cs="Arial"/>
            <w:sz w:val="22"/>
            <w:szCs w:val="22"/>
            <w:lang w:eastAsia="ja-JP"/>
          </w:rPr>
          <w:t>9</w:t>
        </w:r>
      </w:ins>
      <w:ins w:id="571" w:author="Martin Cahill [NESO]" w:date="2025-11-07T10:37:00Z" w16du:dateUtc="2025-11-07T10:37:00Z">
        <w:r w:rsidR="00E95E2E" w:rsidRPr="00B418B6">
          <w:rPr>
            <w:rFonts w:ascii="Arial" w:eastAsia="MS Mincho" w:hAnsi="Arial" w:cs="Arial"/>
            <w:sz w:val="22"/>
            <w:szCs w:val="22"/>
            <w:lang w:eastAsia="ja-JP"/>
          </w:rPr>
          <w:t xml:space="preserve">.2.2      the </w:t>
        </w:r>
        <w:r w:rsidR="00E95E2E" w:rsidRPr="00B418B6">
          <w:rPr>
            <w:rFonts w:ascii="Arial" w:eastAsia="MS Mincho" w:hAnsi="Arial" w:cs="Arial"/>
            <w:b/>
            <w:bCs/>
            <w:sz w:val="22"/>
            <w:szCs w:val="22"/>
            <w:lang w:eastAsia="ja-JP"/>
          </w:rPr>
          <w:t>User</w:t>
        </w:r>
        <w:r w:rsidR="00E95E2E" w:rsidRPr="00B418B6">
          <w:rPr>
            <w:rFonts w:ascii="Arial" w:eastAsia="MS Mincho" w:hAnsi="Arial" w:cs="Arial"/>
            <w:sz w:val="22"/>
            <w:szCs w:val="22"/>
            <w:lang w:eastAsia="ja-JP"/>
          </w:rPr>
          <w:t xml:space="preserve"> shall put </w:t>
        </w:r>
        <w:r w:rsidR="00E95E2E" w:rsidRPr="00B418B6">
          <w:rPr>
            <w:rFonts w:ascii="Arial" w:eastAsia="MS Mincho" w:hAnsi="Arial" w:cs="Arial"/>
            <w:b/>
            <w:bCs/>
            <w:sz w:val="22"/>
            <w:szCs w:val="22"/>
            <w:lang w:eastAsia="ja-JP"/>
          </w:rPr>
          <w:t>Security Arrangements</w:t>
        </w:r>
        <w:r w:rsidR="00E95E2E" w:rsidRPr="00B418B6">
          <w:rPr>
            <w:rFonts w:ascii="Arial" w:eastAsia="MS Mincho" w:hAnsi="Arial" w:cs="Arial"/>
            <w:sz w:val="22"/>
            <w:szCs w:val="22"/>
            <w:lang w:eastAsia="ja-JP"/>
          </w:rPr>
          <w:t xml:space="preserve"> in place in respect of its </w:t>
        </w:r>
        <w:r w:rsidR="00E95E2E" w:rsidRPr="00B418B6">
          <w:rPr>
            <w:rFonts w:ascii="Arial" w:eastAsia="MS Mincho" w:hAnsi="Arial" w:cs="Arial"/>
            <w:b/>
            <w:bCs/>
            <w:sz w:val="22"/>
            <w:szCs w:val="22"/>
            <w:lang w:eastAsia="ja-JP"/>
          </w:rPr>
          <w:t>Construction Agreement</w:t>
        </w:r>
        <w:r w:rsidR="00E95E2E" w:rsidRPr="00B418B6">
          <w:rPr>
            <w:rFonts w:ascii="Arial" w:eastAsia="MS Mincho" w:hAnsi="Arial" w:cs="Arial"/>
            <w:sz w:val="22"/>
            <w:szCs w:val="22"/>
            <w:lang w:eastAsia="ja-JP"/>
          </w:rPr>
          <w:t xml:space="preserve"> in accordance with </w:t>
        </w:r>
        <w:r w:rsidR="00E95E2E" w:rsidRPr="00B418B6">
          <w:rPr>
            <w:rFonts w:ascii="Arial" w:eastAsia="MS Mincho" w:hAnsi="Arial" w:cs="Arial"/>
            <w:b/>
            <w:bCs/>
            <w:sz w:val="22"/>
            <w:szCs w:val="22"/>
            <w:lang w:eastAsia="ja-JP"/>
          </w:rPr>
          <w:t>CUSC</w:t>
        </w:r>
        <w:r w:rsidR="00E95E2E" w:rsidRPr="00B418B6">
          <w:rPr>
            <w:rFonts w:ascii="Arial" w:eastAsia="MS Mincho" w:hAnsi="Arial" w:cs="Arial"/>
            <w:sz w:val="22"/>
            <w:szCs w:val="22"/>
            <w:lang w:eastAsia="ja-JP"/>
          </w:rPr>
          <w:t xml:space="preserve"> Section 15 to be effective from the start of that </w:t>
        </w:r>
        <w:r w:rsidR="00E95E2E" w:rsidRPr="00B418B6">
          <w:rPr>
            <w:rFonts w:ascii="Arial" w:eastAsia="MS Mincho" w:hAnsi="Arial" w:cs="Arial"/>
            <w:b/>
            <w:bCs/>
            <w:sz w:val="22"/>
            <w:szCs w:val="22"/>
            <w:lang w:eastAsia="ja-JP"/>
          </w:rPr>
          <w:t>Security Period</w:t>
        </w:r>
        <w:r w:rsidR="00E95E2E" w:rsidRPr="00B418B6">
          <w:rPr>
            <w:rFonts w:ascii="Arial" w:eastAsia="MS Mincho" w:hAnsi="Arial" w:cs="Arial"/>
            <w:sz w:val="22"/>
            <w:szCs w:val="22"/>
            <w:lang w:eastAsia="ja-JP"/>
          </w:rPr>
          <w:t xml:space="preserve"> to the next following 31 March or 30 September (whichever is the earlier).</w:t>
        </w:r>
      </w:ins>
    </w:p>
    <w:p w14:paraId="4BBED90D" w14:textId="77777777" w:rsidR="002D23A5" w:rsidRPr="00B418B6" w:rsidRDefault="002D23A5" w:rsidP="00E95E2E">
      <w:pPr>
        <w:ind w:left="1702" w:hanging="849"/>
        <w:jc w:val="both"/>
        <w:rPr>
          <w:ins w:id="572" w:author="Martin Cahill [NESO]" w:date="2025-11-07T10:37:00Z" w16du:dateUtc="2025-11-07T10:37:00Z"/>
          <w:rFonts w:ascii="Arial" w:eastAsia="MS Mincho" w:hAnsi="Arial" w:cs="Arial"/>
          <w:sz w:val="22"/>
          <w:szCs w:val="22"/>
          <w:lang w:eastAsia="ja-JP"/>
        </w:rPr>
      </w:pPr>
    </w:p>
    <w:p w14:paraId="19B115C1" w14:textId="77777777" w:rsidR="00E95E2E" w:rsidRPr="00B418B6" w:rsidRDefault="00E95E2E" w:rsidP="00E95E2E">
      <w:pPr>
        <w:ind w:left="1702" w:hanging="849"/>
        <w:jc w:val="both"/>
        <w:rPr>
          <w:ins w:id="573" w:author="Martin Cahill [NESO]" w:date="2025-11-07T10:37:00Z" w16du:dateUtc="2025-11-07T10:37:00Z"/>
          <w:rFonts w:ascii="Arial" w:eastAsia="MS Mincho" w:hAnsi="Arial" w:cs="Arial"/>
          <w:sz w:val="22"/>
          <w:szCs w:val="22"/>
          <w:lang w:eastAsia="ja-JP"/>
        </w:rPr>
      </w:pPr>
    </w:p>
    <w:p w14:paraId="399C4DED" w14:textId="05733B3F" w:rsidR="00E95E2E" w:rsidRPr="00B418B6" w:rsidRDefault="001440D7" w:rsidP="00E95E2E">
      <w:pPr>
        <w:ind w:left="853" w:hanging="849"/>
        <w:jc w:val="both"/>
        <w:rPr>
          <w:ins w:id="574" w:author="Martin Cahill [NESO]" w:date="2025-11-07T10:37:00Z" w16du:dateUtc="2025-11-07T10:37:00Z"/>
          <w:rFonts w:ascii="Arial" w:eastAsia="MS Mincho" w:hAnsi="Arial" w:cs="Arial"/>
          <w:sz w:val="22"/>
          <w:szCs w:val="22"/>
          <w:lang w:eastAsia="ja-JP"/>
        </w:rPr>
      </w:pPr>
      <w:ins w:id="575" w:author="Martin Cahill [NESO]" w:date="2025-11-07T10:47:00Z" w16du:dateUtc="2025-11-07T10:47:00Z">
        <w:r>
          <w:rPr>
            <w:rFonts w:ascii="Arial" w:eastAsia="MS Mincho" w:hAnsi="Arial" w:cs="Arial"/>
            <w:b/>
            <w:sz w:val="22"/>
            <w:szCs w:val="22"/>
            <w:lang w:eastAsia="ja-JP"/>
          </w:rPr>
          <w:t>9</w:t>
        </w:r>
      </w:ins>
      <w:ins w:id="576" w:author="Martin Cahill [NESO]" w:date="2025-11-07T10:37:00Z" w16du:dateUtc="2025-11-07T10:37:00Z">
        <w:r w:rsidR="00E95E2E" w:rsidRPr="00B418B6">
          <w:rPr>
            <w:rFonts w:ascii="Arial" w:eastAsia="MS Mincho" w:hAnsi="Arial" w:cs="Arial"/>
            <w:b/>
            <w:sz w:val="22"/>
            <w:szCs w:val="22"/>
            <w:lang w:eastAsia="ja-JP"/>
          </w:rPr>
          <w:t>.3</w:t>
        </w:r>
        <w:r w:rsidR="00E95E2E" w:rsidRPr="00B418B6">
          <w:rPr>
            <w:rFonts w:ascii="Arial" w:eastAsia="MS Mincho" w:hAnsi="Arial" w:cs="Arial"/>
            <w:sz w:val="22"/>
            <w:szCs w:val="22"/>
            <w:lang w:eastAsia="ja-JP"/>
          </w:rPr>
          <w:tab/>
          <w:t xml:space="preserve">If </w:t>
        </w:r>
        <w:r w:rsidR="00E95E2E" w:rsidRPr="00B418B6">
          <w:rPr>
            <w:rFonts w:ascii="Arial" w:eastAsia="MS Mincho" w:hAnsi="Arial" w:cs="Arial"/>
            <w:b/>
            <w:bCs/>
            <w:sz w:val="22"/>
            <w:szCs w:val="22"/>
            <w:lang w:eastAsia="ja-JP"/>
          </w:rPr>
          <w:t>The Company</w:t>
        </w:r>
        <w:r w:rsidR="00E95E2E" w:rsidRPr="00B418B6">
          <w:rPr>
            <w:rFonts w:ascii="Arial" w:eastAsia="MS Mincho" w:hAnsi="Arial" w:cs="Arial"/>
            <w:sz w:val="22"/>
            <w:szCs w:val="22"/>
            <w:lang w:eastAsia="ja-JP"/>
          </w:rPr>
          <w:t xml:space="preserve"> and a</w:t>
        </w:r>
        <w:r w:rsidR="00E95E2E" w:rsidRPr="00B418B6">
          <w:rPr>
            <w:rFonts w:ascii="Arial" w:eastAsia="MS Mincho" w:hAnsi="Arial" w:cs="Arial"/>
            <w:b/>
            <w:bCs/>
            <w:sz w:val="22"/>
            <w:szCs w:val="22"/>
            <w:lang w:eastAsia="ja-JP"/>
          </w:rPr>
          <w:t xml:space="preserve"> User</w:t>
        </w:r>
        <w:r w:rsidR="00E95E2E" w:rsidRPr="00B418B6">
          <w:rPr>
            <w:rFonts w:ascii="Arial" w:eastAsia="MS Mincho" w:hAnsi="Arial" w:cs="Arial"/>
            <w:sz w:val="22"/>
            <w:szCs w:val="22"/>
            <w:lang w:eastAsia="ja-JP"/>
          </w:rPr>
          <w:t xml:space="preserve"> fail to agree changes to the </w:t>
        </w:r>
        <w:r w:rsidR="00E95E2E" w:rsidRPr="00B418B6">
          <w:rPr>
            <w:rFonts w:ascii="Arial" w:eastAsia="MS Mincho" w:hAnsi="Arial" w:cs="Arial"/>
            <w:b/>
            <w:bCs/>
            <w:sz w:val="22"/>
            <w:szCs w:val="22"/>
            <w:lang w:eastAsia="ja-JP"/>
          </w:rPr>
          <w:t>Construction Agreement</w:t>
        </w:r>
        <w:r w:rsidR="00E95E2E" w:rsidRPr="00B418B6">
          <w:rPr>
            <w:rFonts w:ascii="Arial" w:eastAsia="MS Mincho" w:hAnsi="Arial" w:cs="Arial"/>
            <w:sz w:val="22"/>
            <w:szCs w:val="22"/>
            <w:lang w:eastAsia="ja-JP"/>
          </w:rPr>
          <w:t xml:space="preserve"> either such person may refer the matter to the </w:t>
        </w:r>
        <w:r w:rsidR="00E95E2E" w:rsidRPr="00B418B6">
          <w:rPr>
            <w:rFonts w:ascii="Arial" w:eastAsia="MS Mincho" w:hAnsi="Arial" w:cs="Arial"/>
            <w:b/>
            <w:bCs/>
            <w:sz w:val="22"/>
            <w:szCs w:val="22"/>
            <w:lang w:eastAsia="ja-JP"/>
          </w:rPr>
          <w:t>Authority</w:t>
        </w:r>
        <w:r w:rsidR="00E95E2E" w:rsidRPr="00B418B6">
          <w:rPr>
            <w:rFonts w:ascii="Arial" w:eastAsia="MS Mincho" w:hAnsi="Arial" w:cs="Arial"/>
            <w:sz w:val="22"/>
            <w:szCs w:val="22"/>
            <w:lang w:eastAsia="ja-JP"/>
          </w:rPr>
          <w:t xml:space="preserve"> under</w:t>
        </w:r>
        <w:r w:rsidR="00E95E2E">
          <w:rPr>
            <w:rFonts w:ascii="Arial" w:eastAsia="MS Mincho" w:hAnsi="Arial" w:cs="Arial"/>
            <w:sz w:val="22"/>
            <w:szCs w:val="22"/>
            <w:lang w:eastAsia="ja-JP"/>
          </w:rPr>
          <w:t xml:space="preserve"> c</w:t>
        </w:r>
        <w:r w:rsidR="00E95E2E" w:rsidRPr="00593091">
          <w:rPr>
            <w:rFonts w:ascii="Arial" w:eastAsia="MS Mincho" w:hAnsi="Arial" w:cs="Arial"/>
            <w:sz w:val="22"/>
            <w:szCs w:val="22"/>
            <w:lang w:eastAsia="ja-JP"/>
          </w:rPr>
          <w:t>ondition E13</w:t>
        </w:r>
        <w:r w:rsidR="00E95E2E">
          <w:rPr>
            <w:rFonts w:ascii="Arial" w:eastAsia="MS Mincho" w:hAnsi="Arial" w:cs="Arial"/>
            <w:sz w:val="22"/>
            <w:szCs w:val="22"/>
            <w:lang w:eastAsia="ja-JP"/>
          </w:rPr>
          <w:t>.5</w:t>
        </w:r>
        <w:r w:rsidR="00E95E2E" w:rsidRPr="00593091">
          <w:rPr>
            <w:rFonts w:ascii="Arial" w:eastAsia="MS Mincho" w:hAnsi="Arial" w:cs="Arial"/>
            <w:sz w:val="22"/>
            <w:szCs w:val="22"/>
            <w:lang w:eastAsia="ja-JP"/>
          </w:rPr>
          <w:t xml:space="preserve"> of the </w:t>
        </w:r>
        <w:r w:rsidR="00E95E2E" w:rsidRPr="007D6CF2">
          <w:rPr>
            <w:rFonts w:ascii="Arial" w:eastAsia="MS Mincho" w:hAnsi="Arial" w:cs="Arial"/>
            <w:b/>
            <w:bCs/>
            <w:sz w:val="22"/>
            <w:szCs w:val="22"/>
            <w:lang w:eastAsia="ja-JP"/>
          </w:rPr>
          <w:t>ESO Licence</w:t>
        </w:r>
        <w:r w:rsidR="00E95E2E" w:rsidRPr="00B418B6">
          <w:rPr>
            <w:rFonts w:ascii="Arial" w:eastAsia="MS Mincho" w:hAnsi="Arial" w:cs="Arial"/>
            <w:sz w:val="22"/>
            <w:szCs w:val="22"/>
            <w:lang w:eastAsia="ja-JP"/>
          </w:rPr>
          <w:t xml:space="preserve">. </w:t>
        </w:r>
      </w:ins>
    </w:p>
    <w:p w14:paraId="6CE64C63" w14:textId="77777777" w:rsidR="00C5469E" w:rsidRDefault="00C5469E" w:rsidP="00E95E2E">
      <w:pPr>
        <w:jc w:val="both"/>
        <w:rPr>
          <w:ins w:id="577" w:author="Martin Cahill [NESO]" w:date="2025-11-07T10:49:00Z" w16du:dateUtc="2025-11-07T10:49:00Z"/>
          <w:rFonts w:ascii="Arial" w:hAnsi="Arial" w:cs="Arial"/>
          <w:sz w:val="22"/>
          <w:szCs w:val="22"/>
          <w:highlight w:val="yellow"/>
        </w:rPr>
      </w:pPr>
    </w:p>
    <w:p w14:paraId="216871B2" w14:textId="7976099A" w:rsidR="00BF36F0" w:rsidRPr="00B418B6" w:rsidRDefault="00C5469E" w:rsidP="00BF36F0">
      <w:pPr>
        <w:ind w:left="853" w:hanging="849"/>
        <w:jc w:val="both"/>
        <w:rPr>
          <w:ins w:id="578" w:author="Martin Cahill [NESO]" w:date="2025-11-07T10:51:00Z" w16du:dateUtc="2025-11-07T10:51:00Z"/>
          <w:rFonts w:ascii="Arial" w:eastAsia="MS Mincho" w:hAnsi="Arial" w:cs="Arial"/>
          <w:sz w:val="22"/>
          <w:szCs w:val="22"/>
          <w:lang w:eastAsia="ja-JP"/>
        </w:rPr>
      </w:pPr>
      <w:ins w:id="579" w:author="Martin Cahill [NESO]" w:date="2025-11-07T10:49:00Z" w16du:dateUtc="2025-11-07T10:49:00Z">
        <w:r w:rsidRPr="00B418B6">
          <w:rPr>
            <w:rFonts w:ascii="Arial" w:eastAsia="MS Mincho" w:hAnsi="Arial" w:cs="Arial"/>
            <w:sz w:val="22"/>
            <w:szCs w:val="22"/>
            <w:lang w:eastAsia="ja-JP"/>
          </w:rPr>
          <w:t xml:space="preserve"> </w:t>
        </w:r>
      </w:ins>
      <w:ins w:id="580" w:author="Martin Cahill [NESO]" w:date="2025-11-07T10:51:00Z" w16du:dateUtc="2025-11-07T10:51:00Z">
        <w:r w:rsidR="00BF36F0">
          <w:rPr>
            <w:rFonts w:ascii="Arial" w:eastAsia="MS Mincho" w:hAnsi="Arial" w:cs="Arial"/>
            <w:b/>
            <w:sz w:val="22"/>
            <w:szCs w:val="22"/>
            <w:lang w:eastAsia="ja-JP"/>
          </w:rPr>
          <w:t>9</w:t>
        </w:r>
        <w:r w:rsidR="00BF36F0" w:rsidRPr="00B418B6">
          <w:rPr>
            <w:rFonts w:ascii="Arial" w:eastAsia="MS Mincho" w:hAnsi="Arial" w:cs="Arial"/>
            <w:b/>
            <w:sz w:val="22"/>
            <w:szCs w:val="22"/>
            <w:lang w:eastAsia="ja-JP"/>
          </w:rPr>
          <w:t>.</w:t>
        </w:r>
        <w:r w:rsidR="00BF36F0">
          <w:rPr>
            <w:rFonts w:ascii="Arial" w:eastAsia="MS Mincho" w:hAnsi="Arial" w:cs="Arial"/>
            <w:b/>
            <w:sz w:val="22"/>
            <w:szCs w:val="22"/>
            <w:lang w:eastAsia="ja-JP"/>
          </w:rPr>
          <w:t>4</w:t>
        </w:r>
        <w:r w:rsidR="00BF36F0" w:rsidRPr="00B418B6">
          <w:rPr>
            <w:rFonts w:ascii="Arial" w:eastAsia="MS Mincho" w:hAnsi="Arial" w:cs="Arial"/>
            <w:sz w:val="22"/>
            <w:szCs w:val="22"/>
            <w:lang w:eastAsia="ja-JP"/>
          </w:rPr>
          <w:tab/>
        </w:r>
        <w:r w:rsidR="00BF36F0">
          <w:rPr>
            <w:rFonts w:ascii="Arial" w:eastAsia="MS Mincho" w:hAnsi="Arial" w:cs="Arial"/>
            <w:sz w:val="22"/>
            <w:szCs w:val="22"/>
            <w:lang w:eastAsia="ja-JP"/>
          </w:rPr>
          <w:t xml:space="preserve">For the avoidance of doubt, </w:t>
        </w:r>
        <w:r w:rsidR="00E3678A">
          <w:rPr>
            <w:rFonts w:ascii="Arial" w:eastAsia="MS Mincho" w:hAnsi="Arial" w:cs="Arial"/>
            <w:sz w:val="22"/>
            <w:szCs w:val="22"/>
            <w:lang w:eastAsia="ja-JP"/>
          </w:rPr>
          <w:t xml:space="preserve">before the first </w:t>
        </w:r>
        <w:r w:rsidR="00E3678A" w:rsidRPr="00942D52">
          <w:rPr>
            <w:rFonts w:ascii="Arial" w:eastAsia="MS Mincho" w:hAnsi="Arial" w:cs="Arial"/>
            <w:b/>
            <w:bCs/>
            <w:sz w:val="22"/>
            <w:szCs w:val="22"/>
            <w:lang w:eastAsia="ja-JP"/>
            <w:rPrChange w:id="581" w:author="Martin Cahill [NESO]" w:date="2025-11-07T10:55:00Z" w16du:dateUtc="2025-11-07T10:55:00Z">
              <w:rPr>
                <w:rFonts w:ascii="Arial" w:eastAsia="MS Mincho" w:hAnsi="Arial" w:cs="Arial"/>
                <w:sz w:val="22"/>
                <w:szCs w:val="22"/>
                <w:lang w:eastAsia="ja-JP"/>
              </w:rPr>
            </w:rPrChange>
          </w:rPr>
          <w:t xml:space="preserve">Security Period </w:t>
        </w:r>
        <w:r w:rsidR="00E3678A">
          <w:rPr>
            <w:rFonts w:ascii="Arial" w:eastAsia="MS Mincho" w:hAnsi="Arial" w:cs="Arial"/>
            <w:sz w:val="22"/>
            <w:szCs w:val="22"/>
            <w:lang w:eastAsia="ja-JP"/>
          </w:rPr>
          <w:t xml:space="preserve">which is not less than 6 months after the </w:t>
        </w:r>
        <w:r w:rsidR="00E3678A" w:rsidRPr="00942D52">
          <w:rPr>
            <w:rFonts w:ascii="Arial" w:eastAsia="MS Mincho" w:hAnsi="Arial" w:cs="Arial"/>
            <w:b/>
            <w:bCs/>
            <w:sz w:val="22"/>
            <w:szCs w:val="22"/>
            <w:lang w:eastAsia="ja-JP"/>
            <w:rPrChange w:id="582" w:author="Martin Cahill [NESO]" w:date="2025-11-07T10:55:00Z" w16du:dateUtc="2025-11-07T10:55:00Z">
              <w:rPr>
                <w:rFonts w:ascii="Arial" w:eastAsia="MS Mincho" w:hAnsi="Arial" w:cs="Arial"/>
                <w:sz w:val="22"/>
                <w:szCs w:val="22"/>
                <w:lang w:eastAsia="ja-JP"/>
              </w:rPr>
            </w:rPrChange>
          </w:rPr>
          <w:t xml:space="preserve">Implementation Date </w:t>
        </w:r>
        <w:r w:rsidR="00E3678A">
          <w:rPr>
            <w:rFonts w:ascii="Arial" w:eastAsia="MS Mincho" w:hAnsi="Arial" w:cs="Arial"/>
            <w:sz w:val="22"/>
            <w:szCs w:val="22"/>
            <w:lang w:eastAsia="ja-JP"/>
          </w:rPr>
          <w:t xml:space="preserve">for </w:t>
        </w:r>
        <w:r w:rsidR="00E3678A" w:rsidRPr="00942D52">
          <w:rPr>
            <w:rFonts w:ascii="Arial" w:eastAsia="MS Mincho" w:hAnsi="Arial" w:cs="Arial"/>
            <w:b/>
            <w:bCs/>
            <w:sz w:val="22"/>
            <w:szCs w:val="22"/>
            <w:lang w:eastAsia="ja-JP"/>
            <w:rPrChange w:id="583" w:author="Martin Cahill [NESO]" w:date="2025-11-07T10:55:00Z" w16du:dateUtc="2025-11-07T10:55:00Z">
              <w:rPr>
                <w:rFonts w:ascii="Arial" w:eastAsia="MS Mincho" w:hAnsi="Arial" w:cs="Arial"/>
                <w:sz w:val="22"/>
                <w:szCs w:val="22"/>
                <w:lang w:eastAsia="ja-JP"/>
              </w:rPr>
            </w:rPrChange>
          </w:rPr>
          <w:t xml:space="preserve">CUSC Modification Proposal </w:t>
        </w:r>
        <w:r w:rsidR="00E3678A">
          <w:rPr>
            <w:rFonts w:ascii="Arial" w:eastAsia="MS Mincho" w:hAnsi="Arial" w:cs="Arial"/>
            <w:sz w:val="22"/>
            <w:szCs w:val="22"/>
            <w:lang w:eastAsia="ja-JP"/>
          </w:rPr>
          <w:t xml:space="preserve">CMP417, the </w:t>
        </w:r>
        <w:r w:rsidR="00E3678A" w:rsidRPr="00942D52">
          <w:rPr>
            <w:rFonts w:ascii="Arial" w:eastAsia="MS Mincho" w:hAnsi="Arial" w:cs="Arial"/>
            <w:b/>
            <w:bCs/>
            <w:sz w:val="22"/>
            <w:szCs w:val="22"/>
            <w:lang w:eastAsia="ja-JP"/>
            <w:rPrChange w:id="584" w:author="Martin Cahill [NESO]" w:date="2025-11-07T10:55:00Z" w16du:dateUtc="2025-11-07T10:55:00Z">
              <w:rPr>
                <w:rFonts w:ascii="Arial" w:eastAsia="MS Mincho" w:hAnsi="Arial" w:cs="Arial"/>
                <w:sz w:val="22"/>
                <w:szCs w:val="22"/>
                <w:lang w:eastAsia="ja-JP"/>
              </w:rPr>
            </w:rPrChange>
          </w:rPr>
          <w:t>User</w:t>
        </w:r>
        <w:r w:rsidR="00E3678A">
          <w:rPr>
            <w:rFonts w:ascii="Arial" w:eastAsia="MS Mincho" w:hAnsi="Arial" w:cs="Arial"/>
            <w:sz w:val="22"/>
            <w:szCs w:val="22"/>
            <w:lang w:eastAsia="ja-JP"/>
          </w:rPr>
          <w:t xml:space="preserve"> will remain </w:t>
        </w:r>
        <w:r w:rsidR="00953705">
          <w:rPr>
            <w:rFonts w:ascii="Arial" w:eastAsia="MS Mincho" w:hAnsi="Arial" w:cs="Arial"/>
            <w:sz w:val="22"/>
            <w:szCs w:val="22"/>
            <w:lang w:eastAsia="ja-JP"/>
          </w:rPr>
          <w:t xml:space="preserve">liable for any </w:t>
        </w:r>
        <w:r w:rsidR="00953705" w:rsidRPr="00942D52">
          <w:rPr>
            <w:rFonts w:ascii="Arial" w:eastAsia="MS Mincho" w:hAnsi="Arial" w:cs="Arial"/>
            <w:b/>
            <w:bCs/>
            <w:sz w:val="22"/>
            <w:szCs w:val="22"/>
            <w:lang w:eastAsia="ja-JP"/>
            <w:rPrChange w:id="585" w:author="Martin Cahill [NESO]" w:date="2025-11-07T10:55:00Z" w16du:dateUtc="2025-11-07T10:55:00Z">
              <w:rPr>
                <w:rFonts w:ascii="Arial" w:eastAsia="MS Mincho" w:hAnsi="Arial" w:cs="Arial"/>
                <w:sz w:val="22"/>
                <w:szCs w:val="22"/>
                <w:lang w:eastAsia="ja-JP"/>
              </w:rPr>
            </w:rPrChange>
          </w:rPr>
          <w:t xml:space="preserve">Final </w:t>
        </w:r>
      </w:ins>
      <w:ins w:id="586" w:author="Martin Cahill [NESO]" w:date="2025-11-07T10:52:00Z" w16du:dateUtc="2025-11-07T10:52:00Z">
        <w:r w:rsidR="00953705" w:rsidRPr="00942D52">
          <w:rPr>
            <w:rFonts w:ascii="Arial" w:eastAsia="MS Mincho" w:hAnsi="Arial" w:cs="Arial"/>
            <w:b/>
            <w:bCs/>
            <w:sz w:val="22"/>
            <w:szCs w:val="22"/>
            <w:lang w:eastAsia="ja-JP"/>
            <w:rPrChange w:id="587" w:author="Martin Cahill [NESO]" w:date="2025-11-07T10:55:00Z" w16du:dateUtc="2025-11-07T10:55:00Z">
              <w:rPr>
                <w:rFonts w:ascii="Arial" w:eastAsia="MS Mincho" w:hAnsi="Arial" w:cs="Arial"/>
                <w:sz w:val="22"/>
                <w:szCs w:val="22"/>
                <w:lang w:eastAsia="ja-JP"/>
              </w:rPr>
            </w:rPrChange>
          </w:rPr>
          <w:t>Sums</w:t>
        </w:r>
        <w:r w:rsidR="00953705">
          <w:rPr>
            <w:rFonts w:ascii="Arial" w:eastAsia="MS Mincho" w:hAnsi="Arial" w:cs="Arial"/>
            <w:sz w:val="22"/>
            <w:szCs w:val="22"/>
            <w:lang w:eastAsia="ja-JP"/>
          </w:rPr>
          <w:t xml:space="preserve"> as outlined in the</w:t>
        </w:r>
      </w:ins>
      <w:ins w:id="588" w:author="Martin Cahill [NESO]" w:date="2025-11-07T10:54:00Z" w16du:dateUtc="2025-11-07T10:54:00Z">
        <w:r w:rsidR="00942D52">
          <w:rPr>
            <w:rFonts w:ascii="Arial" w:eastAsia="MS Mincho" w:hAnsi="Arial" w:cs="Arial"/>
            <w:sz w:val="22"/>
            <w:szCs w:val="22"/>
            <w:lang w:eastAsia="ja-JP"/>
          </w:rPr>
          <w:t xml:space="preserve"> existing</w:t>
        </w:r>
      </w:ins>
      <w:ins w:id="589" w:author="Martin Cahill [NESO]" w:date="2025-11-07T10:52:00Z" w16du:dateUtc="2025-11-07T10:52:00Z">
        <w:r w:rsidR="00953705">
          <w:rPr>
            <w:rFonts w:ascii="Arial" w:eastAsia="MS Mincho" w:hAnsi="Arial" w:cs="Arial"/>
            <w:sz w:val="22"/>
            <w:szCs w:val="22"/>
            <w:lang w:eastAsia="ja-JP"/>
          </w:rPr>
          <w:t xml:space="preserve"> </w:t>
        </w:r>
        <w:r w:rsidR="00D06A43" w:rsidRPr="00942D52">
          <w:rPr>
            <w:rFonts w:ascii="Arial" w:eastAsia="MS Mincho" w:hAnsi="Arial" w:cs="Arial"/>
            <w:b/>
            <w:bCs/>
            <w:sz w:val="22"/>
            <w:szCs w:val="22"/>
            <w:lang w:eastAsia="ja-JP"/>
            <w:rPrChange w:id="590" w:author="Martin Cahill [NESO]" w:date="2025-11-07T10:54:00Z" w16du:dateUtc="2025-11-07T10:54:00Z">
              <w:rPr>
                <w:rFonts w:ascii="Arial" w:eastAsia="MS Mincho" w:hAnsi="Arial" w:cs="Arial"/>
                <w:sz w:val="22"/>
                <w:szCs w:val="22"/>
                <w:lang w:eastAsia="ja-JP"/>
              </w:rPr>
            </w:rPrChange>
          </w:rPr>
          <w:t>Cancellation Charge Statement</w:t>
        </w:r>
        <w:r w:rsidR="00D06A43">
          <w:rPr>
            <w:rFonts w:ascii="Arial" w:eastAsia="MS Mincho" w:hAnsi="Arial" w:cs="Arial"/>
            <w:sz w:val="22"/>
            <w:szCs w:val="22"/>
            <w:lang w:eastAsia="ja-JP"/>
          </w:rPr>
          <w:t>.</w:t>
        </w:r>
      </w:ins>
    </w:p>
    <w:p w14:paraId="7CB4A322" w14:textId="3EDE7336" w:rsidR="00C5469E" w:rsidRPr="00B418B6" w:rsidRDefault="00C5469E" w:rsidP="00C5469E">
      <w:pPr>
        <w:ind w:left="853" w:hanging="849"/>
        <w:jc w:val="both"/>
        <w:rPr>
          <w:ins w:id="591" w:author="Martin Cahill [NESO]" w:date="2025-11-07T10:49:00Z" w16du:dateUtc="2025-11-07T10:49:00Z"/>
          <w:rFonts w:ascii="Arial" w:eastAsia="MS Mincho" w:hAnsi="Arial" w:cs="Arial"/>
          <w:sz w:val="22"/>
          <w:szCs w:val="22"/>
          <w:lang w:eastAsia="ja-JP"/>
        </w:rPr>
      </w:pPr>
    </w:p>
    <w:p w14:paraId="047CD1FC" w14:textId="0B523C77" w:rsidR="00875C64" w:rsidRPr="00030187" w:rsidRDefault="00F21AE4">
      <w:pPr>
        <w:jc w:val="both"/>
        <w:rPr>
          <w:rFonts w:ascii="Arial" w:hAnsi="Arial" w:cs="Arial"/>
          <w:b/>
          <w:sz w:val="22"/>
          <w:szCs w:val="22"/>
        </w:rPr>
        <w:pPrChange w:id="592" w:author="Martin Cahill [NESO]" w:date="2025-11-07T10:37:00Z" w16du:dateUtc="2025-11-07T10:37:00Z">
          <w:pPr>
            <w:ind w:left="1276"/>
            <w:jc w:val="both"/>
          </w:pPr>
        </w:pPrChange>
      </w:pPr>
      <w:r w:rsidRPr="00030187">
        <w:rPr>
          <w:rFonts w:ascii="Arial" w:hAnsi="Arial" w:cs="Arial"/>
          <w:sz w:val="22"/>
          <w:szCs w:val="22"/>
          <w:highlight w:val="yellow"/>
        </w:rPr>
        <w:br w:type="page"/>
      </w:r>
    </w:p>
    <w:p w14:paraId="439050B1" w14:textId="77777777" w:rsidR="00875C64" w:rsidRPr="00030187" w:rsidRDefault="00875C64" w:rsidP="00875C64">
      <w:pPr>
        <w:jc w:val="both"/>
        <w:rPr>
          <w:rFonts w:ascii="Arial" w:hAnsi="Arial" w:cs="Arial"/>
          <w:b/>
          <w:sz w:val="22"/>
          <w:szCs w:val="22"/>
          <w:u w:val="single"/>
        </w:rPr>
      </w:pPr>
      <w:r w:rsidRPr="00030187">
        <w:rPr>
          <w:rFonts w:ascii="Arial" w:hAnsi="Arial" w:cs="Arial"/>
          <w:b/>
          <w:sz w:val="22"/>
          <w:szCs w:val="22"/>
          <w:u w:val="single"/>
        </w:rPr>
        <w:lastRenderedPageBreak/>
        <w:t xml:space="preserve">PART </w:t>
      </w:r>
      <w:r w:rsidR="00A11FD3">
        <w:rPr>
          <w:rFonts w:ascii="Arial" w:hAnsi="Arial" w:cs="Arial"/>
          <w:b/>
          <w:sz w:val="22"/>
          <w:szCs w:val="22"/>
          <w:u w:val="single"/>
        </w:rPr>
        <w:t>THREE</w:t>
      </w:r>
    </w:p>
    <w:p w14:paraId="12746D39" w14:textId="77777777" w:rsidR="00875C64" w:rsidRPr="00030187" w:rsidRDefault="00875C64" w:rsidP="00875C64">
      <w:pPr>
        <w:ind w:left="900"/>
        <w:jc w:val="both"/>
        <w:rPr>
          <w:rFonts w:ascii="Arial" w:hAnsi="Arial" w:cs="Arial"/>
          <w:b/>
          <w:sz w:val="22"/>
          <w:szCs w:val="22"/>
        </w:rPr>
      </w:pPr>
    </w:p>
    <w:p w14:paraId="178ECBCC" w14:textId="77777777" w:rsidR="00875C64" w:rsidRPr="00030187" w:rsidRDefault="00875C64" w:rsidP="00875C64">
      <w:pPr>
        <w:jc w:val="both"/>
        <w:rPr>
          <w:rFonts w:ascii="Arial" w:hAnsi="Arial" w:cs="Arial"/>
          <w:b/>
          <w:sz w:val="22"/>
          <w:szCs w:val="22"/>
        </w:rPr>
      </w:pPr>
    </w:p>
    <w:p w14:paraId="5C2D0B67" w14:textId="77777777" w:rsidR="00875C64" w:rsidRPr="00030187" w:rsidRDefault="00875C64" w:rsidP="003C2692">
      <w:pPr>
        <w:tabs>
          <w:tab w:val="left" w:pos="600"/>
        </w:tabs>
        <w:ind w:left="600" w:hanging="600"/>
        <w:jc w:val="both"/>
        <w:rPr>
          <w:rFonts w:ascii="Arial" w:hAnsi="Arial" w:cs="Arial"/>
          <w:b/>
          <w:sz w:val="22"/>
          <w:szCs w:val="22"/>
        </w:rPr>
      </w:pPr>
      <w:r w:rsidRPr="00030187">
        <w:rPr>
          <w:rFonts w:ascii="Arial" w:hAnsi="Arial" w:cs="Arial"/>
          <w:b/>
          <w:sz w:val="22"/>
          <w:szCs w:val="22"/>
        </w:rPr>
        <w:t>1.</w:t>
      </w:r>
      <w:r w:rsidRPr="00030187">
        <w:rPr>
          <w:rFonts w:ascii="Arial" w:hAnsi="Arial" w:cs="Arial"/>
          <w:b/>
          <w:sz w:val="22"/>
          <w:szCs w:val="22"/>
        </w:rPr>
        <w:tab/>
      </w:r>
      <w:r w:rsidR="003C2692" w:rsidRPr="00030187">
        <w:rPr>
          <w:rFonts w:ascii="Arial" w:hAnsi="Arial" w:cs="Arial"/>
          <w:b/>
          <w:sz w:val="22"/>
          <w:szCs w:val="22"/>
        </w:rPr>
        <w:t xml:space="preserve">CALCULATION OF CANCELLATION CHARGE SECURED AMOUNT AND </w:t>
      </w:r>
      <w:r w:rsidRPr="00030187">
        <w:rPr>
          <w:rFonts w:ascii="Arial" w:hAnsi="Arial" w:cs="Arial"/>
          <w:b/>
          <w:sz w:val="22"/>
          <w:szCs w:val="22"/>
        </w:rPr>
        <w:t>CREDIT REQUIREMENTS</w:t>
      </w:r>
    </w:p>
    <w:p w14:paraId="471B5465" w14:textId="77777777" w:rsidR="00875C64" w:rsidRPr="00030187" w:rsidRDefault="00875C64" w:rsidP="00892EF0">
      <w:pPr>
        <w:tabs>
          <w:tab w:val="left" w:pos="600"/>
        </w:tabs>
        <w:spacing w:line="360" w:lineRule="auto"/>
        <w:jc w:val="both"/>
        <w:rPr>
          <w:rFonts w:ascii="Arial" w:hAnsi="Arial" w:cs="Arial"/>
          <w:sz w:val="22"/>
          <w:szCs w:val="22"/>
        </w:rPr>
      </w:pPr>
    </w:p>
    <w:p w14:paraId="7E8188B2" w14:textId="77777777" w:rsidR="00875C64" w:rsidRPr="00030187" w:rsidRDefault="00875C64" w:rsidP="00875C64">
      <w:pPr>
        <w:tabs>
          <w:tab w:val="left" w:pos="600"/>
        </w:tabs>
        <w:spacing w:line="360" w:lineRule="auto"/>
        <w:ind w:left="601" w:hanging="601"/>
        <w:jc w:val="both"/>
        <w:rPr>
          <w:rFonts w:ascii="Arial" w:hAnsi="Arial" w:cs="Arial"/>
          <w:sz w:val="22"/>
          <w:szCs w:val="22"/>
        </w:rPr>
      </w:pPr>
      <w:r w:rsidRPr="00030187">
        <w:rPr>
          <w:rFonts w:ascii="Arial" w:hAnsi="Arial" w:cs="Arial"/>
          <w:b/>
          <w:sz w:val="22"/>
          <w:szCs w:val="22"/>
        </w:rPr>
        <w:t>2.</w:t>
      </w:r>
      <w:r w:rsidRPr="00030187">
        <w:rPr>
          <w:rFonts w:ascii="Arial" w:hAnsi="Arial" w:cs="Arial"/>
          <w:sz w:val="22"/>
          <w:szCs w:val="22"/>
        </w:rPr>
        <w:tab/>
        <w:t xml:space="preserve">Each </w:t>
      </w:r>
      <w:r w:rsidRPr="00030187">
        <w:rPr>
          <w:rFonts w:ascii="Arial" w:hAnsi="Arial" w:cs="Arial"/>
          <w:b/>
          <w:sz w:val="22"/>
          <w:szCs w:val="22"/>
        </w:rPr>
        <w:t>User</w:t>
      </w:r>
      <w:r w:rsidRPr="00030187">
        <w:rPr>
          <w:rFonts w:ascii="Arial" w:hAnsi="Arial" w:cs="Arial"/>
          <w:sz w:val="22"/>
          <w:szCs w:val="22"/>
        </w:rPr>
        <w:t xml:space="preserve"> </w:t>
      </w:r>
      <w:r w:rsidRPr="00EC09F4">
        <w:rPr>
          <w:rFonts w:ascii="Arial" w:hAnsi="Arial" w:cs="Arial"/>
          <w:sz w:val="22"/>
          <w:szCs w:val="22"/>
        </w:rPr>
        <w:t xml:space="preserve">which has a </w:t>
      </w:r>
      <w:r w:rsidRPr="00EC09F4">
        <w:rPr>
          <w:rFonts w:ascii="Arial" w:hAnsi="Arial" w:cs="Arial"/>
          <w:b/>
          <w:sz w:val="22"/>
          <w:szCs w:val="22"/>
        </w:rPr>
        <w:t>Construction Agreement</w:t>
      </w:r>
      <w:r w:rsidRPr="00EC09F4">
        <w:rPr>
          <w:rFonts w:ascii="Arial" w:hAnsi="Arial" w:cs="Arial"/>
          <w:sz w:val="22"/>
          <w:szCs w:val="22"/>
        </w:rPr>
        <w:t xml:space="preserve"> shall provide security in respect of each of its </w:t>
      </w:r>
      <w:r w:rsidRPr="00EC09F4">
        <w:rPr>
          <w:rFonts w:ascii="Arial" w:hAnsi="Arial" w:cs="Arial"/>
          <w:b/>
          <w:sz w:val="22"/>
          <w:szCs w:val="22"/>
        </w:rPr>
        <w:t>Construction Agreement</w:t>
      </w:r>
      <w:r w:rsidR="00E66F3C" w:rsidRPr="00EC09F4">
        <w:rPr>
          <w:rFonts w:ascii="Arial" w:hAnsi="Arial" w:cs="Arial"/>
          <w:b/>
          <w:sz w:val="22"/>
          <w:szCs w:val="22"/>
        </w:rPr>
        <w:t>s</w:t>
      </w:r>
      <w:r w:rsidR="00892EF0" w:rsidRPr="00EC09F4">
        <w:rPr>
          <w:rFonts w:ascii="Arial" w:hAnsi="Arial" w:cs="Arial"/>
          <w:b/>
          <w:sz w:val="22"/>
          <w:szCs w:val="22"/>
        </w:rPr>
        <w:t xml:space="preserve"> </w:t>
      </w:r>
      <w:r w:rsidR="00892EF0" w:rsidRPr="00EC09F4">
        <w:rPr>
          <w:rFonts w:ascii="Arial" w:hAnsi="Arial" w:cs="Arial"/>
          <w:sz w:val="22"/>
          <w:szCs w:val="22"/>
        </w:rPr>
        <w:t xml:space="preserve">for the </w:t>
      </w:r>
      <w:r w:rsidR="00892EF0" w:rsidRPr="00EC09F4">
        <w:rPr>
          <w:rFonts w:ascii="Arial" w:hAnsi="Arial" w:cs="Arial"/>
          <w:b/>
          <w:sz w:val="22"/>
          <w:szCs w:val="22"/>
        </w:rPr>
        <w:t>Cancellation Charge Secured Amount</w:t>
      </w:r>
      <w:r w:rsidR="00892EF0" w:rsidRPr="00EC09F4">
        <w:rPr>
          <w:rFonts w:ascii="Arial" w:hAnsi="Arial" w:cs="Arial"/>
          <w:sz w:val="22"/>
          <w:szCs w:val="22"/>
        </w:rPr>
        <w:t xml:space="preserve"> as applied and calculated in</w:t>
      </w:r>
      <w:r w:rsidR="00892EF0" w:rsidRPr="00030187">
        <w:rPr>
          <w:rFonts w:ascii="Arial" w:hAnsi="Arial" w:cs="Arial"/>
          <w:sz w:val="22"/>
          <w:szCs w:val="22"/>
        </w:rPr>
        <w:t xml:space="preserve"> accordance with this </w:t>
      </w:r>
      <w:r w:rsidR="00996110" w:rsidRPr="00030187">
        <w:rPr>
          <w:rFonts w:ascii="Arial" w:hAnsi="Arial" w:cs="Arial"/>
          <w:sz w:val="22"/>
          <w:szCs w:val="22"/>
        </w:rPr>
        <w:t xml:space="preserve">Part </w:t>
      </w:r>
      <w:r w:rsidR="00996110">
        <w:rPr>
          <w:rFonts w:ascii="Arial" w:hAnsi="Arial" w:cs="Arial"/>
          <w:sz w:val="22"/>
          <w:szCs w:val="22"/>
        </w:rPr>
        <w:t>T</w:t>
      </w:r>
      <w:r w:rsidR="00233A40">
        <w:rPr>
          <w:rFonts w:ascii="Arial" w:hAnsi="Arial" w:cs="Arial"/>
          <w:sz w:val="22"/>
          <w:szCs w:val="22"/>
        </w:rPr>
        <w:t xml:space="preserve">hree </w:t>
      </w:r>
      <w:r w:rsidR="00996110">
        <w:rPr>
          <w:rFonts w:ascii="Arial" w:hAnsi="Arial" w:cs="Arial"/>
          <w:sz w:val="22"/>
          <w:szCs w:val="22"/>
        </w:rPr>
        <w:t xml:space="preserve">of </w:t>
      </w:r>
      <w:r w:rsidR="00892EF0" w:rsidRPr="00030187">
        <w:rPr>
          <w:rFonts w:ascii="Arial" w:hAnsi="Arial" w:cs="Arial"/>
          <w:sz w:val="22"/>
          <w:szCs w:val="22"/>
        </w:rPr>
        <w:t>Section 15</w:t>
      </w:r>
      <w:r w:rsidR="00E66F3C" w:rsidRPr="00030187">
        <w:rPr>
          <w:rFonts w:ascii="Arial" w:hAnsi="Arial" w:cs="Arial"/>
          <w:sz w:val="22"/>
          <w:szCs w:val="22"/>
        </w:rPr>
        <w:t>:</w:t>
      </w:r>
    </w:p>
    <w:p w14:paraId="4A6604FB" w14:textId="77777777" w:rsidR="00875C64" w:rsidRPr="00030187" w:rsidRDefault="00875C64" w:rsidP="00875C64">
      <w:pPr>
        <w:tabs>
          <w:tab w:val="left" w:pos="600"/>
        </w:tabs>
        <w:spacing w:line="360" w:lineRule="auto"/>
        <w:ind w:left="601" w:hanging="601"/>
        <w:jc w:val="both"/>
        <w:rPr>
          <w:rFonts w:ascii="Arial" w:hAnsi="Arial" w:cs="Arial"/>
          <w:sz w:val="22"/>
          <w:szCs w:val="22"/>
        </w:rPr>
      </w:pPr>
    </w:p>
    <w:p w14:paraId="46D9F5D0" w14:textId="77777777" w:rsidR="00875C64" w:rsidRPr="00030187" w:rsidRDefault="00D90C36" w:rsidP="00D90C36">
      <w:pPr>
        <w:tabs>
          <w:tab w:val="left" w:pos="600"/>
        </w:tabs>
        <w:spacing w:line="360" w:lineRule="auto"/>
        <w:ind w:left="1440" w:hanging="1440"/>
        <w:jc w:val="both"/>
        <w:rPr>
          <w:rFonts w:ascii="Arial" w:hAnsi="Arial" w:cs="Arial"/>
          <w:sz w:val="22"/>
          <w:szCs w:val="22"/>
        </w:rPr>
      </w:pPr>
      <w:r w:rsidRPr="00030187">
        <w:rPr>
          <w:rFonts w:ascii="Arial" w:hAnsi="Arial" w:cs="Arial"/>
          <w:sz w:val="22"/>
          <w:szCs w:val="22"/>
        </w:rPr>
        <w:tab/>
      </w:r>
      <w:r w:rsidR="00875C64" w:rsidRPr="00C574DA">
        <w:rPr>
          <w:rFonts w:ascii="Arial" w:hAnsi="Arial" w:cs="Arial"/>
          <w:b/>
          <w:sz w:val="22"/>
          <w:szCs w:val="22"/>
        </w:rPr>
        <w:t>2.1</w:t>
      </w:r>
      <w:r w:rsidR="00875C64" w:rsidRPr="00030187">
        <w:rPr>
          <w:rFonts w:ascii="Arial" w:hAnsi="Arial" w:cs="Arial"/>
          <w:sz w:val="22"/>
          <w:szCs w:val="22"/>
        </w:rPr>
        <w:tab/>
        <w:t xml:space="preserve">in the case of a </w:t>
      </w:r>
      <w:r w:rsidR="00875C64" w:rsidRPr="00030187">
        <w:rPr>
          <w:rFonts w:ascii="Arial" w:hAnsi="Arial" w:cs="Arial"/>
          <w:b/>
          <w:sz w:val="22"/>
          <w:szCs w:val="22"/>
        </w:rPr>
        <w:t>User</w:t>
      </w:r>
      <w:r w:rsidR="00875C64" w:rsidRPr="00030187">
        <w:rPr>
          <w:rFonts w:ascii="Arial" w:hAnsi="Arial" w:cs="Arial"/>
          <w:sz w:val="22"/>
          <w:szCs w:val="22"/>
        </w:rPr>
        <w:t xml:space="preserve"> which meets </w:t>
      </w:r>
      <w:r w:rsidR="00875C64" w:rsidRPr="00030187">
        <w:rPr>
          <w:rFonts w:ascii="Arial" w:hAnsi="Arial" w:cs="Arial"/>
          <w:b/>
          <w:sz w:val="22"/>
          <w:szCs w:val="22"/>
        </w:rPr>
        <w:t>The</w:t>
      </w:r>
      <w:r w:rsidR="00875C64" w:rsidRPr="00030187">
        <w:rPr>
          <w:rFonts w:ascii="Arial" w:hAnsi="Arial" w:cs="Arial"/>
          <w:sz w:val="22"/>
          <w:szCs w:val="22"/>
        </w:rPr>
        <w:t xml:space="preserve"> </w:t>
      </w:r>
      <w:r w:rsidR="00875C64" w:rsidRPr="00030187">
        <w:rPr>
          <w:rFonts w:ascii="Arial" w:hAnsi="Arial" w:cs="Arial"/>
          <w:b/>
          <w:sz w:val="22"/>
          <w:szCs w:val="22"/>
        </w:rPr>
        <w:t>Company Credit Rating</w:t>
      </w:r>
      <w:r w:rsidR="00875C64" w:rsidRPr="00030187">
        <w:rPr>
          <w:rFonts w:ascii="Arial" w:hAnsi="Arial" w:cs="Arial"/>
          <w:sz w:val="22"/>
          <w:szCs w:val="22"/>
        </w:rPr>
        <w:t xml:space="preserve"> at the date of the </w:t>
      </w:r>
      <w:r w:rsidR="00875C64" w:rsidRPr="00030187">
        <w:rPr>
          <w:rFonts w:ascii="Arial" w:hAnsi="Arial" w:cs="Arial"/>
          <w:b/>
          <w:sz w:val="22"/>
          <w:szCs w:val="22"/>
        </w:rPr>
        <w:t>Construction Agreement</w:t>
      </w:r>
      <w:r w:rsidR="00875C64" w:rsidRPr="00030187">
        <w:rPr>
          <w:rFonts w:ascii="Arial" w:hAnsi="Arial" w:cs="Arial"/>
          <w:sz w:val="22"/>
          <w:szCs w:val="22"/>
        </w:rPr>
        <w:t xml:space="preserve"> in accordance</w:t>
      </w:r>
      <w:r w:rsidR="00B50F12" w:rsidRPr="00030187">
        <w:rPr>
          <w:rFonts w:ascii="Arial" w:hAnsi="Arial" w:cs="Arial"/>
          <w:sz w:val="22"/>
          <w:szCs w:val="22"/>
        </w:rPr>
        <w:t xml:space="preserve"> with Paragraph</w:t>
      </w:r>
      <w:r w:rsidR="00875C64" w:rsidRPr="00030187">
        <w:rPr>
          <w:rFonts w:ascii="Arial" w:hAnsi="Arial" w:cs="Arial"/>
          <w:sz w:val="22"/>
          <w:szCs w:val="22"/>
        </w:rPr>
        <w:t xml:space="preserve"> </w:t>
      </w:r>
      <w:r w:rsidR="008D27F0" w:rsidRPr="00030187">
        <w:rPr>
          <w:rFonts w:ascii="Arial" w:hAnsi="Arial" w:cs="Arial"/>
          <w:sz w:val="22"/>
          <w:szCs w:val="22"/>
        </w:rPr>
        <w:t>4</w:t>
      </w:r>
      <w:r w:rsidR="00875C64" w:rsidRPr="00030187">
        <w:rPr>
          <w:rFonts w:ascii="Arial" w:hAnsi="Arial" w:cs="Arial"/>
          <w:sz w:val="22"/>
          <w:szCs w:val="22"/>
        </w:rPr>
        <w:t>; and</w:t>
      </w:r>
    </w:p>
    <w:p w14:paraId="32B8043B" w14:textId="77777777" w:rsidR="00875C64" w:rsidRPr="00030187" w:rsidRDefault="00875C64" w:rsidP="00875C64">
      <w:pPr>
        <w:tabs>
          <w:tab w:val="left" w:pos="600"/>
        </w:tabs>
        <w:spacing w:line="360" w:lineRule="auto"/>
        <w:ind w:left="601" w:hanging="601"/>
        <w:jc w:val="both"/>
        <w:rPr>
          <w:rFonts w:ascii="Arial" w:hAnsi="Arial" w:cs="Arial"/>
          <w:sz w:val="22"/>
          <w:szCs w:val="22"/>
        </w:rPr>
      </w:pPr>
    </w:p>
    <w:p w14:paraId="588712D7" w14:textId="77777777" w:rsidR="00875C64" w:rsidRPr="00030187" w:rsidRDefault="00D90C36" w:rsidP="00D90C36">
      <w:pPr>
        <w:tabs>
          <w:tab w:val="left" w:pos="600"/>
        </w:tabs>
        <w:spacing w:line="360" w:lineRule="auto"/>
        <w:ind w:left="1440" w:hanging="1440"/>
        <w:jc w:val="both"/>
        <w:rPr>
          <w:rFonts w:ascii="Arial" w:hAnsi="Arial" w:cs="Arial"/>
          <w:sz w:val="22"/>
          <w:szCs w:val="22"/>
        </w:rPr>
      </w:pPr>
      <w:r w:rsidRPr="00030187">
        <w:rPr>
          <w:rFonts w:ascii="Arial" w:hAnsi="Arial" w:cs="Arial"/>
          <w:sz w:val="22"/>
          <w:szCs w:val="22"/>
        </w:rPr>
        <w:tab/>
      </w:r>
      <w:r w:rsidR="00875C64" w:rsidRPr="00C574DA">
        <w:rPr>
          <w:rFonts w:ascii="Arial" w:hAnsi="Arial" w:cs="Arial"/>
          <w:b/>
          <w:sz w:val="22"/>
          <w:szCs w:val="22"/>
        </w:rPr>
        <w:t>2.2</w:t>
      </w:r>
      <w:r w:rsidR="00875C64" w:rsidRPr="00030187">
        <w:rPr>
          <w:rFonts w:ascii="Arial" w:hAnsi="Arial" w:cs="Arial"/>
          <w:sz w:val="22"/>
          <w:szCs w:val="22"/>
        </w:rPr>
        <w:tab/>
        <w:t xml:space="preserve">in the case of a </w:t>
      </w:r>
      <w:r w:rsidR="00875C64" w:rsidRPr="00030187">
        <w:rPr>
          <w:rFonts w:ascii="Arial" w:hAnsi="Arial" w:cs="Arial"/>
          <w:b/>
          <w:sz w:val="22"/>
          <w:szCs w:val="22"/>
        </w:rPr>
        <w:t>User</w:t>
      </w:r>
      <w:r w:rsidR="00875C64" w:rsidRPr="00030187">
        <w:rPr>
          <w:rFonts w:ascii="Arial" w:hAnsi="Arial" w:cs="Arial"/>
          <w:sz w:val="22"/>
          <w:szCs w:val="22"/>
        </w:rPr>
        <w:t xml:space="preserve"> which does not meet </w:t>
      </w:r>
      <w:r w:rsidR="00875C64" w:rsidRPr="00030187">
        <w:rPr>
          <w:rFonts w:ascii="Arial" w:hAnsi="Arial" w:cs="Arial"/>
          <w:b/>
          <w:sz w:val="22"/>
          <w:szCs w:val="22"/>
        </w:rPr>
        <w:t>The Company Credit Rating</w:t>
      </w:r>
      <w:r w:rsidR="00875C64" w:rsidRPr="00030187">
        <w:rPr>
          <w:rFonts w:ascii="Arial" w:hAnsi="Arial" w:cs="Arial"/>
          <w:sz w:val="22"/>
          <w:szCs w:val="22"/>
        </w:rPr>
        <w:t xml:space="preserve"> at the date of the </w:t>
      </w:r>
      <w:r w:rsidR="00875C64" w:rsidRPr="00030187">
        <w:rPr>
          <w:rFonts w:ascii="Arial" w:hAnsi="Arial" w:cs="Arial"/>
          <w:b/>
          <w:sz w:val="22"/>
          <w:szCs w:val="22"/>
        </w:rPr>
        <w:t>Construction Agreement</w:t>
      </w:r>
      <w:r w:rsidR="00875C64" w:rsidRPr="00030187">
        <w:rPr>
          <w:rFonts w:ascii="Arial" w:hAnsi="Arial" w:cs="Arial"/>
          <w:sz w:val="22"/>
          <w:szCs w:val="22"/>
        </w:rPr>
        <w:t xml:space="preserve"> or thereafter ceases to meet it, in accordance with Paragraph </w:t>
      </w:r>
      <w:r w:rsidR="008D27F0" w:rsidRPr="00030187">
        <w:rPr>
          <w:rFonts w:ascii="Arial" w:hAnsi="Arial" w:cs="Arial"/>
          <w:sz w:val="22"/>
          <w:szCs w:val="22"/>
        </w:rPr>
        <w:t>5</w:t>
      </w:r>
      <w:r w:rsidR="00875C64" w:rsidRPr="00030187">
        <w:rPr>
          <w:rFonts w:ascii="Arial" w:hAnsi="Arial" w:cs="Arial"/>
          <w:sz w:val="22"/>
          <w:szCs w:val="22"/>
        </w:rPr>
        <w:t>.</w:t>
      </w:r>
    </w:p>
    <w:p w14:paraId="50EA9FEA" w14:textId="77777777" w:rsidR="008945EF" w:rsidRPr="00030187" w:rsidRDefault="008945EF" w:rsidP="00D90C36">
      <w:pPr>
        <w:tabs>
          <w:tab w:val="left" w:pos="600"/>
        </w:tabs>
        <w:spacing w:line="360" w:lineRule="auto"/>
        <w:ind w:left="1440" w:hanging="1440"/>
        <w:jc w:val="both"/>
        <w:rPr>
          <w:rFonts w:ascii="Arial" w:hAnsi="Arial" w:cs="Arial"/>
          <w:sz w:val="22"/>
          <w:szCs w:val="22"/>
        </w:rPr>
      </w:pPr>
    </w:p>
    <w:p w14:paraId="5405BDBB" w14:textId="77777777" w:rsidR="004A58A9" w:rsidRPr="00030187" w:rsidRDefault="004A58A9" w:rsidP="00D90C36">
      <w:pPr>
        <w:tabs>
          <w:tab w:val="left" w:pos="600"/>
        </w:tabs>
        <w:spacing w:line="360" w:lineRule="auto"/>
        <w:ind w:left="1440" w:hanging="1440"/>
        <w:jc w:val="both"/>
        <w:rPr>
          <w:rFonts w:ascii="Arial" w:hAnsi="Arial" w:cs="Arial"/>
          <w:sz w:val="22"/>
          <w:szCs w:val="22"/>
        </w:rPr>
      </w:pPr>
      <w:r w:rsidRPr="00030187">
        <w:rPr>
          <w:rFonts w:ascii="Arial" w:hAnsi="Arial" w:cs="Arial"/>
          <w:b/>
          <w:sz w:val="22"/>
          <w:szCs w:val="22"/>
        </w:rPr>
        <w:t>3.</w:t>
      </w:r>
      <w:r w:rsidRPr="00030187">
        <w:rPr>
          <w:rFonts w:ascii="Arial" w:hAnsi="Arial" w:cs="Arial"/>
          <w:sz w:val="22"/>
          <w:szCs w:val="22"/>
        </w:rPr>
        <w:tab/>
      </w:r>
      <w:r w:rsidRPr="00030187">
        <w:rPr>
          <w:rFonts w:ascii="Arial" w:hAnsi="Arial" w:cs="Arial"/>
          <w:b/>
          <w:sz w:val="22"/>
          <w:szCs w:val="22"/>
        </w:rPr>
        <w:t>CALCULATION OF CANCELLATION CHARGE SECURED AMOUNT</w:t>
      </w:r>
    </w:p>
    <w:p w14:paraId="7B4C9415" w14:textId="77777777" w:rsidR="004A58A9" w:rsidRPr="00030187" w:rsidRDefault="004A58A9" w:rsidP="00D90C36">
      <w:pPr>
        <w:tabs>
          <w:tab w:val="left" w:pos="600"/>
        </w:tabs>
        <w:spacing w:line="360" w:lineRule="auto"/>
        <w:ind w:left="1440" w:hanging="1440"/>
        <w:jc w:val="both"/>
        <w:rPr>
          <w:rFonts w:ascii="Arial" w:hAnsi="Arial" w:cs="Arial"/>
          <w:sz w:val="22"/>
          <w:szCs w:val="22"/>
        </w:rPr>
      </w:pPr>
    </w:p>
    <w:p w14:paraId="43D9F213" w14:textId="77777777" w:rsidR="004A58A9" w:rsidRPr="00030187" w:rsidRDefault="004A58A9" w:rsidP="00F3163B">
      <w:pPr>
        <w:tabs>
          <w:tab w:val="left" w:pos="700"/>
        </w:tabs>
        <w:spacing w:line="360" w:lineRule="auto"/>
        <w:ind w:left="700" w:hanging="700"/>
        <w:jc w:val="both"/>
        <w:rPr>
          <w:rFonts w:ascii="Arial" w:hAnsi="Arial" w:cs="Arial"/>
          <w:sz w:val="22"/>
          <w:szCs w:val="22"/>
        </w:rPr>
      </w:pPr>
      <w:r w:rsidRPr="00C574DA">
        <w:rPr>
          <w:rFonts w:ascii="Arial" w:hAnsi="Arial" w:cs="Arial"/>
          <w:b/>
          <w:sz w:val="22"/>
          <w:szCs w:val="22"/>
        </w:rPr>
        <w:t>3.1</w:t>
      </w:r>
      <w:r w:rsidR="00F3163B">
        <w:rPr>
          <w:rFonts w:ascii="Arial" w:hAnsi="Arial" w:cs="Arial"/>
          <w:sz w:val="22"/>
          <w:szCs w:val="22"/>
        </w:rPr>
        <w:tab/>
      </w:r>
      <w:r w:rsidRPr="00030187">
        <w:rPr>
          <w:rFonts w:ascii="Arial" w:hAnsi="Arial" w:cs="Arial"/>
          <w:sz w:val="22"/>
          <w:szCs w:val="22"/>
        </w:rPr>
        <w:t xml:space="preserve">Prior to the </w:t>
      </w:r>
      <w:r w:rsidRPr="00030187">
        <w:rPr>
          <w:rFonts w:ascii="Arial" w:hAnsi="Arial" w:cs="Arial"/>
          <w:b/>
          <w:sz w:val="22"/>
          <w:szCs w:val="22"/>
        </w:rPr>
        <w:t>Trigger Date</w:t>
      </w:r>
      <w:r w:rsidRPr="00030187">
        <w:rPr>
          <w:rFonts w:ascii="Arial" w:hAnsi="Arial" w:cs="Arial"/>
          <w:sz w:val="22"/>
          <w:szCs w:val="22"/>
        </w:rPr>
        <w:t xml:space="preserve"> the </w:t>
      </w:r>
      <w:r w:rsidRPr="00030187">
        <w:rPr>
          <w:rFonts w:ascii="Arial" w:hAnsi="Arial" w:cs="Arial"/>
          <w:b/>
          <w:sz w:val="22"/>
          <w:szCs w:val="22"/>
        </w:rPr>
        <w:t>Cancellation Charge Secured Amount</w:t>
      </w:r>
      <w:r w:rsidRPr="00030187">
        <w:rPr>
          <w:rFonts w:ascii="Arial" w:hAnsi="Arial" w:cs="Arial"/>
          <w:sz w:val="22"/>
          <w:szCs w:val="22"/>
        </w:rPr>
        <w:t xml:space="preserve"> is the </w:t>
      </w:r>
      <w:r w:rsidR="003C2692" w:rsidRPr="00030187">
        <w:rPr>
          <w:rFonts w:ascii="Arial" w:hAnsi="Arial" w:cs="Arial"/>
          <w:b/>
          <w:sz w:val="22"/>
          <w:szCs w:val="22"/>
        </w:rPr>
        <w:t>Cancellation Charge</w:t>
      </w:r>
      <w:r w:rsidRPr="00030187">
        <w:rPr>
          <w:rFonts w:ascii="Arial" w:hAnsi="Arial" w:cs="Arial"/>
          <w:sz w:val="22"/>
          <w:szCs w:val="22"/>
        </w:rPr>
        <w:t xml:space="preserve"> </w:t>
      </w:r>
      <w:r w:rsidR="00D054C9">
        <w:rPr>
          <w:rFonts w:ascii="Arial" w:hAnsi="Arial" w:cs="Arial"/>
          <w:sz w:val="22"/>
          <w:szCs w:val="22"/>
        </w:rPr>
        <w:t xml:space="preserve">as set out in </w:t>
      </w:r>
      <w:r w:rsidR="008F37C8">
        <w:rPr>
          <w:rFonts w:ascii="Arial" w:hAnsi="Arial" w:cs="Arial"/>
          <w:sz w:val="22"/>
          <w:szCs w:val="22"/>
        </w:rPr>
        <w:t xml:space="preserve">the </w:t>
      </w:r>
      <w:r w:rsidR="008F37C8" w:rsidRPr="008F37C8">
        <w:rPr>
          <w:rFonts w:ascii="Arial" w:hAnsi="Arial" w:cs="Arial"/>
          <w:b/>
          <w:sz w:val="22"/>
          <w:szCs w:val="22"/>
        </w:rPr>
        <w:t>Cancellation Charge Statement</w:t>
      </w:r>
      <w:r w:rsidR="008F37C8" w:rsidRPr="00F277E3">
        <w:rPr>
          <w:rFonts w:ascii="Arial" w:hAnsi="Arial" w:cs="Arial"/>
          <w:sz w:val="22"/>
          <w:szCs w:val="22"/>
        </w:rPr>
        <w:t xml:space="preserve"> </w:t>
      </w:r>
      <w:r w:rsidRPr="00F277E3">
        <w:rPr>
          <w:rFonts w:ascii="Arial" w:hAnsi="Arial" w:cs="Arial"/>
          <w:sz w:val="22"/>
          <w:szCs w:val="22"/>
        </w:rPr>
        <w:t xml:space="preserve">for the relevant </w:t>
      </w:r>
      <w:r w:rsidR="00DA3043" w:rsidRPr="00F277E3">
        <w:rPr>
          <w:rFonts w:ascii="Arial" w:hAnsi="Arial" w:cs="Arial"/>
          <w:b/>
          <w:sz w:val="22"/>
          <w:szCs w:val="22"/>
        </w:rPr>
        <w:t>Security Period</w:t>
      </w:r>
      <w:r w:rsidRPr="00F277E3">
        <w:rPr>
          <w:rFonts w:ascii="Arial" w:hAnsi="Arial" w:cs="Arial"/>
          <w:sz w:val="22"/>
          <w:szCs w:val="22"/>
        </w:rPr>
        <w:t>.</w:t>
      </w:r>
    </w:p>
    <w:p w14:paraId="1B2893E7" w14:textId="77777777" w:rsidR="004A58A9" w:rsidRPr="00030187" w:rsidRDefault="004A58A9" w:rsidP="004A58A9">
      <w:pPr>
        <w:tabs>
          <w:tab w:val="left" w:pos="600"/>
        </w:tabs>
        <w:spacing w:line="360" w:lineRule="auto"/>
        <w:ind w:left="700" w:hanging="700"/>
        <w:jc w:val="both"/>
        <w:rPr>
          <w:rFonts w:ascii="Arial" w:hAnsi="Arial" w:cs="Arial"/>
          <w:sz w:val="22"/>
          <w:szCs w:val="22"/>
        </w:rPr>
      </w:pPr>
    </w:p>
    <w:p w14:paraId="7EBEC5F4" w14:textId="77777777" w:rsidR="004A58A9" w:rsidRPr="00030187" w:rsidRDefault="003C2692" w:rsidP="00F3163B">
      <w:pPr>
        <w:spacing w:line="360" w:lineRule="auto"/>
        <w:ind w:left="700" w:hanging="700"/>
        <w:jc w:val="both"/>
        <w:rPr>
          <w:rFonts w:ascii="Arial" w:hAnsi="Arial" w:cs="Arial"/>
          <w:sz w:val="22"/>
          <w:szCs w:val="22"/>
        </w:rPr>
      </w:pPr>
      <w:r w:rsidRPr="00C574DA">
        <w:rPr>
          <w:rFonts w:ascii="Arial" w:hAnsi="Arial" w:cs="Arial"/>
          <w:b/>
          <w:sz w:val="22"/>
          <w:szCs w:val="22"/>
        </w:rPr>
        <w:t>3.2</w:t>
      </w:r>
      <w:r w:rsidRPr="00030187">
        <w:rPr>
          <w:rFonts w:ascii="Arial" w:hAnsi="Arial" w:cs="Arial"/>
          <w:sz w:val="22"/>
          <w:szCs w:val="22"/>
        </w:rPr>
        <w:tab/>
      </w:r>
      <w:r w:rsidR="004A58A9" w:rsidRPr="00030187">
        <w:rPr>
          <w:rFonts w:ascii="Arial" w:hAnsi="Arial" w:cs="Arial"/>
          <w:sz w:val="22"/>
          <w:szCs w:val="22"/>
        </w:rPr>
        <w:t xml:space="preserve">On or after the </w:t>
      </w:r>
      <w:r w:rsidR="004A58A9" w:rsidRPr="00030187">
        <w:rPr>
          <w:rFonts w:ascii="Arial" w:hAnsi="Arial" w:cs="Arial"/>
          <w:b/>
          <w:sz w:val="22"/>
          <w:szCs w:val="22"/>
        </w:rPr>
        <w:t>Trigger Date</w:t>
      </w:r>
      <w:r w:rsidR="004A58A9" w:rsidRPr="00030187">
        <w:rPr>
          <w:rFonts w:ascii="Arial" w:hAnsi="Arial" w:cs="Arial"/>
          <w:sz w:val="22"/>
          <w:szCs w:val="22"/>
        </w:rPr>
        <w:t xml:space="preserve"> </w:t>
      </w:r>
      <w:r w:rsidRPr="00030187">
        <w:rPr>
          <w:rFonts w:ascii="Arial" w:hAnsi="Arial" w:cs="Arial"/>
          <w:sz w:val="22"/>
          <w:szCs w:val="22"/>
        </w:rPr>
        <w:t>until</w:t>
      </w:r>
      <w:r w:rsidR="004A58A9" w:rsidRPr="00030187">
        <w:rPr>
          <w:rFonts w:ascii="Arial" w:hAnsi="Arial" w:cs="Arial"/>
          <w:sz w:val="22"/>
          <w:szCs w:val="22"/>
        </w:rPr>
        <w:t xml:space="preserve"> the </w:t>
      </w:r>
      <w:r w:rsidR="004A58A9" w:rsidRPr="00030187">
        <w:rPr>
          <w:rFonts w:ascii="Arial" w:hAnsi="Arial" w:cs="Arial"/>
          <w:b/>
          <w:sz w:val="22"/>
          <w:szCs w:val="22"/>
        </w:rPr>
        <w:t>C</w:t>
      </w:r>
      <w:r w:rsidR="00F30F25">
        <w:rPr>
          <w:rFonts w:ascii="Arial" w:hAnsi="Arial" w:cs="Arial"/>
          <w:b/>
          <w:sz w:val="22"/>
          <w:szCs w:val="22"/>
        </w:rPr>
        <w:t>harging</w:t>
      </w:r>
      <w:r w:rsidR="004A58A9" w:rsidRPr="00030187">
        <w:rPr>
          <w:rFonts w:ascii="Arial" w:hAnsi="Arial" w:cs="Arial"/>
          <w:b/>
          <w:sz w:val="22"/>
          <w:szCs w:val="22"/>
        </w:rPr>
        <w:t xml:space="preserve"> Date</w:t>
      </w:r>
      <w:r w:rsidRPr="00030187">
        <w:rPr>
          <w:rFonts w:ascii="Arial" w:hAnsi="Arial" w:cs="Arial"/>
          <w:b/>
          <w:sz w:val="22"/>
          <w:szCs w:val="22"/>
        </w:rPr>
        <w:t xml:space="preserve"> </w:t>
      </w:r>
      <w:r w:rsidR="004A58A9" w:rsidRPr="00030187">
        <w:rPr>
          <w:rFonts w:ascii="Arial" w:hAnsi="Arial" w:cs="Arial"/>
          <w:sz w:val="22"/>
          <w:szCs w:val="22"/>
        </w:rPr>
        <w:t xml:space="preserve">the </w:t>
      </w:r>
      <w:r w:rsidR="004A58A9" w:rsidRPr="00030187">
        <w:rPr>
          <w:rFonts w:ascii="Arial" w:hAnsi="Arial" w:cs="Arial"/>
          <w:b/>
          <w:sz w:val="22"/>
          <w:szCs w:val="22"/>
        </w:rPr>
        <w:t>Cancellation Charge Secured Amount</w:t>
      </w:r>
      <w:r w:rsidR="004A58A9" w:rsidRPr="00030187">
        <w:rPr>
          <w:rFonts w:ascii="Arial" w:hAnsi="Arial" w:cs="Arial"/>
          <w:sz w:val="22"/>
          <w:szCs w:val="22"/>
        </w:rPr>
        <w:t xml:space="preserve"> is</w:t>
      </w:r>
      <w:r w:rsidR="008D27F0" w:rsidRPr="00030187">
        <w:rPr>
          <w:rFonts w:ascii="Arial" w:hAnsi="Arial" w:cs="Arial"/>
          <w:sz w:val="22"/>
          <w:szCs w:val="22"/>
        </w:rPr>
        <w:t xml:space="preserve"> </w:t>
      </w:r>
      <w:r w:rsidR="004A58A9" w:rsidRPr="00030187">
        <w:rPr>
          <w:rFonts w:ascii="Arial" w:hAnsi="Arial" w:cs="Arial"/>
          <w:sz w:val="22"/>
          <w:szCs w:val="22"/>
        </w:rPr>
        <w:t xml:space="preserve">that </w:t>
      </w:r>
      <w:r w:rsidR="00F30F25">
        <w:rPr>
          <w:rFonts w:ascii="Arial" w:hAnsi="Arial" w:cs="Arial"/>
          <w:sz w:val="22"/>
          <w:szCs w:val="22"/>
        </w:rPr>
        <w:t>percentage</w:t>
      </w:r>
      <w:r w:rsidR="004A58A9" w:rsidRPr="00030187">
        <w:rPr>
          <w:rFonts w:ascii="Arial" w:hAnsi="Arial" w:cs="Arial"/>
          <w:sz w:val="22"/>
          <w:szCs w:val="22"/>
        </w:rPr>
        <w:t xml:space="preserve"> of the </w:t>
      </w:r>
      <w:r w:rsidR="008F37C8">
        <w:rPr>
          <w:rFonts w:ascii="Arial" w:hAnsi="Arial" w:cs="Arial"/>
          <w:sz w:val="22"/>
          <w:szCs w:val="22"/>
        </w:rPr>
        <w:t>figure shown as the</w:t>
      </w:r>
      <w:r w:rsidR="008F37C8" w:rsidRPr="00030187">
        <w:rPr>
          <w:rFonts w:ascii="Arial" w:hAnsi="Arial" w:cs="Arial"/>
          <w:b/>
          <w:sz w:val="22"/>
          <w:szCs w:val="22"/>
        </w:rPr>
        <w:t xml:space="preserve"> </w:t>
      </w:r>
      <w:r w:rsidR="004A58A9" w:rsidRPr="00030187">
        <w:rPr>
          <w:rFonts w:ascii="Arial" w:hAnsi="Arial" w:cs="Arial"/>
          <w:b/>
          <w:sz w:val="22"/>
          <w:szCs w:val="22"/>
        </w:rPr>
        <w:t xml:space="preserve">Cancellation </w:t>
      </w:r>
      <w:r w:rsidRPr="00030187">
        <w:rPr>
          <w:rFonts w:ascii="Arial" w:hAnsi="Arial" w:cs="Arial"/>
          <w:b/>
          <w:sz w:val="22"/>
          <w:szCs w:val="22"/>
        </w:rPr>
        <w:t>Charge</w:t>
      </w:r>
      <w:r w:rsidR="004A58A9" w:rsidRPr="00030187">
        <w:rPr>
          <w:rFonts w:ascii="Arial" w:hAnsi="Arial" w:cs="Arial"/>
          <w:sz w:val="22"/>
          <w:szCs w:val="22"/>
        </w:rPr>
        <w:t xml:space="preserve"> </w:t>
      </w:r>
      <w:r w:rsidR="008F37C8">
        <w:rPr>
          <w:rFonts w:ascii="Arial" w:hAnsi="Arial" w:cs="Arial"/>
          <w:sz w:val="22"/>
          <w:szCs w:val="22"/>
        </w:rPr>
        <w:t xml:space="preserve">in the </w:t>
      </w:r>
      <w:r w:rsidR="008F37C8" w:rsidRPr="008F37C8">
        <w:rPr>
          <w:rFonts w:ascii="Arial" w:hAnsi="Arial" w:cs="Arial"/>
          <w:b/>
          <w:sz w:val="22"/>
          <w:szCs w:val="22"/>
        </w:rPr>
        <w:t>Cancellation Charge Statement</w:t>
      </w:r>
      <w:r w:rsidR="008F37C8" w:rsidRPr="00F277E3">
        <w:rPr>
          <w:rFonts w:ascii="Arial" w:hAnsi="Arial" w:cs="Arial"/>
          <w:sz w:val="22"/>
          <w:szCs w:val="22"/>
        </w:rPr>
        <w:t xml:space="preserve"> </w:t>
      </w:r>
      <w:r w:rsidR="004A58A9" w:rsidRPr="00030187">
        <w:rPr>
          <w:rFonts w:ascii="Arial" w:hAnsi="Arial" w:cs="Arial"/>
          <w:sz w:val="22"/>
          <w:szCs w:val="22"/>
        </w:rPr>
        <w:t xml:space="preserve">for the </w:t>
      </w:r>
      <w:r w:rsidR="004A58A9" w:rsidRPr="00F277E3">
        <w:rPr>
          <w:rFonts w:ascii="Arial" w:hAnsi="Arial" w:cs="Arial"/>
          <w:sz w:val="22"/>
          <w:szCs w:val="22"/>
        </w:rPr>
        <w:t xml:space="preserve">relevant </w:t>
      </w:r>
      <w:r w:rsidR="00DA3043" w:rsidRPr="00F277E3">
        <w:rPr>
          <w:rFonts w:ascii="Arial" w:hAnsi="Arial" w:cs="Arial"/>
          <w:b/>
          <w:sz w:val="22"/>
          <w:szCs w:val="22"/>
        </w:rPr>
        <w:t>Security Period</w:t>
      </w:r>
      <w:r w:rsidR="004A58A9" w:rsidRPr="00030187">
        <w:rPr>
          <w:rFonts w:ascii="Arial" w:hAnsi="Arial" w:cs="Arial"/>
          <w:b/>
          <w:sz w:val="22"/>
          <w:szCs w:val="22"/>
        </w:rPr>
        <w:t xml:space="preserve"> </w:t>
      </w:r>
      <w:r w:rsidR="004A58A9" w:rsidRPr="00030187">
        <w:rPr>
          <w:rFonts w:ascii="Arial" w:hAnsi="Arial" w:cs="Arial"/>
          <w:sz w:val="22"/>
          <w:szCs w:val="22"/>
        </w:rPr>
        <w:t>determined as follows:</w:t>
      </w:r>
    </w:p>
    <w:p w14:paraId="77BD14F4" w14:textId="77777777" w:rsidR="004A58A9" w:rsidRPr="00030187" w:rsidRDefault="004A58A9" w:rsidP="004A58A9">
      <w:pPr>
        <w:tabs>
          <w:tab w:val="left" w:pos="600"/>
        </w:tabs>
        <w:spacing w:line="360" w:lineRule="auto"/>
        <w:ind w:left="700" w:hanging="700"/>
        <w:jc w:val="both"/>
        <w:rPr>
          <w:rFonts w:ascii="Arial" w:hAnsi="Arial" w:cs="Arial"/>
          <w:sz w:val="22"/>
          <w:szCs w:val="22"/>
        </w:rPr>
      </w:pPr>
    </w:p>
    <w:tbl>
      <w:tblPr>
        <w:tblW w:w="0" w:type="auto"/>
        <w:tblInd w:w="7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28"/>
        <w:gridCol w:w="4218"/>
      </w:tblGrid>
      <w:tr w:rsidR="00740647" w:rsidRPr="00EE0A86" w14:paraId="5EDCDEAB" w14:textId="77777777" w:rsidTr="00EE0A86">
        <w:trPr>
          <w:trHeight w:val="223"/>
        </w:trPr>
        <w:tc>
          <w:tcPr>
            <w:tcW w:w="3632" w:type="dxa"/>
          </w:tcPr>
          <w:p w14:paraId="2BD9C376" w14:textId="77777777" w:rsidR="00740647" w:rsidRPr="00220399" w:rsidRDefault="00740647" w:rsidP="00740647">
            <w:pPr>
              <w:autoSpaceDE w:val="0"/>
              <w:autoSpaceDN w:val="0"/>
              <w:adjustRightInd w:val="0"/>
              <w:rPr>
                <w:rFonts w:ascii="Arial" w:hAnsi="Arial" w:cs="Arial"/>
                <w:sz w:val="22"/>
                <w:szCs w:val="22"/>
              </w:rPr>
            </w:pPr>
            <w:r w:rsidRPr="00220399">
              <w:rPr>
                <w:rFonts w:ascii="Arial" w:hAnsi="Arial" w:cs="Arial"/>
                <w:sz w:val="22"/>
                <w:szCs w:val="22"/>
              </w:rPr>
              <w:t>For Users in category (a) as per</w:t>
            </w:r>
          </w:p>
          <w:p w14:paraId="5C2C5238" w14:textId="77777777" w:rsidR="00740647" w:rsidRPr="00EE0A86" w:rsidRDefault="00740647" w:rsidP="00740647">
            <w:pPr>
              <w:tabs>
                <w:tab w:val="left" w:pos="600"/>
              </w:tabs>
              <w:spacing w:line="360" w:lineRule="auto"/>
              <w:jc w:val="both"/>
              <w:rPr>
                <w:rFonts w:ascii="Arial" w:hAnsi="Arial" w:cs="Arial"/>
                <w:sz w:val="22"/>
                <w:szCs w:val="22"/>
              </w:rPr>
            </w:pPr>
            <w:r w:rsidRPr="00220399">
              <w:rPr>
                <w:rFonts w:ascii="Arial" w:hAnsi="Arial" w:cs="Arial"/>
                <w:sz w:val="22"/>
                <w:szCs w:val="22"/>
              </w:rPr>
              <w:t>Section 15 Part One Paragraph 2</w:t>
            </w:r>
          </w:p>
        </w:tc>
        <w:tc>
          <w:tcPr>
            <w:tcW w:w="4340" w:type="dxa"/>
          </w:tcPr>
          <w:p w14:paraId="2B5B0BB5" w14:textId="77777777" w:rsidR="00740647" w:rsidRPr="00EE0A86" w:rsidRDefault="00740647" w:rsidP="00EE0A86">
            <w:pPr>
              <w:tabs>
                <w:tab w:val="left" w:pos="600"/>
              </w:tabs>
              <w:spacing w:line="360" w:lineRule="auto"/>
              <w:jc w:val="both"/>
              <w:rPr>
                <w:rFonts w:ascii="Arial" w:hAnsi="Arial" w:cs="Arial"/>
                <w:sz w:val="22"/>
                <w:szCs w:val="22"/>
              </w:rPr>
            </w:pPr>
          </w:p>
        </w:tc>
      </w:tr>
      <w:tr w:rsidR="004A58A9" w:rsidRPr="00EE0A86" w14:paraId="245D551F" w14:textId="77777777" w:rsidTr="00EE0A86">
        <w:trPr>
          <w:trHeight w:val="223"/>
        </w:trPr>
        <w:tc>
          <w:tcPr>
            <w:tcW w:w="3632" w:type="dxa"/>
          </w:tcPr>
          <w:p w14:paraId="5A571DA3" w14:textId="77777777" w:rsidR="004A58A9" w:rsidRPr="00EE0A86" w:rsidRDefault="00075824" w:rsidP="00EE0A86">
            <w:pPr>
              <w:tabs>
                <w:tab w:val="left" w:pos="600"/>
              </w:tabs>
              <w:spacing w:line="360" w:lineRule="auto"/>
              <w:jc w:val="both"/>
              <w:rPr>
                <w:rFonts w:ascii="Arial" w:hAnsi="Arial" w:cs="Arial"/>
                <w:sz w:val="22"/>
                <w:szCs w:val="22"/>
              </w:rPr>
            </w:pPr>
            <w:r w:rsidRPr="00EE0A86">
              <w:rPr>
                <w:rFonts w:ascii="Arial" w:hAnsi="Arial" w:cs="Arial"/>
                <w:sz w:val="22"/>
                <w:szCs w:val="22"/>
              </w:rPr>
              <w:t xml:space="preserve">Prior to </w:t>
            </w:r>
            <w:r w:rsidR="00846C54" w:rsidRPr="00EE0A86">
              <w:rPr>
                <w:rFonts w:ascii="Arial" w:hAnsi="Arial" w:cs="Arial"/>
                <w:sz w:val="22"/>
                <w:szCs w:val="22"/>
              </w:rPr>
              <w:t xml:space="preserve">(and including) </w:t>
            </w:r>
            <w:r w:rsidRPr="00EE0A86">
              <w:rPr>
                <w:rFonts w:ascii="Arial" w:hAnsi="Arial" w:cs="Arial"/>
                <w:sz w:val="22"/>
                <w:szCs w:val="22"/>
              </w:rPr>
              <w:t xml:space="preserve">the </w:t>
            </w:r>
            <w:r w:rsidR="00D94E56" w:rsidRPr="00EE0A86">
              <w:rPr>
                <w:rFonts w:ascii="Arial" w:hAnsi="Arial" w:cs="Arial"/>
                <w:b/>
                <w:sz w:val="22"/>
                <w:szCs w:val="22"/>
              </w:rPr>
              <w:t>Key C</w:t>
            </w:r>
            <w:r w:rsidRPr="00EE0A86">
              <w:rPr>
                <w:rFonts w:ascii="Arial" w:hAnsi="Arial" w:cs="Arial"/>
                <w:b/>
                <w:sz w:val="22"/>
                <w:szCs w:val="22"/>
              </w:rPr>
              <w:t>onsents</w:t>
            </w:r>
            <w:r w:rsidR="00C52746" w:rsidRPr="00EE0A86">
              <w:rPr>
                <w:rFonts w:ascii="Arial" w:hAnsi="Arial" w:cs="Arial"/>
                <w:b/>
                <w:sz w:val="22"/>
                <w:szCs w:val="22"/>
              </w:rPr>
              <w:t xml:space="preserve"> In Place Date</w:t>
            </w:r>
          </w:p>
        </w:tc>
        <w:tc>
          <w:tcPr>
            <w:tcW w:w="4340" w:type="dxa"/>
          </w:tcPr>
          <w:p w14:paraId="5B18D60C" w14:textId="77777777" w:rsidR="004A58A9" w:rsidRPr="00EE0A86" w:rsidRDefault="003C2692" w:rsidP="00EE0A86">
            <w:pPr>
              <w:tabs>
                <w:tab w:val="left" w:pos="600"/>
              </w:tabs>
              <w:spacing w:line="360" w:lineRule="auto"/>
              <w:jc w:val="both"/>
              <w:rPr>
                <w:rFonts w:ascii="Arial" w:hAnsi="Arial" w:cs="Arial"/>
                <w:b/>
                <w:sz w:val="22"/>
                <w:szCs w:val="22"/>
              </w:rPr>
            </w:pPr>
            <w:r w:rsidRPr="00EE0A86">
              <w:rPr>
                <w:rFonts w:ascii="Arial" w:hAnsi="Arial" w:cs="Arial"/>
                <w:sz w:val="22"/>
                <w:szCs w:val="22"/>
              </w:rPr>
              <w:t>the %</w:t>
            </w:r>
            <w:r w:rsidR="00075824" w:rsidRPr="00EE0A86">
              <w:rPr>
                <w:rFonts w:ascii="Arial" w:hAnsi="Arial" w:cs="Arial"/>
                <w:sz w:val="22"/>
                <w:szCs w:val="22"/>
              </w:rPr>
              <w:t xml:space="preserve"> </w:t>
            </w:r>
            <w:r w:rsidRPr="00EE0A86">
              <w:rPr>
                <w:rFonts w:ascii="Arial" w:hAnsi="Arial" w:cs="Arial"/>
                <w:sz w:val="22"/>
                <w:szCs w:val="22"/>
              </w:rPr>
              <w:t>for that</w:t>
            </w:r>
            <w:r w:rsidRPr="00EE0A86">
              <w:rPr>
                <w:rFonts w:ascii="Arial" w:hAnsi="Arial" w:cs="Arial"/>
                <w:b/>
                <w:sz w:val="22"/>
                <w:szCs w:val="22"/>
              </w:rPr>
              <w:t xml:space="preserve"> Financial Year </w:t>
            </w:r>
            <w:r w:rsidRPr="00EE0A86">
              <w:rPr>
                <w:rFonts w:ascii="Arial" w:hAnsi="Arial" w:cs="Arial"/>
                <w:sz w:val="22"/>
                <w:szCs w:val="22"/>
              </w:rPr>
              <w:t>as set out in the</w:t>
            </w:r>
            <w:r w:rsidRPr="00EE0A86">
              <w:rPr>
                <w:rFonts w:ascii="Arial" w:hAnsi="Arial" w:cs="Arial"/>
                <w:b/>
                <w:sz w:val="22"/>
                <w:szCs w:val="22"/>
              </w:rPr>
              <w:t xml:space="preserve"> </w:t>
            </w:r>
            <w:r w:rsidR="004772FE" w:rsidRPr="00EE0A86">
              <w:rPr>
                <w:rFonts w:ascii="Arial" w:hAnsi="Arial" w:cs="Arial"/>
                <w:b/>
                <w:sz w:val="22"/>
                <w:szCs w:val="22"/>
              </w:rPr>
              <w:t xml:space="preserve">Annual </w:t>
            </w:r>
            <w:r w:rsidRPr="00EE0A86">
              <w:rPr>
                <w:rFonts w:ascii="Arial" w:hAnsi="Arial" w:cs="Arial"/>
                <w:b/>
                <w:sz w:val="22"/>
                <w:szCs w:val="22"/>
              </w:rPr>
              <w:t xml:space="preserve">Wider Cancellation </w:t>
            </w:r>
            <w:r w:rsidR="00C574DA" w:rsidRPr="00EE0A86">
              <w:rPr>
                <w:rFonts w:ascii="Arial" w:hAnsi="Arial" w:cs="Arial"/>
                <w:b/>
                <w:sz w:val="22"/>
                <w:szCs w:val="22"/>
              </w:rPr>
              <w:t xml:space="preserve">Charge </w:t>
            </w:r>
            <w:r w:rsidRPr="00EE0A86">
              <w:rPr>
                <w:rFonts w:ascii="Arial" w:hAnsi="Arial" w:cs="Arial"/>
                <w:b/>
                <w:sz w:val="22"/>
                <w:szCs w:val="22"/>
              </w:rPr>
              <w:t>Statement</w:t>
            </w:r>
            <w:r w:rsidRPr="00EE0A86">
              <w:rPr>
                <w:rFonts w:ascii="Arial" w:hAnsi="Arial" w:cs="Arial"/>
                <w:sz w:val="22"/>
                <w:szCs w:val="22"/>
              </w:rPr>
              <w:t>.</w:t>
            </w:r>
          </w:p>
          <w:p w14:paraId="62D87069" w14:textId="77777777" w:rsidR="003C2692" w:rsidRPr="00EE0A86" w:rsidRDefault="003C2692" w:rsidP="00EE0A86">
            <w:pPr>
              <w:tabs>
                <w:tab w:val="left" w:pos="600"/>
              </w:tabs>
              <w:spacing w:line="360" w:lineRule="auto"/>
              <w:jc w:val="both"/>
              <w:rPr>
                <w:rFonts w:ascii="Arial" w:hAnsi="Arial" w:cs="Arial"/>
                <w:sz w:val="22"/>
                <w:szCs w:val="22"/>
              </w:rPr>
            </w:pPr>
          </w:p>
        </w:tc>
      </w:tr>
      <w:tr w:rsidR="00075824" w:rsidRPr="00EE0A86" w14:paraId="700CC5F7" w14:textId="77777777" w:rsidTr="00EE0A86">
        <w:tc>
          <w:tcPr>
            <w:tcW w:w="3632" w:type="dxa"/>
          </w:tcPr>
          <w:p w14:paraId="2B974C19" w14:textId="77777777" w:rsidR="00075824" w:rsidRPr="00EE0A86" w:rsidRDefault="00846C54" w:rsidP="00EE0A86">
            <w:pPr>
              <w:tabs>
                <w:tab w:val="left" w:pos="600"/>
              </w:tabs>
              <w:spacing w:line="360" w:lineRule="auto"/>
              <w:jc w:val="both"/>
              <w:rPr>
                <w:rFonts w:ascii="Arial" w:hAnsi="Arial" w:cs="Arial"/>
                <w:sz w:val="22"/>
                <w:szCs w:val="22"/>
              </w:rPr>
            </w:pPr>
            <w:r w:rsidRPr="00EE0A86">
              <w:rPr>
                <w:rFonts w:ascii="Arial" w:hAnsi="Arial" w:cs="Arial"/>
                <w:sz w:val="22"/>
                <w:szCs w:val="22"/>
              </w:rPr>
              <w:t xml:space="preserve">From </w:t>
            </w:r>
            <w:r w:rsidR="00075824" w:rsidRPr="00EE0A86">
              <w:rPr>
                <w:rFonts w:ascii="Arial" w:hAnsi="Arial" w:cs="Arial"/>
                <w:sz w:val="22"/>
                <w:szCs w:val="22"/>
              </w:rPr>
              <w:t xml:space="preserve">the </w:t>
            </w:r>
            <w:r w:rsidR="00D94E56" w:rsidRPr="00EE0A86">
              <w:rPr>
                <w:rFonts w:ascii="Arial" w:hAnsi="Arial" w:cs="Arial"/>
                <w:b/>
                <w:sz w:val="22"/>
                <w:szCs w:val="22"/>
              </w:rPr>
              <w:t>Key C</w:t>
            </w:r>
            <w:r w:rsidR="00C52746" w:rsidRPr="00EE0A86">
              <w:rPr>
                <w:rFonts w:ascii="Arial" w:hAnsi="Arial" w:cs="Arial"/>
                <w:b/>
                <w:sz w:val="22"/>
                <w:szCs w:val="22"/>
              </w:rPr>
              <w:t>onsents In Place Date</w:t>
            </w:r>
          </w:p>
        </w:tc>
        <w:tc>
          <w:tcPr>
            <w:tcW w:w="4340" w:type="dxa"/>
          </w:tcPr>
          <w:p w14:paraId="664F19A5" w14:textId="77777777" w:rsidR="003C2692" w:rsidRPr="00EE0A86" w:rsidRDefault="003C2692" w:rsidP="00EE0A86">
            <w:pPr>
              <w:tabs>
                <w:tab w:val="left" w:pos="600"/>
              </w:tabs>
              <w:spacing w:line="360" w:lineRule="auto"/>
              <w:jc w:val="both"/>
              <w:rPr>
                <w:rFonts w:ascii="Arial" w:hAnsi="Arial" w:cs="Arial"/>
                <w:b/>
                <w:sz w:val="22"/>
                <w:szCs w:val="22"/>
              </w:rPr>
            </w:pPr>
            <w:r w:rsidRPr="00EE0A86">
              <w:rPr>
                <w:rFonts w:ascii="Arial" w:hAnsi="Arial" w:cs="Arial"/>
                <w:sz w:val="22"/>
                <w:szCs w:val="22"/>
              </w:rPr>
              <w:t>the % for that</w:t>
            </w:r>
            <w:r w:rsidRPr="00EE0A86">
              <w:rPr>
                <w:rFonts w:ascii="Arial" w:hAnsi="Arial" w:cs="Arial"/>
                <w:b/>
                <w:sz w:val="22"/>
                <w:szCs w:val="22"/>
              </w:rPr>
              <w:t xml:space="preserve"> Financial Year </w:t>
            </w:r>
            <w:r w:rsidRPr="00EE0A86">
              <w:rPr>
                <w:rFonts w:ascii="Arial" w:hAnsi="Arial" w:cs="Arial"/>
                <w:sz w:val="22"/>
                <w:szCs w:val="22"/>
              </w:rPr>
              <w:t>as set out in the</w:t>
            </w:r>
            <w:r w:rsidRPr="00EE0A86">
              <w:rPr>
                <w:rFonts w:ascii="Arial" w:hAnsi="Arial" w:cs="Arial"/>
                <w:b/>
                <w:sz w:val="22"/>
                <w:szCs w:val="22"/>
              </w:rPr>
              <w:t xml:space="preserve"> </w:t>
            </w:r>
            <w:r w:rsidR="004772FE" w:rsidRPr="00EE0A86">
              <w:rPr>
                <w:rFonts w:ascii="Arial" w:hAnsi="Arial" w:cs="Arial"/>
                <w:b/>
                <w:sz w:val="22"/>
                <w:szCs w:val="22"/>
              </w:rPr>
              <w:t xml:space="preserve">Annual </w:t>
            </w:r>
            <w:r w:rsidRPr="00EE0A86">
              <w:rPr>
                <w:rFonts w:ascii="Arial" w:hAnsi="Arial" w:cs="Arial"/>
                <w:b/>
                <w:sz w:val="22"/>
                <w:szCs w:val="22"/>
              </w:rPr>
              <w:t xml:space="preserve">Wider Cancellation </w:t>
            </w:r>
            <w:r w:rsidR="00C574DA" w:rsidRPr="00EE0A86">
              <w:rPr>
                <w:rFonts w:ascii="Arial" w:hAnsi="Arial" w:cs="Arial"/>
                <w:b/>
                <w:sz w:val="22"/>
                <w:szCs w:val="22"/>
              </w:rPr>
              <w:t>Charge</w:t>
            </w:r>
            <w:r w:rsidRPr="00EE0A86">
              <w:rPr>
                <w:rFonts w:ascii="Arial" w:hAnsi="Arial" w:cs="Arial"/>
                <w:b/>
                <w:sz w:val="22"/>
                <w:szCs w:val="22"/>
              </w:rPr>
              <w:t xml:space="preserve"> Statement</w:t>
            </w:r>
            <w:r w:rsidRPr="00EE0A86">
              <w:rPr>
                <w:rFonts w:ascii="Arial" w:hAnsi="Arial" w:cs="Arial"/>
                <w:sz w:val="22"/>
                <w:szCs w:val="22"/>
              </w:rPr>
              <w:t>.</w:t>
            </w:r>
          </w:p>
          <w:p w14:paraId="0397C27C" w14:textId="77777777" w:rsidR="00075824" w:rsidRPr="00EE0A86" w:rsidRDefault="00075824" w:rsidP="00EE0A86">
            <w:pPr>
              <w:tabs>
                <w:tab w:val="left" w:pos="600"/>
              </w:tabs>
              <w:spacing w:line="360" w:lineRule="auto"/>
              <w:jc w:val="both"/>
              <w:rPr>
                <w:rFonts w:ascii="Arial" w:hAnsi="Arial" w:cs="Arial"/>
                <w:sz w:val="22"/>
                <w:szCs w:val="22"/>
              </w:rPr>
            </w:pPr>
          </w:p>
        </w:tc>
      </w:tr>
      <w:tr w:rsidR="009E59CC" w:rsidRPr="00EE0A86" w14:paraId="377A78C2" w14:textId="77777777" w:rsidTr="00EE0A86">
        <w:tc>
          <w:tcPr>
            <w:tcW w:w="3632" w:type="dxa"/>
          </w:tcPr>
          <w:p w14:paraId="35139A67" w14:textId="77777777" w:rsidR="009E59CC" w:rsidRPr="00220399" w:rsidRDefault="009E59CC" w:rsidP="009E59CC">
            <w:pPr>
              <w:autoSpaceDE w:val="0"/>
              <w:autoSpaceDN w:val="0"/>
              <w:adjustRightInd w:val="0"/>
              <w:rPr>
                <w:rFonts w:ascii="Arial" w:hAnsi="Arial" w:cs="Arial"/>
                <w:sz w:val="22"/>
                <w:szCs w:val="22"/>
              </w:rPr>
            </w:pPr>
            <w:r w:rsidRPr="00220399">
              <w:rPr>
                <w:rFonts w:ascii="Arial" w:hAnsi="Arial" w:cs="Arial"/>
                <w:sz w:val="22"/>
                <w:szCs w:val="22"/>
              </w:rPr>
              <w:lastRenderedPageBreak/>
              <w:t>For Users in categories (b) and (c)</w:t>
            </w:r>
          </w:p>
          <w:p w14:paraId="4C173D0E" w14:textId="77777777" w:rsidR="009E59CC" w:rsidRPr="00220399" w:rsidRDefault="009E59CC" w:rsidP="009E59CC">
            <w:pPr>
              <w:autoSpaceDE w:val="0"/>
              <w:autoSpaceDN w:val="0"/>
              <w:adjustRightInd w:val="0"/>
              <w:rPr>
                <w:rFonts w:ascii="Arial" w:hAnsi="Arial" w:cs="Arial"/>
                <w:sz w:val="22"/>
                <w:szCs w:val="22"/>
              </w:rPr>
            </w:pPr>
            <w:r w:rsidRPr="00220399">
              <w:rPr>
                <w:rFonts w:ascii="Arial" w:hAnsi="Arial" w:cs="Arial"/>
                <w:sz w:val="22"/>
                <w:szCs w:val="22"/>
              </w:rPr>
              <w:t>as per Section 15 Part One</w:t>
            </w:r>
          </w:p>
          <w:p w14:paraId="328E218C" w14:textId="77777777" w:rsidR="009E59CC" w:rsidRPr="00220399" w:rsidRDefault="009E59CC" w:rsidP="009E59CC">
            <w:pPr>
              <w:tabs>
                <w:tab w:val="left" w:pos="600"/>
              </w:tabs>
              <w:spacing w:line="360" w:lineRule="auto"/>
              <w:jc w:val="both"/>
              <w:rPr>
                <w:rFonts w:ascii="Arial" w:hAnsi="Arial" w:cs="Arial"/>
                <w:sz w:val="22"/>
                <w:szCs w:val="22"/>
              </w:rPr>
            </w:pPr>
            <w:r w:rsidRPr="00220399">
              <w:rPr>
                <w:rFonts w:ascii="Arial" w:hAnsi="Arial" w:cs="Arial"/>
                <w:sz w:val="22"/>
                <w:szCs w:val="22"/>
              </w:rPr>
              <w:t>Paragraph 2</w:t>
            </w:r>
          </w:p>
        </w:tc>
        <w:tc>
          <w:tcPr>
            <w:tcW w:w="4340" w:type="dxa"/>
          </w:tcPr>
          <w:p w14:paraId="11A9BB13" w14:textId="77777777" w:rsidR="009E59CC" w:rsidRPr="00220399" w:rsidRDefault="009E59CC" w:rsidP="00EE0A86">
            <w:pPr>
              <w:tabs>
                <w:tab w:val="left" w:pos="600"/>
              </w:tabs>
              <w:spacing w:line="360" w:lineRule="auto"/>
              <w:jc w:val="both"/>
              <w:rPr>
                <w:rFonts w:ascii="Arial" w:hAnsi="Arial" w:cs="Arial"/>
                <w:sz w:val="22"/>
                <w:szCs w:val="22"/>
              </w:rPr>
            </w:pPr>
          </w:p>
        </w:tc>
      </w:tr>
      <w:tr w:rsidR="009E59CC" w:rsidRPr="00EE0A86" w14:paraId="36AF25AA" w14:textId="77777777" w:rsidTr="00EE0A86">
        <w:tc>
          <w:tcPr>
            <w:tcW w:w="3632" w:type="dxa"/>
          </w:tcPr>
          <w:p w14:paraId="70776E6F" w14:textId="77777777" w:rsidR="009E59CC" w:rsidRPr="00220399" w:rsidRDefault="009E59CC" w:rsidP="009E59CC">
            <w:pPr>
              <w:autoSpaceDE w:val="0"/>
              <w:autoSpaceDN w:val="0"/>
              <w:adjustRightInd w:val="0"/>
              <w:rPr>
                <w:rFonts w:ascii="Arial" w:hAnsi="Arial" w:cs="Arial"/>
                <w:b/>
                <w:bCs/>
                <w:sz w:val="22"/>
                <w:szCs w:val="22"/>
              </w:rPr>
            </w:pPr>
            <w:r w:rsidRPr="00220399">
              <w:rPr>
                <w:rFonts w:ascii="Arial" w:hAnsi="Arial" w:cs="Arial"/>
                <w:sz w:val="22"/>
                <w:szCs w:val="22"/>
              </w:rPr>
              <w:t xml:space="preserve">Prior to (and including) the </w:t>
            </w:r>
            <w:r w:rsidRPr="00220399">
              <w:rPr>
                <w:rFonts w:ascii="Arial" w:hAnsi="Arial" w:cs="Arial"/>
                <w:b/>
                <w:bCs/>
                <w:sz w:val="22"/>
                <w:szCs w:val="22"/>
              </w:rPr>
              <w:t>Key</w:t>
            </w:r>
          </w:p>
          <w:p w14:paraId="30D48EDD" w14:textId="77777777" w:rsidR="009E59CC" w:rsidRPr="00220399" w:rsidRDefault="009E59CC" w:rsidP="009E59CC">
            <w:pPr>
              <w:tabs>
                <w:tab w:val="left" w:pos="600"/>
              </w:tabs>
              <w:spacing w:line="360" w:lineRule="auto"/>
              <w:jc w:val="both"/>
              <w:rPr>
                <w:rFonts w:ascii="Arial" w:hAnsi="Arial" w:cs="Arial"/>
                <w:sz w:val="22"/>
                <w:szCs w:val="22"/>
              </w:rPr>
            </w:pPr>
            <w:r w:rsidRPr="00220399">
              <w:rPr>
                <w:rFonts w:ascii="Arial" w:hAnsi="Arial" w:cs="Arial"/>
                <w:b/>
                <w:bCs/>
                <w:sz w:val="22"/>
                <w:szCs w:val="22"/>
              </w:rPr>
              <w:t>Consents In Place Date</w:t>
            </w:r>
          </w:p>
        </w:tc>
        <w:tc>
          <w:tcPr>
            <w:tcW w:w="4340" w:type="dxa"/>
          </w:tcPr>
          <w:p w14:paraId="6579758C" w14:textId="77777777" w:rsidR="009E59CC" w:rsidRPr="00220399" w:rsidRDefault="009E59CC" w:rsidP="009E59CC">
            <w:pPr>
              <w:autoSpaceDE w:val="0"/>
              <w:autoSpaceDN w:val="0"/>
              <w:adjustRightInd w:val="0"/>
              <w:rPr>
                <w:rFonts w:ascii="Arial" w:hAnsi="Arial" w:cs="Arial"/>
                <w:sz w:val="22"/>
                <w:szCs w:val="22"/>
              </w:rPr>
            </w:pPr>
            <w:r w:rsidRPr="00220399">
              <w:rPr>
                <w:rFonts w:ascii="Arial" w:hAnsi="Arial" w:cs="Arial"/>
                <w:sz w:val="22"/>
                <w:szCs w:val="22"/>
              </w:rPr>
              <w:t xml:space="preserve">the % for that </w:t>
            </w:r>
            <w:r w:rsidRPr="00220399">
              <w:rPr>
                <w:rFonts w:ascii="Arial" w:hAnsi="Arial" w:cs="Arial"/>
                <w:b/>
                <w:bCs/>
                <w:sz w:val="22"/>
                <w:szCs w:val="22"/>
              </w:rPr>
              <w:t xml:space="preserve">Financial Year </w:t>
            </w:r>
            <w:r w:rsidRPr="00220399">
              <w:rPr>
                <w:rFonts w:ascii="Arial" w:hAnsi="Arial" w:cs="Arial"/>
                <w:sz w:val="22"/>
                <w:szCs w:val="22"/>
              </w:rPr>
              <w:t>for</w:t>
            </w:r>
          </w:p>
          <w:p w14:paraId="7F9F5DB6" w14:textId="77777777" w:rsidR="009E59CC" w:rsidRPr="00220399" w:rsidRDefault="009E59CC" w:rsidP="009E59CC">
            <w:pPr>
              <w:autoSpaceDE w:val="0"/>
              <w:autoSpaceDN w:val="0"/>
              <w:adjustRightInd w:val="0"/>
              <w:rPr>
                <w:rFonts w:ascii="Arial" w:hAnsi="Arial" w:cs="Arial"/>
                <w:sz w:val="22"/>
                <w:szCs w:val="22"/>
              </w:rPr>
            </w:pPr>
            <w:r w:rsidRPr="00220399">
              <w:rPr>
                <w:rFonts w:ascii="Arial" w:hAnsi="Arial" w:cs="Arial"/>
                <w:b/>
                <w:bCs/>
                <w:sz w:val="22"/>
                <w:szCs w:val="22"/>
              </w:rPr>
              <w:t xml:space="preserve">Distributed Generation </w:t>
            </w:r>
            <w:r w:rsidRPr="00220399">
              <w:rPr>
                <w:rFonts w:ascii="Arial" w:hAnsi="Arial" w:cs="Arial"/>
                <w:sz w:val="22"/>
                <w:szCs w:val="22"/>
              </w:rPr>
              <w:t>as set out in the</w:t>
            </w:r>
          </w:p>
          <w:p w14:paraId="1FDB17DD" w14:textId="77777777" w:rsidR="009E59CC" w:rsidRPr="00220399" w:rsidRDefault="009E59CC" w:rsidP="009E59CC">
            <w:pPr>
              <w:autoSpaceDE w:val="0"/>
              <w:autoSpaceDN w:val="0"/>
              <w:adjustRightInd w:val="0"/>
              <w:rPr>
                <w:rFonts w:ascii="Arial" w:hAnsi="Arial" w:cs="Arial"/>
                <w:b/>
                <w:bCs/>
                <w:sz w:val="22"/>
                <w:szCs w:val="22"/>
              </w:rPr>
            </w:pPr>
            <w:r w:rsidRPr="00220399">
              <w:rPr>
                <w:rFonts w:ascii="Arial" w:hAnsi="Arial" w:cs="Arial"/>
                <w:b/>
                <w:bCs/>
                <w:sz w:val="22"/>
                <w:szCs w:val="22"/>
              </w:rPr>
              <w:t>Annual Wider Cancellation Charge</w:t>
            </w:r>
          </w:p>
          <w:p w14:paraId="332F3FCB" w14:textId="77777777" w:rsidR="009E59CC" w:rsidRPr="00220399" w:rsidRDefault="009E59CC" w:rsidP="009E59CC">
            <w:pPr>
              <w:tabs>
                <w:tab w:val="left" w:pos="600"/>
              </w:tabs>
              <w:spacing w:line="360" w:lineRule="auto"/>
              <w:jc w:val="both"/>
              <w:rPr>
                <w:rFonts w:ascii="Arial" w:hAnsi="Arial" w:cs="Arial"/>
                <w:sz w:val="22"/>
                <w:szCs w:val="22"/>
              </w:rPr>
            </w:pPr>
            <w:r w:rsidRPr="00220399">
              <w:rPr>
                <w:rFonts w:ascii="Arial" w:hAnsi="Arial" w:cs="Arial"/>
                <w:b/>
                <w:bCs/>
                <w:sz w:val="22"/>
                <w:szCs w:val="22"/>
              </w:rPr>
              <w:t>Statement</w:t>
            </w:r>
            <w:r w:rsidRPr="00220399">
              <w:rPr>
                <w:rFonts w:ascii="Arial" w:hAnsi="Arial" w:cs="Arial"/>
                <w:sz w:val="22"/>
                <w:szCs w:val="22"/>
              </w:rPr>
              <w:t>.</w:t>
            </w:r>
          </w:p>
        </w:tc>
      </w:tr>
      <w:tr w:rsidR="009E59CC" w:rsidRPr="00EE0A86" w14:paraId="55FF72A6" w14:textId="77777777" w:rsidTr="00EE0A86">
        <w:tc>
          <w:tcPr>
            <w:tcW w:w="3632" w:type="dxa"/>
          </w:tcPr>
          <w:p w14:paraId="7844B934" w14:textId="77777777" w:rsidR="009E59CC" w:rsidRPr="00220399" w:rsidRDefault="009E59CC" w:rsidP="009E59CC">
            <w:pPr>
              <w:autoSpaceDE w:val="0"/>
              <w:autoSpaceDN w:val="0"/>
              <w:adjustRightInd w:val="0"/>
              <w:rPr>
                <w:rFonts w:ascii="Arial" w:hAnsi="Arial" w:cs="Arial"/>
                <w:b/>
                <w:bCs/>
                <w:sz w:val="22"/>
                <w:szCs w:val="22"/>
              </w:rPr>
            </w:pPr>
            <w:r w:rsidRPr="00220399">
              <w:rPr>
                <w:rFonts w:ascii="Arial" w:hAnsi="Arial" w:cs="Arial"/>
                <w:sz w:val="22"/>
                <w:szCs w:val="22"/>
              </w:rPr>
              <w:t xml:space="preserve">From the </w:t>
            </w:r>
            <w:r w:rsidRPr="00220399">
              <w:rPr>
                <w:rFonts w:ascii="Arial" w:hAnsi="Arial" w:cs="Arial"/>
                <w:b/>
                <w:bCs/>
                <w:sz w:val="22"/>
                <w:szCs w:val="22"/>
              </w:rPr>
              <w:t>Key Consents In Place</w:t>
            </w:r>
          </w:p>
          <w:p w14:paraId="7F8206E8" w14:textId="77777777" w:rsidR="009E59CC" w:rsidRPr="00220399" w:rsidRDefault="009E59CC" w:rsidP="009E59CC">
            <w:pPr>
              <w:tabs>
                <w:tab w:val="left" w:pos="600"/>
              </w:tabs>
              <w:spacing w:line="360" w:lineRule="auto"/>
              <w:jc w:val="both"/>
              <w:rPr>
                <w:rFonts w:ascii="Arial" w:hAnsi="Arial" w:cs="Arial"/>
                <w:sz w:val="22"/>
                <w:szCs w:val="22"/>
              </w:rPr>
            </w:pPr>
            <w:r w:rsidRPr="00220399">
              <w:rPr>
                <w:rFonts w:ascii="Arial" w:hAnsi="Arial" w:cs="Arial"/>
                <w:b/>
                <w:bCs/>
                <w:sz w:val="22"/>
                <w:szCs w:val="22"/>
              </w:rPr>
              <w:t>Date</w:t>
            </w:r>
          </w:p>
        </w:tc>
        <w:tc>
          <w:tcPr>
            <w:tcW w:w="4340" w:type="dxa"/>
          </w:tcPr>
          <w:p w14:paraId="3A4FFEC6" w14:textId="77777777" w:rsidR="009E59CC" w:rsidRPr="00220399" w:rsidRDefault="009E59CC" w:rsidP="009E59CC">
            <w:pPr>
              <w:autoSpaceDE w:val="0"/>
              <w:autoSpaceDN w:val="0"/>
              <w:adjustRightInd w:val="0"/>
              <w:rPr>
                <w:rFonts w:ascii="Arial" w:hAnsi="Arial" w:cs="Arial"/>
                <w:sz w:val="22"/>
                <w:szCs w:val="22"/>
              </w:rPr>
            </w:pPr>
            <w:r w:rsidRPr="00220399">
              <w:rPr>
                <w:rFonts w:ascii="Arial" w:hAnsi="Arial" w:cs="Arial"/>
                <w:sz w:val="22"/>
                <w:szCs w:val="22"/>
              </w:rPr>
              <w:t xml:space="preserve">the % for that </w:t>
            </w:r>
            <w:r w:rsidRPr="00220399">
              <w:rPr>
                <w:rFonts w:ascii="Arial" w:hAnsi="Arial" w:cs="Arial"/>
                <w:b/>
                <w:bCs/>
                <w:sz w:val="22"/>
                <w:szCs w:val="22"/>
              </w:rPr>
              <w:t xml:space="preserve">Financial Year </w:t>
            </w:r>
            <w:r w:rsidRPr="00220399">
              <w:rPr>
                <w:rFonts w:ascii="Arial" w:hAnsi="Arial" w:cs="Arial"/>
                <w:sz w:val="22"/>
                <w:szCs w:val="22"/>
              </w:rPr>
              <w:t>for</w:t>
            </w:r>
          </w:p>
          <w:p w14:paraId="29EDBB96" w14:textId="77777777" w:rsidR="009E59CC" w:rsidRPr="00220399" w:rsidRDefault="009E59CC" w:rsidP="009E59CC">
            <w:pPr>
              <w:autoSpaceDE w:val="0"/>
              <w:autoSpaceDN w:val="0"/>
              <w:adjustRightInd w:val="0"/>
              <w:rPr>
                <w:rFonts w:ascii="Arial" w:hAnsi="Arial" w:cs="Arial"/>
                <w:sz w:val="22"/>
                <w:szCs w:val="22"/>
              </w:rPr>
            </w:pPr>
            <w:r w:rsidRPr="00220399">
              <w:rPr>
                <w:rFonts w:ascii="Arial" w:hAnsi="Arial" w:cs="Arial"/>
                <w:b/>
                <w:bCs/>
                <w:sz w:val="22"/>
                <w:szCs w:val="22"/>
              </w:rPr>
              <w:t xml:space="preserve">Distributed Generation </w:t>
            </w:r>
            <w:r w:rsidRPr="00220399">
              <w:rPr>
                <w:rFonts w:ascii="Arial" w:hAnsi="Arial" w:cs="Arial"/>
                <w:sz w:val="22"/>
                <w:szCs w:val="22"/>
              </w:rPr>
              <w:t>as set out in the</w:t>
            </w:r>
          </w:p>
          <w:p w14:paraId="2042322D" w14:textId="77777777" w:rsidR="009E59CC" w:rsidRPr="00220399" w:rsidRDefault="009E59CC" w:rsidP="009E59CC">
            <w:pPr>
              <w:autoSpaceDE w:val="0"/>
              <w:autoSpaceDN w:val="0"/>
              <w:adjustRightInd w:val="0"/>
              <w:rPr>
                <w:rFonts w:ascii="Arial" w:hAnsi="Arial" w:cs="Arial"/>
                <w:b/>
                <w:bCs/>
                <w:sz w:val="22"/>
                <w:szCs w:val="22"/>
              </w:rPr>
            </w:pPr>
            <w:r w:rsidRPr="00220399">
              <w:rPr>
                <w:rFonts w:ascii="Arial" w:hAnsi="Arial" w:cs="Arial"/>
                <w:b/>
                <w:bCs/>
                <w:sz w:val="22"/>
                <w:szCs w:val="22"/>
              </w:rPr>
              <w:t>Annual Wider Cancellation Charge</w:t>
            </w:r>
          </w:p>
          <w:p w14:paraId="268BA32B" w14:textId="77777777" w:rsidR="009E59CC" w:rsidRPr="00220399" w:rsidRDefault="009E59CC" w:rsidP="009E59CC">
            <w:pPr>
              <w:tabs>
                <w:tab w:val="left" w:pos="600"/>
              </w:tabs>
              <w:spacing w:line="360" w:lineRule="auto"/>
              <w:jc w:val="both"/>
              <w:rPr>
                <w:rFonts w:ascii="Arial" w:hAnsi="Arial" w:cs="Arial"/>
                <w:sz w:val="22"/>
                <w:szCs w:val="22"/>
              </w:rPr>
            </w:pPr>
            <w:r w:rsidRPr="00220399">
              <w:rPr>
                <w:rFonts w:ascii="Arial" w:hAnsi="Arial" w:cs="Arial"/>
                <w:b/>
                <w:bCs/>
                <w:sz w:val="22"/>
                <w:szCs w:val="22"/>
              </w:rPr>
              <w:t>Statement</w:t>
            </w:r>
            <w:r w:rsidRPr="00220399">
              <w:rPr>
                <w:rFonts w:ascii="Arial" w:hAnsi="Arial" w:cs="Arial"/>
                <w:sz w:val="22"/>
                <w:szCs w:val="22"/>
              </w:rPr>
              <w:t>.</w:t>
            </w:r>
          </w:p>
        </w:tc>
      </w:tr>
    </w:tbl>
    <w:p w14:paraId="43DE35D4" w14:textId="77777777" w:rsidR="00C52746" w:rsidRDefault="00075824" w:rsidP="00075824">
      <w:pPr>
        <w:tabs>
          <w:tab w:val="left" w:pos="0"/>
        </w:tabs>
        <w:spacing w:line="360" w:lineRule="auto"/>
        <w:ind w:left="601" w:hanging="601"/>
        <w:jc w:val="both"/>
        <w:rPr>
          <w:rFonts w:ascii="Arial" w:hAnsi="Arial" w:cs="Arial"/>
          <w:sz w:val="22"/>
          <w:szCs w:val="22"/>
        </w:rPr>
      </w:pPr>
      <w:r w:rsidRPr="00C574DA">
        <w:rPr>
          <w:rFonts w:ascii="Arial" w:hAnsi="Arial" w:cs="Arial"/>
          <w:b/>
          <w:sz w:val="22"/>
          <w:szCs w:val="22"/>
        </w:rPr>
        <w:t>3.3</w:t>
      </w:r>
      <w:r w:rsidRPr="00030187">
        <w:rPr>
          <w:rFonts w:ascii="Arial" w:hAnsi="Arial" w:cs="Arial"/>
          <w:sz w:val="22"/>
          <w:szCs w:val="22"/>
        </w:rPr>
        <w:tab/>
        <w:t xml:space="preserve">The </w:t>
      </w:r>
      <w:r w:rsidR="00C52746" w:rsidRPr="00030187">
        <w:rPr>
          <w:rFonts w:ascii="Arial" w:hAnsi="Arial" w:cs="Arial"/>
          <w:b/>
          <w:sz w:val="22"/>
          <w:szCs w:val="22"/>
        </w:rPr>
        <w:t xml:space="preserve">User </w:t>
      </w:r>
      <w:r w:rsidR="00C52746" w:rsidRPr="00030187">
        <w:rPr>
          <w:rFonts w:ascii="Arial" w:hAnsi="Arial" w:cs="Arial"/>
          <w:sz w:val="22"/>
          <w:szCs w:val="22"/>
        </w:rPr>
        <w:t xml:space="preserve">shall notify </w:t>
      </w:r>
      <w:r w:rsidR="00C52746" w:rsidRPr="00030187">
        <w:rPr>
          <w:rFonts w:ascii="Arial" w:hAnsi="Arial" w:cs="Arial"/>
          <w:b/>
          <w:sz w:val="22"/>
          <w:szCs w:val="22"/>
        </w:rPr>
        <w:t>The Company</w:t>
      </w:r>
      <w:r w:rsidR="00F277E3">
        <w:rPr>
          <w:rFonts w:ascii="Arial" w:hAnsi="Arial" w:cs="Arial"/>
          <w:sz w:val="22"/>
          <w:szCs w:val="22"/>
        </w:rPr>
        <w:t xml:space="preserve"> once it considers that it has been granted </w:t>
      </w:r>
      <w:r w:rsidR="003C2692" w:rsidRPr="00030187">
        <w:rPr>
          <w:rFonts w:ascii="Arial" w:hAnsi="Arial" w:cs="Arial"/>
          <w:sz w:val="22"/>
          <w:szCs w:val="22"/>
        </w:rPr>
        <w:t xml:space="preserve">the </w:t>
      </w:r>
      <w:r w:rsidR="003E2257" w:rsidRPr="00030187">
        <w:rPr>
          <w:rFonts w:ascii="Arial" w:hAnsi="Arial" w:cs="Arial"/>
          <w:b/>
          <w:sz w:val="22"/>
          <w:szCs w:val="22"/>
        </w:rPr>
        <w:t>Key</w:t>
      </w:r>
      <w:r w:rsidR="003C2692" w:rsidRPr="00030187">
        <w:rPr>
          <w:rFonts w:ascii="Arial" w:hAnsi="Arial" w:cs="Arial"/>
          <w:b/>
          <w:sz w:val="22"/>
          <w:szCs w:val="22"/>
        </w:rPr>
        <w:t xml:space="preserve"> </w:t>
      </w:r>
      <w:r w:rsidR="003C2692" w:rsidRPr="00C60166">
        <w:rPr>
          <w:rFonts w:ascii="Arial" w:hAnsi="Arial" w:cs="Arial"/>
          <w:b/>
          <w:sz w:val="22"/>
          <w:szCs w:val="22"/>
        </w:rPr>
        <w:t>C</w:t>
      </w:r>
      <w:r w:rsidR="00C52746" w:rsidRPr="00C60166">
        <w:rPr>
          <w:rFonts w:ascii="Arial" w:hAnsi="Arial" w:cs="Arial"/>
          <w:b/>
          <w:sz w:val="22"/>
          <w:szCs w:val="22"/>
        </w:rPr>
        <w:t>onsents</w:t>
      </w:r>
      <w:r w:rsidR="00885396">
        <w:rPr>
          <w:rFonts w:ascii="Arial" w:hAnsi="Arial" w:cs="Arial"/>
          <w:sz w:val="22"/>
          <w:szCs w:val="22"/>
        </w:rPr>
        <w:t>.</w:t>
      </w:r>
      <w:r w:rsidR="00C60166">
        <w:rPr>
          <w:rFonts w:ascii="Arial" w:hAnsi="Arial" w:cs="Arial"/>
          <w:sz w:val="22"/>
          <w:szCs w:val="22"/>
        </w:rPr>
        <w:t xml:space="preserve"> </w:t>
      </w:r>
      <w:r w:rsidR="00C52746" w:rsidRPr="004B5F9B">
        <w:rPr>
          <w:rFonts w:ascii="Arial" w:hAnsi="Arial" w:cs="Arial"/>
          <w:b/>
          <w:sz w:val="22"/>
          <w:szCs w:val="22"/>
        </w:rPr>
        <w:t xml:space="preserve">The </w:t>
      </w:r>
      <w:r w:rsidR="00C52746" w:rsidRPr="00030187">
        <w:rPr>
          <w:rFonts w:ascii="Arial" w:hAnsi="Arial" w:cs="Arial"/>
          <w:b/>
          <w:sz w:val="22"/>
          <w:szCs w:val="22"/>
        </w:rPr>
        <w:t>Company</w:t>
      </w:r>
      <w:r w:rsidR="00F277E3">
        <w:rPr>
          <w:rFonts w:ascii="Arial" w:hAnsi="Arial" w:cs="Arial"/>
          <w:sz w:val="22"/>
          <w:szCs w:val="22"/>
        </w:rPr>
        <w:t xml:space="preserve"> shall respond </w:t>
      </w:r>
      <w:r w:rsidR="00C52746" w:rsidRPr="00030187">
        <w:rPr>
          <w:rFonts w:ascii="Arial" w:hAnsi="Arial" w:cs="Arial"/>
          <w:sz w:val="22"/>
          <w:szCs w:val="22"/>
        </w:rPr>
        <w:t>as soon as prac</w:t>
      </w:r>
      <w:r w:rsidR="00F277E3">
        <w:rPr>
          <w:rFonts w:ascii="Arial" w:hAnsi="Arial" w:cs="Arial"/>
          <w:sz w:val="22"/>
          <w:szCs w:val="22"/>
        </w:rPr>
        <w:t>ticable after such notification</w:t>
      </w:r>
      <w:r w:rsidR="00C52746" w:rsidRPr="00030187">
        <w:rPr>
          <w:rFonts w:ascii="Arial" w:hAnsi="Arial" w:cs="Arial"/>
          <w:sz w:val="22"/>
          <w:szCs w:val="22"/>
        </w:rPr>
        <w:t xml:space="preserve"> confirming that it is satisfied that this is the case or giv</w:t>
      </w:r>
      <w:r w:rsidR="003C2692" w:rsidRPr="00030187">
        <w:rPr>
          <w:rFonts w:ascii="Arial" w:hAnsi="Arial" w:cs="Arial"/>
          <w:sz w:val="22"/>
          <w:szCs w:val="22"/>
        </w:rPr>
        <w:t>ing</w:t>
      </w:r>
      <w:r w:rsidR="00C52746" w:rsidRPr="00030187">
        <w:rPr>
          <w:rFonts w:ascii="Arial" w:hAnsi="Arial" w:cs="Arial"/>
          <w:sz w:val="22"/>
          <w:szCs w:val="22"/>
        </w:rPr>
        <w:t xml:space="preserve"> reasons why it is not so satisfied.</w:t>
      </w:r>
    </w:p>
    <w:p w14:paraId="3EC3D298" w14:textId="77777777" w:rsidR="00417A7A" w:rsidRPr="003539FF" w:rsidRDefault="00417A7A" w:rsidP="00417A7A">
      <w:pPr>
        <w:spacing w:line="360" w:lineRule="auto"/>
        <w:jc w:val="both"/>
        <w:rPr>
          <w:rFonts w:ascii="Arial" w:hAnsi="Arial" w:cs="Arial"/>
          <w:sz w:val="22"/>
          <w:szCs w:val="22"/>
        </w:rPr>
      </w:pPr>
    </w:p>
    <w:p w14:paraId="7972DD1E" w14:textId="77777777" w:rsidR="00417A7A" w:rsidRPr="00340591" w:rsidRDefault="00417A7A" w:rsidP="00417A7A">
      <w:pPr>
        <w:spacing w:line="360" w:lineRule="auto"/>
        <w:ind w:left="567" w:hanging="567"/>
        <w:jc w:val="both"/>
        <w:rPr>
          <w:rFonts w:ascii="Arial" w:hAnsi="Arial" w:cs="Arial"/>
          <w:sz w:val="22"/>
          <w:szCs w:val="22"/>
        </w:rPr>
      </w:pPr>
      <w:r w:rsidRPr="003539FF">
        <w:rPr>
          <w:rFonts w:ascii="Arial" w:hAnsi="Arial" w:cs="Arial"/>
          <w:b/>
          <w:sz w:val="22"/>
          <w:szCs w:val="22"/>
        </w:rPr>
        <w:t>3.4</w:t>
      </w:r>
      <w:r>
        <w:rPr>
          <w:rFonts w:ascii="Arial" w:hAnsi="Arial" w:cs="Arial"/>
          <w:color w:val="FF0000"/>
          <w:sz w:val="22"/>
          <w:szCs w:val="22"/>
        </w:rPr>
        <w:t xml:space="preserve"> </w:t>
      </w:r>
      <w:r>
        <w:rPr>
          <w:rFonts w:ascii="Arial" w:hAnsi="Arial" w:cs="Arial"/>
          <w:color w:val="FF0000"/>
          <w:sz w:val="22"/>
          <w:szCs w:val="22"/>
        </w:rPr>
        <w:tab/>
      </w:r>
      <w:r>
        <w:rPr>
          <w:rFonts w:ascii="Arial" w:hAnsi="Arial" w:cs="Arial"/>
          <w:sz w:val="22"/>
          <w:szCs w:val="22"/>
        </w:rPr>
        <w:t xml:space="preserve">The </w:t>
      </w:r>
      <w:r w:rsidRPr="007E6320">
        <w:rPr>
          <w:rFonts w:ascii="Arial" w:hAnsi="Arial" w:cs="Arial"/>
          <w:b/>
          <w:sz w:val="22"/>
          <w:szCs w:val="22"/>
        </w:rPr>
        <w:t>Cancellation Charge Secured Amount</w:t>
      </w:r>
      <w:r>
        <w:rPr>
          <w:rFonts w:ascii="Arial" w:hAnsi="Arial" w:cs="Arial"/>
          <w:sz w:val="22"/>
          <w:szCs w:val="22"/>
        </w:rPr>
        <w:t xml:space="preserve"> shall be calculated using the </w:t>
      </w:r>
      <w:r w:rsidRPr="007E6320">
        <w:rPr>
          <w:rFonts w:ascii="Arial" w:hAnsi="Arial" w:cs="Arial"/>
          <w:b/>
          <w:sz w:val="22"/>
          <w:szCs w:val="22"/>
        </w:rPr>
        <w:t>Cancellation Charge</w:t>
      </w:r>
      <w:r>
        <w:rPr>
          <w:rFonts w:ascii="Arial" w:hAnsi="Arial" w:cs="Arial"/>
          <w:sz w:val="22"/>
          <w:szCs w:val="22"/>
        </w:rPr>
        <w:t xml:space="preserve"> inclusive of any applicable </w:t>
      </w:r>
      <w:r w:rsidRPr="007E6320">
        <w:rPr>
          <w:rFonts w:ascii="Arial" w:hAnsi="Arial" w:cs="Arial"/>
          <w:b/>
          <w:sz w:val="22"/>
          <w:szCs w:val="22"/>
        </w:rPr>
        <w:t>Value Added Tax</w:t>
      </w:r>
      <w:r>
        <w:rPr>
          <w:rFonts w:ascii="Arial" w:hAnsi="Arial" w:cs="Arial"/>
          <w:sz w:val="22"/>
          <w:szCs w:val="22"/>
        </w:rPr>
        <w:t xml:space="preserve"> that would be due. </w:t>
      </w:r>
    </w:p>
    <w:p w14:paraId="4699C82D" w14:textId="77777777" w:rsidR="00417A7A" w:rsidRDefault="00417A7A" w:rsidP="00075824">
      <w:pPr>
        <w:tabs>
          <w:tab w:val="left" w:pos="0"/>
        </w:tabs>
        <w:spacing w:line="360" w:lineRule="auto"/>
        <w:ind w:left="601" w:hanging="601"/>
        <w:jc w:val="both"/>
        <w:rPr>
          <w:rFonts w:ascii="Arial" w:hAnsi="Arial" w:cs="Arial"/>
          <w:sz w:val="22"/>
          <w:szCs w:val="22"/>
        </w:rPr>
      </w:pPr>
    </w:p>
    <w:p w14:paraId="14A13EFE" w14:textId="77777777" w:rsidR="00417A7A" w:rsidRPr="00030187" w:rsidRDefault="00417A7A" w:rsidP="00075824">
      <w:pPr>
        <w:tabs>
          <w:tab w:val="left" w:pos="0"/>
        </w:tabs>
        <w:spacing w:line="360" w:lineRule="auto"/>
        <w:ind w:left="601" w:hanging="601"/>
        <w:jc w:val="both"/>
        <w:rPr>
          <w:rFonts w:ascii="Arial" w:hAnsi="Arial" w:cs="Arial"/>
          <w:sz w:val="22"/>
          <w:szCs w:val="22"/>
        </w:rPr>
      </w:pPr>
    </w:p>
    <w:p w14:paraId="08FA452F" w14:textId="77777777" w:rsidR="00075824" w:rsidRPr="00030187" w:rsidRDefault="00075824" w:rsidP="00075824">
      <w:pPr>
        <w:tabs>
          <w:tab w:val="left" w:pos="0"/>
        </w:tabs>
        <w:spacing w:line="360" w:lineRule="auto"/>
        <w:ind w:left="601" w:hanging="601"/>
        <w:jc w:val="both"/>
        <w:rPr>
          <w:rFonts w:ascii="Arial" w:hAnsi="Arial" w:cs="Arial"/>
          <w:sz w:val="22"/>
          <w:szCs w:val="22"/>
        </w:rPr>
      </w:pPr>
    </w:p>
    <w:p w14:paraId="043CC451" w14:textId="77777777" w:rsidR="00875C64" w:rsidRPr="00030187" w:rsidRDefault="004A58A9" w:rsidP="00875C64">
      <w:pPr>
        <w:tabs>
          <w:tab w:val="left" w:pos="600"/>
        </w:tabs>
        <w:spacing w:line="360" w:lineRule="auto"/>
        <w:ind w:left="601" w:hanging="601"/>
        <w:jc w:val="both"/>
        <w:rPr>
          <w:rFonts w:ascii="Arial" w:hAnsi="Arial" w:cs="Arial"/>
          <w:b/>
          <w:sz w:val="22"/>
          <w:szCs w:val="22"/>
        </w:rPr>
      </w:pPr>
      <w:r w:rsidRPr="00030187">
        <w:rPr>
          <w:rFonts w:ascii="Arial" w:hAnsi="Arial" w:cs="Arial"/>
          <w:b/>
          <w:sz w:val="22"/>
          <w:szCs w:val="22"/>
        </w:rPr>
        <w:t>4</w:t>
      </w:r>
      <w:r w:rsidR="00875C64" w:rsidRPr="00030187">
        <w:rPr>
          <w:rFonts w:ascii="Arial" w:hAnsi="Arial" w:cs="Arial"/>
          <w:b/>
          <w:sz w:val="22"/>
          <w:szCs w:val="22"/>
        </w:rPr>
        <w:t>.</w:t>
      </w:r>
      <w:r w:rsidR="00875C64" w:rsidRPr="00030187">
        <w:rPr>
          <w:rFonts w:ascii="Arial" w:hAnsi="Arial" w:cs="Arial"/>
          <w:b/>
          <w:sz w:val="22"/>
          <w:szCs w:val="22"/>
        </w:rPr>
        <w:tab/>
        <w:t>PROVISION OF SECURITY WHERE USER MEETS THE COMPANY CREDIT RATING</w:t>
      </w:r>
    </w:p>
    <w:p w14:paraId="2A43F94C" w14:textId="77777777" w:rsidR="00875C64" w:rsidRPr="00030187" w:rsidRDefault="00875C64" w:rsidP="00875C64">
      <w:pPr>
        <w:tabs>
          <w:tab w:val="left" w:pos="600"/>
        </w:tabs>
        <w:spacing w:line="360" w:lineRule="auto"/>
        <w:ind w:left="601" w:hanging="601"/>
        <w:jc w:val="both"/>
        <w:rPr>
          <w:rFonts w:ascii="Arial" w:hAnsi="Arial" w:cs="Arial"/>
          <w:b/>
          <w:sz w:val="22"/>
          <w:szCs w:val="22"/>
        </w:rPr>
      </w:pPr>
    </w:p>
    <w:p w14:paraId="0CBF8FFC" w14:textId="77777777" w:rsidR="00875C64" w:rsidRPr="00030187" w:rsidRDefault="00075824" w:rsidP="00875C64">
      <w:pPr>
        <w:tabs>
          <w:tab w:val="left" w:pos="600"/>
        </w:tabs>
        <w:spacing w:line="360" w:lineRule="auto"/>
        <w:ind w:left="601" w:hanging="601"/>
        <w:jc w:val="both"/>
        <w:rPr>
          <w:rFonts w:ascii="Arial" w:hAnsi="Arial" w:cs="Arial"/>
          <w:sz w:val="22"/>
          <w:szCs w:val="22"/>
        </w:rPr>
      </w:pPr>
      <w:r w:rsidRPr="00C574DA">
        <w:rPr>
          <w:rFonts w:ascii="Arial" w:hAnsi="Arial" w:cs="Arial"/>
          <w:b/>
          <w:sz w:val="22"/>
          <w:szCs w:val="22"/>
        </w:rPr>
        <w:t>4</w:t>
      </w:r>
      <w:r w:rsidR="00875C64" w:rsidRPr="00C574DA">
        <w:rPr>
          <w:rFonts w:ascii="Arial" w:hAnsi="Arial" w:cs="Arial"/>
          <w:b/>
          <w:sz w:val="22"/>
          <w:szCs w:val="22"/>
        </w:rPr>
        <w:t>.1</w:t>
      </w:r>
      <w:r w:rsidR="00875C64" w:rsidRPr="00030187">
        <w:rPr>
          <w:rFonts w:ascii="Arial" w:hAnsi="Arial" w:cs="Arial"/>
          <w:sz w:val="22"/>
          <w:szCs w:val="22"/>
        </w:rPr>
        <w:tab/>
        <w:t xml:space="preserve">The </w:t>
      </w:r>
      <w:r w:rsidR="00875C64" w:rsidRPr="00030187">
        <w:rPr>
          <w:rFonts w:ascii="Arial" w:hAnsi="Arial" w:cs="Arial"/>
          <w:b/>
          <w:sz w:val="22"/>
          <w:szCs w:val="22"/>
        </w:rPr>
        <w:t>User</w:t>
      </w:r>
      <w:r w:rsidR="00875C64" w:rsidRPr="00030187">
        <w:rPr>
          <w:rFonts w:ascii="Arial" w:hAnsi="Arial" w:cs="Arial"/>
          <w:sz w:val="22"/>
          <w:szCs w:val="22"/>
        </w:rPr>
        <w:t xml:space="preserve"> shall as soon as possible after entering into a </w:t>
      </w:r>
      <w:r w:rsidR="00875C64" w:rsidRPr="00030187">
        <w:rPr>
          <w:rFonts w:ascii="Arial" w:hAnsi="Arial" w:cs="Arial"/>
          <w:b/>
          <w:sz w:val="22"/>
          <w:szCs w:val="22"/>
        </w:rPr>
        <w:t>Construction Agreement</w:t>
      </w:r>
      <w:r w:rsidR="00875C64" w:rsidRPr="00030187">
        <w:rPr>
          <w:rFonts w:ascii="Arial" w:hAnsi="Arial" w:cs="Arial"/>
          <w:sz w:val="22"/>
          <w:szCs w:val="22"/>
        </w:rPr>
        <w:t xml:space="preserve"> </w:t>
      </w:r>
      <w:r w:rsidR="00AB26A3" w:rsidRPr="00DA3043">
        <w:rPr>
          <w:rFonts w:ascii="Arial" w:hAnsi="Arial" w:cs="Arial"/>
          <w:sz w:val="22"/>
          <w:szCs w:val="22"/>
        </w:rPr>
        <w:t xml:space="preserve">and/or </w:t>
      </w:r>
      <w:r w:rsidR="00AB26A3" w:rsidRPr="00DA3043">
        <w:rPr>
          <w:rFonts w:ascii="Arial" w:hAnsi="Arial" w:cs="Arial"/>
          <w:b/>
          <w:sz w:val="22"/>
          <w:szCs w:val="22"/>
        </w:rPr>
        <w:t>Bilateral Connection Agreement</w:t>
      </w:r>
      <w:r w:rsidR="00AB26A3" w:rsidRPr="00DA3043">
        <w:rPr>
          <w:rFonts w:ascii="Arial" w:hAnsi="Arial" w:cs="Arial"/>
          <w:sz w:val="22"/>
          <w:szCs w:val="22"/>
        </w:rPr>
        <w:t xml:space="preserve"> or </w:t>
      </w:r>
      <w:r w:rsidR="00AB26A3" w:rsidRPr="00DA3043">
        <w:rPr>
          <w:rFonts w:ascii="Arial" w:hAnsi="Arial" w:cs="Arial"/>
          <w:b/>
          <w:sz w:val="22"/>
          <w:szCs w:val="22"/>
        </w:rPr>
        <w:t>Bilateral Embedded Generation Agreement</w:t>
      </w:r>
      <w:r w:rsidR="00AB26A3" w:rsidRPr="00030187">
        <w:rPr>
          <w:rFonts w:ascii="Arial" w:hAnsi="Arial" w:cs="Arial"/>
          <w:sz w:val="22"/>
          <w:szCs w:val="22"/>
        </w:rPr>
        <w:t xml:space="preserve"> </w:t>
      </w:r>
      <w:r w:rsidR="003E1E33" w:rsidRPr="00030187">
        <w:rPr>
          <w:rFonts w:ascii="Arial" w:hAnsi="Arial" w:cs="Arial"/>
          <w:sz w:val="22"/>
          <w:szCs w:val="22"/>
        </w:rPr>
        <w:t>and</w:t>
      </w:r>
      <w:r w:rsidR="00875C64" w:rsidRPr="00030187">
        <w:rPr>
          <w:rFonts w:ascii="Arial" w:hAnsi="Arial" w:cs="Arial"/>
          <w:sz w:val="22"/>
          <w:szCs w:val="22"/>
        </w:rPr>
        <w:t xml:space="preserve"> in any event no later than one (1) month after the date of the same confirm to </w:t>
      </w:r>
      <w:r w:rsidR="00875C64" w:rsidRPr="00030187">
        <w:rPr>
          <w:rFonts w:ascii="Arial" w:hAnsi="Arial" w:cs="Arial"/>
          <w:b/>
          <w:sz w:val="22"/>
          <w:szCs w:val="22"/>
        </w:rPr>
        <w:t>The Company</w:t>
      </w:r>
      <w:r w:rsidR="00875C64" w:rsidRPr="00030187">
        <w:rPr>
          <w:rFonts w:ascii="Arial" w:hAnsi="Arial" w:cs="Arial"/>
          <w:sz w:val="22"/>
          <w:szCs w:val="22"/>
        </w:rPr>
        <w:t xml:space="preserve"> whether it meets </w:t>
      </w:r>
      <w:r w:rsidR="00875C64" w:rsidRPr="00030187">
        <w:rPr>
          <w:rFonts w:ascii="Arial" w:hAnsi="Arial" w:cs="Arial"/>
          <w:b/>
          <w:sz w:val="22"/>
          <w:szCs w:val="22"/>
        </w:rPr>
        <w:t>The Company Credit Rating</w:t>
      </w:r>
      <w:r w:rsidR="00875C64" w:rsidRPr="00030187">
        <w:rPr>
          <w:rFonts w:ascii="Arial" w:hAnsi="Arial" w:cs="Arial"/>
          <w:sz w:val="22"/>
          <w:szCs w:val="22"/>
        </w:rPr>
        <w:t xml:space="preserve">. Thereafter not less than 75 days before the </w:t>
      </w:r>
      <w:r w:rsidR="003E1E33" w:rsidRPr="00030187">
        <w:rPr>
          <w:rFonts w:ascii="Arial" w:hAnsi="Arial" w:cs="Arial"/>
          <w:sz w:val="22"/>
          <w:szCs w:val="22"/>
        </w:rPr>
        <w:t>1 April and 1</w:t>
      </w:r>
      <w:r w:rsidR="00011029">
        <w:rPr>
          <w:rFonts w:ascii="Arial" w:hAnsi="Arial" w:cs="Arial"/>
          <w:sz w:val="22"/>
          <w:szCs w:val="22"/>
        </w:rPr>
        <w:t xml:space="preserve"> October each year</w:t>
      </w:r>
      <w:r w:rsidR="003E1E33" w:rsidRPr="00030187">
        <w:rPr>
          <w:rFonts w:ascii="Arial" w:hAnsi="Arial" w:cs="Arial"/>
          <w:sz w:val="22"/>
          <w:szCs w:val="22"/>
        </w:rPr>
        <w:t xml:space="preserve"> until 30 days after the </w:t>
      </w:r>
      <w:r w:rsidR="003E1E33" w:rsidRPr="00030187">
        <w:rPr>
          <w:rFonts w:ascii="Arial" w:hAnsi="Arial" w:cs="Arial"/>
          <w:b/>
          <w:sz w:val="22"/>
          <w:szCs w:val="22"/>
        </w:rPr>
        <w:t>Charging Date</w:t>
      </w:r>
      <w:r w:rsidR="003E1E33" w:rsidRPr="00030187">
        <w:rPr>
          <w:rFonts w:ascii="Arial" w:hAnsi="Arial" w:cs="Arial"/>
          <w:sz w:val="22"/>
          <w:szCs w:val="22"/>
        </w:rPr>
        <w:t xml:space="preserve"> </w:t>
      </w:r>
      <w:r w:rsidR="00875C64" w:rsidRPr="00030187">
        <w:rPr>
          <w:rFonts w:ascii="Arial" w:hAnsi="Arial" w:cs="Arial"/>
          <w:sz w:val="22"/>
          <w:szCs w:val="22"/>
        </w:rPr>
        <w:t xml:space="preserve">the </w:t>
      </w:r>
      <w:r w:rsidR="00875C64" w:rsidRPr="00030187">
        <w:rPr>
          <w:rFonts w:ascii="Arial" w:hAnsi="Arial" w:cs="Arial"/>
          <w:b/>
          <w:sz w:val="22"/>
          <w:szCs w:val="22"/>
        </w:rPr>
        <w:t>User</w:t>
      </w:r>
      <w:r w:rsidR="00875C64" w:rsidRPr="00030187">
        <w:rPr>
          <w:rFonts w:ascii="Arial" w:hAnsi="Arial" w:cs="Arial"/>
          <w:sz w:val="22"/>
          <w:szCs w:val="22"/>
        </w:rPr>
        <w:t xml:space="preserve"> shall confirm to </w:t>
      </w:r>
      <w:r w:rsidR="00875C64" w:rsidRPr="00030187">
        <w:rPr>
          <w:rFonts w:ascii="Arial" w:hAnsi="Arial" w:cs="Arial"/>
          <w:b/>
          <w:sz w:val="22"/>
          <w:szCs w:val="22"/>
        </w:rPr>
        <w:t>The Company</w:t>
      </w:r>
      <w:r w:rsidR="00875C64" w:rsidRPr="00030187">
        <w:rPr>
          <w:rFonts w:ascii="Arial" w:hAnsi="Arial" w:cs="Arial"/>
          <w:sz w:val="22"/>
          <w:szCs w:val="22"/>
        </w:rPr>
        <w:t xml:space="preserve"> whether it meets </w:t>
      </w:r>
      <w:r w:rsidR="00875C64" w:rsidRPr="00030187">
        <w:rPr>
          <w:rFonts w:ascii="Arial" w:hAnsi="Arial" w:cs="Arial"/>
          <w:b/>
          <w:sz w:val="22"/>
          <w:szCs w:val="22"/>
        </w:rPr>
        <w:t>The Company Credit Rating</w:t>
      </w:r>
      <w:r w:rsidR="00875C64" w:rsidRPr="00030187">
        <w:rPr>
          <w:rFonts w:ascii="Arial" w:hAnsi="Arial" w:cs="Arial"/>
          <w:sz w:val="22"/>
          <w:szCs w:val="22"/>
        </w:rPr>
        <w:t xml:space="preserve"> (which in the case of a long term private credit rating shall be confirmed by Standard and Poor’s or Moody’s within a period of 45 days prior to the date of confirmation). The </w:t>
      </w:r>
      <w:r w:rsidR="00875C64" w:rsidRPr="00030187">
        <w:rPr>
          <w:rFonts w:ascii="Arial" w:hAnsi="Arial" w:cs="Arial"/>
          <w:b/>
          <w:sz w:val="22"/>
          <w:szCs w:val="22"/>
        </w:rPr>
        <w:t>User</w:t>
      </w:r>
      <w:r w:rsidR="00875C64" w:rsidRPr="00030187">
        <w:rPr>
          <w:rFonts w:ascii="Arial" w:hAnsi="Arial" w:cs="Arial"/>
          <w:sz w:val="22"/>
          <w:szCs w:val="22"/>
        </w:rPr>
        <w:t xml:space="preserve"> shall inform </w:t>
      </w:r>
      <w:r w:rsidR="00875C64" w:rsidRPr="00030187">
        <w:rPr>
          <w:rFonts w:ascii="Arial" w:hAnsi="Arial" w:cs="Arial"/>
          <w:b/>
          <w:sz w:val="22"/>
          <w:szCs w:val="22"/>
        </w:rPr>
        <w:t>The Company</w:t>
      </w:r>
      <w:r w:rsidR="00875C64" w:rsidRPr="00030187">
        <w:rPr>
          <w:rFonts w:ascii="Arial" w:hAnsi="Arial" w:cs="Arial"/>
          <w:sz w:val="22"/>
          <w:szCs w:val="22"/>
        </w:rPr>
        <w:t xml:space="preserve"> in writing forthwith if it becomes aware of no longer meeting </w:t>
      </w:r>
      <w:r w:rsidR="00875C64" w:rsidRPr="00030187">
        <w:rPr>
          <w:rFonts w:ascii="Arial" w:hAnsi="Arial" w:cs="Arial"/>
          <w:b/>
          <w:sz w:val="22"/>
          <w:szCs w:val="22"/>
        </w:rPr>
        <w:t>The Company Credit Rating</w:t>
      </w:r>
      <w:r w:rsidR="00875C64" w:rsidRPr="00030187">
        <w:rPr>
          <w:rFonts w:ascii="Arial" w:hAnsi="Arial" w:cs="Arial"/>
          <w:sz w:val="22"/>
          <w:szCs w:val="22"/>
        </w:rPr>
        <w:t xml:space="preserve"> or if it is or is likely to be put on credit watch or any similar credit surveillance procedure which may give </w:t>
      </w:r>
      <w:r w:rsidR="00875C64" w:rsidRPr="00030187">
        <w:rPr>
          <w:rFonts w:ascii="Arial" w:hAnsi="Arial" w:cs="Arial"/>
          <w:b/>
          <w:sz w:val="22"/>
          <w:szCs w:val="22"/>
        </w:rPr>
        <w:t>The Company</w:t>
      </w:r>
      <w:r w:rsidR="00875C64" w:rsidRPr="00030187">
        <w:rPr>
          <w:rFonts w:ascii="Arial" w:hAnsi="Arial" w:cs="Arial"/>
          <w:sz w:val="22"/>
          <w:szCs w:val="22"/>
        </w:rPr>
        <w:t xml:space="preserve"> reasonable cause to </w:t>
      </w:r>
      <w:r w:rsidR="00875C64" w:rsidRPr="00030187">
        <w:rPr>
          <w:rFonts w:ascii="Arial" w:hAnsi="Arial" w:cs="Arial"/>
          <w:sz w:val="22"/>
          <w:szCs w:val="22"/>
        </w:rPr>
        <w:lastRenderedPageBreak/>
        <w:t xml:space="preserve">believe that the </w:t>
      </w:r>
      <w:r w:rsidR="00875C64" w:rsidRPr="00030187">
        <w:rPr>
          <w:rFonts w:ascii="Arial" w:hAnsi="Arial" w:cs="Arial"/>
          <w:b/>
          <w:sz w:val="22"/>
          <w:szCs w:val="22"/>
        </w:rPr>
        <w:t>User</w:t>
      </w:r>
      <w:r w:rsidR="00875C64" w:rsidRPr="00030187">
        <w:rPr>
          <w:rFonts w:ascii="Arial" w:hAnsi="Arial" w:cs="Arial"/>
          <w:sz w:val="22"/>
          <w:szCs w:val="22"/>
        </w:rPr>
        <w:t xml:space="preserve"> may not be able to sustain meeting </w:t>
      </w:r>
      <w:r w:rsidR="00875C64" w:rsidRPr="00030187">
        <w:rPr>
          <w:rFonts w:ascii="Arial" w:hAnsi="Arial" w:cs="Arial"/>
          <w:b/>
          <w:sz w:val="22"/>
          <w:szCs w:val="22"/>
        </w:rPr>
        <w:t>The Company Credit Rating</w:t>
      </w:r>
      <w:r w:rsidR="00875C64" w:rsidRPr="00030187">
        <w:rPr>
          <w:rFonts w:ascii="Arial" w:hAnsi="Arial" w:cs="Arial"/>
          <w:sz w:val="22"/>
          <w:szCs w:val="22"/>
        </w:rPr>
        <w:t xml:space="preserve"> for at least 12 months.</w:t>
      </w:r>
    </w:p>
    <w:p w14:paraId="2C0372F1" w14:textId="77777777" w:rsidR="00875C64" w:rsidRPr="00030187" w:rsidRDefault="00875C64" w:rsidP="00875C64">
      <w:pPr>
        <w:tabs>
          <w:tab w:val="left" w:pos="600"/>
        </w:tabs>
        <w:spacing w:line="360" w:lineRule="auto"/>
        <w:ind w:left="601" w:hanging="601"/>
        <w:jc w:val="both"/>
        <w:rPr>
          <w:rFonts w:ascii="Arial" w:hAnsi="Arial" w:cs="Arial"/>
          <w:sz w:val="22"/>
          <w:szCs w:val="22"/>
        </w:rPr>
      </w:pPr>
    </w:p>
    <w:p w14:paraId="1B5D4A77" w14:textId="77777777" w:rsidR="00875C64" w:rsidRPr="00030187" w:rsidRDefault="00075824" w:rsidP="00875C64">
      <w:pPr>
        <w:tabs>
          <w:tab w:val="left" w:pos="600"/>
        </w:tabs>
        <w:spacing w:line="360" w:lineRule="auto"/>
        <w:ind w:left="601" w:hanging="601"/>
        <w:jc w:val="both"/>
        <w:rPr>
          <w:rFonts w:ascii="Arial" w:hAnsi="Arial" w:cs="Arial"/>
          <w:sz w:val="22"/>
          <w:szCs w:val="22"/>
        </w:rPr>
      </w:pPr>
      <w:r w:rsidRPr="00C574DA">
        <w:rPr>
          <w:rFonts w:ascii="Arial" w:hAnsi="Arial" w:cs="Arial"/>
          <w:b/>
          <w:sz w:val="22"/>
          <w:szCs w:val="22"/>
        </w:rPr>
        <w:t>4</w:t>
      </w:r>
      <w:r w:rsidR="00875C64" w:rsidRPr="00C574DA">
        <w:rPr>
          <w:rFonts w:ascii="Arial" w:hAnsi="Arial" w:cs="Arial"/>
          <w:b/>
          <w:sz w:val="22"/>
          <w:szCs w:val="22"/>
        </w:rPr>
        <w:t>.2</w:t>
      </w:r>
      <w:r w:rsidR="00875C64" w:rsidRPr="00030187">
        <w:rPr>
          <w:rFonts w:ascii="Arial" w:hAnsi="Arial" w:cs="Arial"/>
          <w:sz w:val="22"/>
          <w:szCs w:val="22"/>
        </w:rPr>
        <w:tab/>
        <w:t xml:space="preserve">In the event that the </w:t>
      </w:r>
      <w:r w:rsidR="00875C64" w:rsidRPr="00030187">
        <w:rPr>
          <w:rFonts w:ascii="Arial" w:hAnsi="Arial" w:cs="Arial"/>
          <w:b/>
          <w:sz w:val="22"/>
          <w:szCs w:val="22"/>
        </w:rPr>
        <w:t>User</w:t>
      </w:r>
      <w:r w:rsidR="00875C64" w:rsidRPr="00030187">
        <w:rPr>
          <w:rFonts w:ascii="Arial" w:hAnsi="Arial" w:cs="Arial"/>
          <w:sz w:val="22"/>
          <w:szCs w:val="22"/>
        </w:rPr>
        <w:t xml:space="preserve"> has elected to provide </w:t>
      </w:r>
      <w:r w:rsidR="00875C64" w:rsidRPr="00030187">
        <w:rPr>
          <w:rFonts w:ascii="Arial" w:hAnsi="Arial" w:cs="Arial"/>
          <w:b/>
          <w:sz w:val="22"/>
          <w:szCs w:val="22"/>
        </w:rPr>
        <w:t xml:space="preserve">The Company </w:t>
      </w:r>
      <w:r w:rsidR="00875C64" w:rsidRPr="00030187">
        <w:rPr>
          <w:rFonts w:ascii="Arial" w:hAnsi="Arial" w:cs="Arial"/>
          <w:sz w:val="22"/>
          <w:szCs w:val="22"/>
        </w:rPr>
        <w:t xml:space="preserve">with an indicative credit rating and </w:t>
      </w:r>
      <w:r w:rsidR="00875C64" w:rsidRPr="00030187">
        <w:rPr>
          <w:rFonts w:ascii="Arial" w:hAnsi="Arial" w:cs="Arial"/>
          <w:b/>
          <w:sz w:val="22"/>
          <w:szCs w:val="22"/>
        </w:rPr>
        <w:t xml:space="preserve">The Company </w:t>
      </w:r>
      <w:r w:rsidR="00875C64" w:rsidRPr="00030187">
        <w:rPr>
          <w:rFonts w:ascii="Arial" w:hAnsi="Arial" w:cs="Arial"/>
          <w:sz w:val="22"/>
          <w:szCs w:val="22"/>
        </w:rPr>
        <w:t xml:space="preserve">is of the reasonable opinion that the </w:t>
      </w:r>
      <w:r w:rsidR="00875C64" w:rsidRPr="00030187">
        <w:rPr>
          <w:rFonts w:ascii="Arial" w:hAnsi="Arial" w:cs="Arial"/>
          <w:b/>
          <w:sz w:val="22"/>
          <w:szCs w:val="22"/>
        </w:rPr>
        <w:t>User</w:t>
      </w:r>
      <w:r w:rsidR="00875C64" w:rsidRPr="00030187">
        <w:rPr>
          <w:rFonts w:ascii="Arial" w:hAnsi="Arial" w:cs="Arial"/>
          <w:sz w:val="22"/>
          <w:szCs w:val="22"/>
        </w:rPr>
        <w:t xml:space="preserve"> has ceased to comply with the requirements of Paragraph </w:t>
      </w:r>
      <w:r w:rsidR="003E1E33" w:rsidRPr="00030187">
        <w:rPr>
          <w:rFonts w:ascii="Arial" w:hAnsi="Arial" w:cs="Arial"/>
          <w:sz w:val="22"/>
          <w:szCs w:val="22"/>
        </w:rPr>
        <w:t>4</w:t>
      </w:r>
      <w:r w:rsidR="00875C64" w:rsidRPr="00030187">
        <w:rPr>
          <w:rFonts w:ascii="Arial" w:hAnsi="Arial" w:cs="Arial"/>
          <w:sz w:val="22"/>
          <w:szCs w:val="22"/>
        </w:rPr>
        <w:t xml:space="preserve">.1 then </w:t>
      </w:r>
      <w:r w:rsidR="00875C64" w:rsidRPr="00030187">
        <w:rPr>
          <w:rFonts w:ascii="Arial" w:hAnsi="Arial" w:cs="Arial"/>
          <w:b/>
          <w:sz w:val="22"/>
          <w:szCs w:val="22"/>
        </w:rPr>
        <w:t xml:space="preserve">The Company </w:t>
      </w:r>
      <w:r w:rsidR="00875C64" w:rsidRPr="00030187">
        <w:rPr>
          <w:rFonts w:ascii="Arial" w:hAnsi="Arial" w:cs="Arial"/>
          <w:sz w:val="22"/>
          <w:szCs w:val="22"/>
        </w:rPr>
        <w:t xml:space="preserve">may require the </w:t>
      </w:r>
      <w:r w:rsidR="00875C64" w:rsidRPr="00030187">
        <w:rPr>
          <w:rFonts w:ascii="Arial" w:hAnsi="Arial" w:cs="Arial"/>
          <w:b/>
          <w:sz w:val="22"/>
          <w:szCs w:val="22"/>
        </w:rPr>
        <w:t>User</w:t>
      </w:r>
      <w:r w:rsidR="00875C64" w:rsidRPr="00030187">
        <w:rPr>
          <w:rFonts w:ascii="Arial" w:hAnsi="Arial" w:cs="Arial"/>
          <w:sz w:val="22"/>
          <w:szCs w:val="22"/>
        </w:rPr>
        <w:t xml:space="preserve"> forthwith:</w:t>
      </w:r>
    </w:p>
    <w:p w14:paraId="64FE7292" w14:textId="77777777" w:rsidR="00875C64" w:rsidRPr="00030187" w:rsidRDefault="00875C64" w:rsidP="00875C64">
      <w:pPr>
        <w:tabs>
          <w:tab w:val="left" w:pos="600"/>
        </w:tabs>
        <w:spacing w:line="360" w:lineRule="auto"/>
        <w:ind w:left="601" w:hanging="601"/>
        <w:jc w:val="both"/>
        <w:rPr>
          <w:rFonts w:ascii="Arial" w:hAnsi="Arial" w:cs="Arial"/>
          <w:sz w:val="22"/>
          <w:szCs w:val="22"/>
        </w:rPr>
      </w:pPr>
    </w:p>
    <w:p w14:paraId="107E45DA" w14:textId="77777777" w:rsidR="00875C64" w:rsidRPr="00030187" w:rsidRDefault="00875C64" w:rsidP="00875C64">
      <w:pPr>
        <w:tabs>
          <w:tab w:val="left" w:pos="600"/>
          <w:tab w:val="left" w:pos="1300"/>
        </w:tabs>
        <w:spacing w:line="360" w:lineRule="auto"/>
        <w:ind w:left="1300" w:hanging="1300"/>
        <w:jc w:val="both"/>
        <w:rPr>
          <w:rFonts w:ascii="Arial" w:hAnsi="Arial" w:cs="Arial"/>
          <w:sz w:val="22"/>
          <w:szCs w:val="22"/>
        </w:rPr>
      </w:pPr>
      <w:r w:rsidRPr="00030187">
        <w:rPr>
          <w:rFonts w:ascii="Arial" w:hAnsi="Arial" w:cs="Arial"/>
          <w:sz w:val="22"/>
          <w:szCs w:val="22"/>
        </w:rPr>
        <w:tab/>
      </w:r>
      <w:r w:rsidRPr="00C574DA">
        <w:rPr>
          <w:rFonts w:ascii="Arial" w:hAnsi="Arial" w:cs="Arial"/>
          <w:b/>
          <w:sz w:val="22"/>
          <w:szCs w:val="22"/>
        </w:rPr>
        <w:t>(</w:t>
      </w:r>
      <w:proofErr w:type="spellStart"/>
      <w:r w:rsidR="00344F01" w:rsidRPr="00C574DA">
        <w:rPr>
          <w:rFonts w:ascii="Arial" w:hAnsi="Arial" w:cs="Arial"/>
          <w:b/>
          <w:sz w:val="22"/>
          <w:szCs w:val="22"/>
        </w:rPr>
        <w:t>i</w:t>
      </w:r>
      <w:proofErr w:type="spellEnd"/>
      <w:r w:rsidRPr="00C574DA">
        <w:rPr>
          <w:rFonts w:ascii="Arial" w:hAnsi="Arial" w:cs="Arial"/>
          <w:b/>
          <w:sz w:val="22"/>
          <w:szCs w:val="22"/>
        </w:rPr>
        <w:t>)</w:t>
      </w:r>
      <w:r w:rsidRPr="00030187">
        <w:rPr>
          <w:rFonts w:ascii="Arial" w:hAnsi="Arial" w:cs="Arial"/>
          <w:sz w:val="22"/>
          <w:szCs w:val="22"/>
        </w:rPr>
        <w:tab/>
        <w:t>to apply to Standard and Poor’s and/or Moody’s for a further indicative long term private credit rating; or</w:t>
      </w:r>
    </w:p>
    <w:p w14:paraId="574A6481" w14:textId="77777777" w:rsidR="00875C64" w:rsidRPr="00030187" w:rsidRDefault="00875C64" w:rsidP="00875C64">
      <w:pPr>
        <w:tabs>
          <w:tab w:val="left" w:pos="600"/>
          <w:tab w:val="left" w:pos="1300"/>
        </w:tabs>
        <w:spacing w:line="360" w:lineRule="auto"/>
        <w:ind w:left="1300" w:hanging="1300"/>
        <w:jc w:val="both"/>
        <w:rPr>
          <w:rFonts w:ascii="Arial" w:hAnsi="Arial" w:cs="Arial"/>
          <w:sz w:val="22"/>
          <w:szCs w:val="22"/>
        </w:rPr>
      </w:pPr>
    </w:p>
    <w:p w14:paraId="5BFE9E6D" w14:textId="77777777" w:rsidR="00875C64" w:rsidRPr="00030187" w:rsidRDefault="00344F01" w:rsidP="00875C64">
      <w:pPr>
        <w:tabs>
          <w:tab w:val="left" w:pos="600"/>
          <w:tab w:val="left" w:pos="1300"/>
        </w:tabs>
        <w:spacing w:line="360" w:lineRule="auto"/>
        <w:ind w:left="1300" w:hanging="1300"/>
        <w:jc w:val="both"/>
        <w:rPr>
          <w:rFonts w:ascii="Arial" w:hAnsi="Arial" w:cs="Arial"/>
          <w:sz w:val="22"/>
          <w:szCs w:val="22"/>
        </w:rPr>
      </w:pPr>
      <w:r w:rsidRPr="00030187">
        <w:rPr>
          <w:rFonts w:ascii="Arial" w:hAnsi="Arial" w:cs="Arial"/>
          <w:sz w:val="22"/>
          <w:szCs w:val="22"/>
        </w:rPr>
        <w:tab/>
      </w:r>
      <w:r w:rsidRPr="00C574DA">
        <w:rPr>
          <w:rFonts w:ascii="Arial" w:hAnsi="Arial" w:cs="Arial"/>
          <w:b/>
          <w:sz w:val="22"/>
          <w:szCs w:val="22"/>
        </w:rPr>
        <w:t>(ii</w:t>
      </w:r>
      <w:r w:rsidR="00875C64" w:rsidRPr="00C574DA">
        <w:rPr>
          <w:rFonts w:ascii="Arial" w:hAnsi="Arial" w:cs="Arial"/>
          <w:b/>
          <w:sz w:val="22"/>
          <w:szCs w:val="22"/>
        </w:rPr>
        <w:t>)</w:t>
      </w:r>
      <w:r w:rsidR="00875C64" w:rsidRPr="00030187">
        <w:rPr>
          <w:rFonts w:ascii="Arial" w:hAnsi="Arial" w:cs="Arial"/>
          <w:sz w:val="22"/>
          <w:szCs w:val="22"/>
        </w:rPr>
        <w:tab/>
        <w:t xml:space="preserve">to confirm to </w:t>
      </w:r>
      <w:r w:rsidR="00875C64" w:rsidRPr="00030187">
        <w:rPr>
          <w:rFonts w:ascii="Arial" w:hAnsi="Arial" w:cs="Arial"/>
          <w:b/>
          <w:sz w:val="22"/>
          <w:szCs w:val="22"/>
        </w:rPr>
        <w:t>The Company</w:t>
      </w:r>
      <w:r w:rsidR="00875C64" w:rsidRPr="00030187">
        <w:rPr>
          <w:rFonts w:ascii="Arial" w:hAnsi="Arial" w:cs="Arial"/>
          <w:sz w:val="22"/>
          <w:szCs w:val="22"/>
        </w:rPr>
        <w:t xml:space="preserve"> that it shall provide the security referred to in Paragraph </w:t>
      </w:r>
      <w:r w:rsidR="003E1E33" w:rsidRPr="00030187">
        <w:rPr>
          <w:rFonts w:ascii="Arial" w:hAnsi="Arial" w:cs="Arial"/>
          <w:sz w:val="22"/>
          <w:szCs w:val="22"/>
        </w:rPr>
        <w:t>4</w:t>
      </w:r>
      <w:r w:rsidR="00875C64" w:rsidRPr="00030187">
        <w:rPr>
          <w:rFonts w:ascii="Arial" w:hAnsi="Arial" w:cs="Arial"/>
          <w:sz w:val="22"/>
          <w:szCs w:val="22"/>
        </w:rPr>
        <w:t>.4 below.</w:t>
      </w:r>
    </w:p>
    <w:p w14:paraId="52109536" w14:textId="77777777" w:rsidR="00875C64" w:rsidRPr="00030187" w:rsidRDefault="00875C64" w:rsidP="00875C64">
      <w:pPr>
        <w:tabs>
          <w:tab w:val="left" w:pos="600"/>
          <w:tab w:val="left" w:pos="1300"/>
        </w:tabs>
        <w:spacing w:line="360" w:lineRule="auto"/>
        <w:ind w:left="1300" w:hanging="1300"/>
        <w:jc w:val="both"/>
        <w:rPr>
          <w:rFonts w:ascii="Arial" w:hAnsi="Arial" w:cs="Arial"/>
          <w:sz w:val="22"/>
          <w:szCs w:val="22"/>
        </w:rPr>
      </w:pPr>
    </w:p>
    <w:p w14:paraId="61391BBF" w14:textId="77777777" w:rsidR="00875C64" w:rsidRPr="00030187" w:rsidRDefault="00075824" w:rsidP="00875C64">
      <w:pPr>
        <w:tabs>
          <w:tab w:val="left" w:pos="600"/>
          <w:tab w:val="left" w:pos="1300"/>
        </w:tabs>
        <w:spacing w:line="360" w:lineRule="auto"/>
        <w:ind w:left="1300" w:hanging="1300"/>
        <w:jc w:val="both"/>
        <w:rPr>
          <w:rFonts w:ascii="Arial" w:hAnsi="Arial" w:cs="Arial"/>
          <w:sz w:val="22"/>
          <w:szCs w:val="22"/>
        </w:rPr>
      </w:pPr>
      <w:r w:rsidRPr="00011029">
        <w:rPr>
          <w:rFonts w:ascii="Arial" w:hAnsi="Arial" w:cs="Arial"/>
          <w:b/>
          <w:sz w:val="22"/>
          <w:szCs w:val="22"/>
        </w:rPr>
        <w:t>4</w:t>
      </w:r>
      <w:r w:rsidR="00875C64" w:rsidRPr="00011029">
        <w:rPr>
          <w:rFonts w:ascii="Arial" w:hAnsi="Arial" w:cs="Arial"/>
          <w:b/>
          <w:sz w:val="22"/>
          <w:szCs w:val="22"/>
        </w:rPr>
        <w:t>.3</w:t>
      </w:r>
      <w:r w:rsidR="00875C64" w:rsidRPr="00030187">
        <w:rPr>
          <w:rFonts w:ascii="Arial" w:hAnsi="Arial" w:cs="Arial"/>
          <w:sz w:val="22"/>
          <w:szCs w:val="22"/>
        </w:rPr>
        <w:tab/>
        <w:t xml:space="preserve">In the event of the </w:t>
      </w:r>
      <w:r w:rsidR="00875C64" w:rsidRPr="00030187">
        <w:rPr>
          <w:rFonts w:ascii="Arial" w:hAnsi="Arial" w:cs="Arial"/>
          <w:b/>
          <w:sz w:val="22"/>
          <w:szCs w:val="22"/>
        </w:rPr>
        <w:t>User</w:t>
      </w:r>
      <w:r w:rsidR="00875C64" w:rsidRPr="00030187">
        <w:rPr>
          <w:rFonts w:ascii="Arial" w:hAnsi="Arial" w:cs="Arial"/>
          <w:sz w:val="22"/>
          <w:szCs w:val="22"/>
        </w:rPr>
        <w:t>:</w:t>
      </w:r>
    </w:p>
    <w:p w14:paraId="66EA5423" w14:textId="77777777" w:rsidR="00344F01" w:rsidRPr="00030187" w:rsidRDefault="00344F01" w:rsidP="00875C64">
      <w:pPr>
        <w:tabs>
          <w:tab w:val="left" w:pos="600"/>
          <w:tab w:val="left" w:pos="1300"/>
        </w:tabs>
        <w:spacing w:line="360" w:lineRule="auto"/>
        <w:ind w:left="1300" w:hanging="1300"/>
        <w:jc w:val="both"/>
        <w:rPr>
          <w:rFonts w:ascii="Arial" w:hAnsi="Arial" w:cs="Arial"/>
          <w:sz w:val="22"/>
          <w:szCs w:val="22"/>
        </w:rPr>
      </w:pPr>
    </w:p>
    <w:p w14:paraId="46AAB62E" w14:textId="77777777" w:rsidR="00344F01" w:rsidRPr="00030187" w:rsidRDefault="00344F01" w:rsidP="00875C64">
      <w:pPr>
        <w:tabs>
          <w:tab w:val="left" w:pos="600"/>
          <w:tab w:val="left" w:pos="1300"/>
        </w:tabs>
        <w:spacing w:line="360" w:lineRule="auto"/>
        <w:ind w:left="1300" w:hanging="1300"/>
        <w:jc w:val="both"/>
        <w:rPr>
          <w:rFonts w:ascii="Arial" w:hAnsi="Arial" w:cs="Arial"/>
          <w:sz w:val="22"/>
          <w:szCs w:val="22"/>
        </w:rPr>
      </w:pPr>
      <w:r w:rsidRPr="00030187">
        <w:rPr>
          <w:rFonts w:ascii="Arial" w:hAnsi="Arial" w:cs="Arial"/>
          <w:sz w:val="22"/>
          <w:szCs w:val="22"/>
        </w:rPr>
        <w:tab/>
      </w:r>
      <w:r w:rsidRPr="00011029">
        <w:rPr>
          <w:rFonts w:ascii="Arial" w:hAnsi="Arial" w:cs="Arial"/>
          <w:b/>
          <w:sz w:val="22"/>
          <w:szCs w:val="22"/>
        </w:rPr>
        <w:t>(</w:t>
      </w:r>
      <w:proofErr w:type="spellStart"/>
      <w:r w:rsidRPr="00011029">
        <w:rPr>
          <w:rFonts w:ascii="Arial" w:hAnsi="Arial" w:cs="Arial"/>
          <w:b/>
          <w:sz w:val="22"/>
          <w:szCs w:val="22"/>
        </w:rPr>
        <w:t>i</w:t>
      </w:r>
      <w:proofErr w:type="spellEnd"/>
      <w:r w:rsidRPr="00011029">
        <w:rPr>
          <w:rFonts w:ascii="Arial" w:hAnsi="Arial" w:cs="Arial"/>
          <w:b/>
          <w:sz w:val="22"/>
          <w:szCs w:val="22"/>
        </w:rPr>
        <w:t>)</w:t>
      </w:r>
      <w:r w:rsidRPr="00030187">
        <w:rPr>
          <w:rFonts w:ascii="Arial" w:hAnsi="Arial" w:cs="Arial"/>
          <w:sz w:val="22"/>
          <w:szCs w:val="22"/>
        </w:rPr>
        <w:tab/>
        <w:t xml:space="preserve">not meeting </w:t>
      </w:r>
      <w:r w:rsidRPr="00030187">
        <w:rPr>
          <w:rFonts w:ascii="Arial" w:hAnsi="Arial" w:cs="Arial"/>
          <w:b/>
          <w:sz w:val="22"/>
          <w:szCs w:val="22"/>
        </w:rPr>
        <w:t>The Company Credit Rating</w:t>
      </w:r>
      <w:r w:rsidRPr="00030187">
        <w:rPr>
          <w:rFonts w:ascii="Arial" w:hAnsi="Arial" w:cs="Arial"/>
          <w:sz w:val="22"/>
          <w:szCs w:val="22"/>
        </w:rPr>
        <w:t>; or</w:t>
      </w:r>
    </w:p>
    <w:p w14:paraId="1E1BD908" w14:textId="77777777" w:rsidR="00344F01" w:rsidRPr="00030187" w:rsidRDefault="00344F01" w:rsidP="00875C64">
      <w:pPr>
        <w:tabs>
          <w:tab w:val="left" w:pos="600"/>
          <w:tab w:val="left" w:pos="1300"/>
        </w:tabs>
        <w:spacing w:line="360" w:lineRule="auto"/>
        <w:ind w:left="1300" w:hanging="1300"/>
        <w:jc w:val="both"/>
        <w:rPr>
          <w:rFonts w:ascii="Arial" w:hAnsi="Arial" w:cs="Arial"/>
          <w:sz w:val="22"/>
          <w:szCs w:val="22"/>
        </w:rPr>
      </w:pPr>
    </w:p>
    <w:p w14:paraId="2D61C4F9" w14:textId="77777777" w:rsidR="00344F01" w:rsidRPr="00030187" w:rsidRDefault="00344F01" w:rsidP="00875C64">
      <w:pPr>
        <w:tabs>
          <w:tab w:val="left" w:pos="600"/>
          <w:tab w:val="left" w:pos="1300"/>
        </w:tabs>
        <w:spacing w:line="360" w:lineRule="auto"/>
        <w:ind w:left="1300" w:hanging="1300"/>
        <w:jc w:val="both"/>
        <w:rPr>
          <w:rFonts w:ascii="Arial" w:hAnsi="Arial" w:cs="Arial"/>
          <w:sz w:val="22"/>
          <w:szCs w:val="22"/>
        </w:rPr>
      </w:pPr>
      <w:r w:rsidRPr="00030187">
        <w:rPr>
          <w:rFonts w:ascii="Arial" w:hAnsi="Arial" w:cs="Arial"/>
          <w:sz w:val="22"/>
          <w:szCs w:val="22"/>
        </w:rPr>
        <w:tab/>
      </w:r>
      <w:r w:rsidRPr="00011029">
        <w:rPr>
          <w:rFonts w:ascii="Arial" w:hAnsi="Arial" w:cs="Arial"/>
          <w:b/>
          <w:sz w:val="22"/>
          <w:szCs w:val="22"/>
        </w:rPr>
        <w:t>(ii)</w:t>
      </w:r>
      <w:r w:rsidRPr="00030187">
        <w:rPr>
          <w:rFonts w:ascii="Arial" w:hAnsi="Arial" w:cs="Arial"/>
          <w:sz w:val="22"/>
          <w:szCs w:val="22"/>
        </w:rPr>
        <w:tab/>
        <w:t xml:space="preserve">having a credit rating below </w:t>
      </w:r>
      <w:r w:rsidRPr="00030187">
        <w:rPr>
          <w:rFonts w:ascii="Arial" w:hAnsi="Arial" w:cs="Arial"/>
          <w:b/>
          <w:sz w:val="22"/>
          <w:szCs w:val="22"/>
        </w:rPr>
        <w:t>The Company Credit Rating</w:t>
      </w:r>
      <w:r w:rsidRPr="00030187">
        <w:rPr>
          <w:rFonts w:ascii="Arial" w:hAnsi="Arial" w:cs="Arial"/>
          <w:sz w:val="22"/>
          <w:szCs w:val="22"/>
        </w:rPr>
        <w:t>; or</w:t>
      </w:r>
    </w:p>
    <w:p w14:paraId="1ACE5FB9" w14:textId="77777777" w:rsidR="00344F01" w:rsidRPr="00030187" w:rsidRDefault="00344F01" w:rsidP="00875C64">
      <w:pPr>
        <w:tabs>
          <w:tab w:val="left" w:pos="600"/>
          <w:tab w:val="left" w:pos="1300"/>
        </w:tabs>
        <w:spacing w:line="360" w:lineRule="auto"/>
        <w:ind w:left="1300" w:hanging="1300"/>
        <w:jc w:val="both"/>
        <w:rPr>
          <w:rFonts w:ascii="Arial" w:hAnsi="Arial" w:cs="Arial"/>
          <w:sz w:val="22"/>
          <w:szCs w:val="22"/>
        </w:rPr>
      </w:pPr>
    </w:p>
    <w:p w14:paraId="7A3AF8D2" w14:textId="77777777" w:rsidR="00344F01" w:rsidRPr="00030187" w:rsidRDefault="00344F01" w:rsidP="00875C64">
      <w:pPr>
        <w:tabs>
          <w:tab w:val="left" w:pos="600"/>
          <w:tab w:val="left" w:pos="1300"/>
        </w:tabs>
        <w:spacing w:line="360" w:lineRule="auto"/>
        <w:ind w:left="1300" w:hanging="1300"/>
        <w:jc w:val="both"/>
        <w:rPr>
          <w:rFonts w:ascii="Arial" w:hAnsi="Arial" w:cs="Arial"/>
          <w:sz w:val="22"/>
          <w:szCs w:val="22"/>
        </w:rPr>
      </w:pPr>
      <w:r w:rsidRPr="00030187">
        <w:rPr>
          <w:rFonts w:ascii="Arial" w:hAnsi="Arial" w:cs="Arial"/>
          <w:sz w:val="22"/>
          <w:szCs w:val="22"/>
        </w:rPr>
        <w:tab/>
      </w:r>
      <w:r w:rsidRPr="00011029">
        <w:rPr>
          <w:rFonts w:ascii="Arial" w:hAnsi="Arial" w:cs="Arial"/>
          <w:b/>
          <w:sz w:val="22"/>
          <w:szCs w:val="22"/>
        </w:rPr>
        <w:t>(iii)</w:t>
      </w:r>
      <w:r w:rsidRPr="00030187">
        <w:rPr>
          <w:rFonts w:ascii="Arial" w:hAnsi="Arial" w:cs="Arial"/>
          <w:sz w:val="22"/>
          <w:szCs w:val="22"/>
        </w:rPr>
        <w:tab/>
        <w:t xml:space="preserve">not having obtained from Standard and Poor’s or Moody’s within 30 days of the written notification under Paragraph </w:t>
      </w:r>
      <w:r w:rsidR="00075824" w:rsidRPr="00030187">
        <w:rPr>
          <w:rFonts w:ascii="Arial" w:hAnsi="Arial" w:cs="Arial"/>
          <w:sz w:val="22"/>
          <w:szCs w:val="22"/>
        </w:rPr>
        <w:t>4</w:t>
      </w:r>
      <w:r w:rsidRPr="00030187">
        <w:rPr>
          <w:rFonts w:ascii="Arial" w:hAnsi="Arial" w:cs="Arial"/>
          <w:sz w:val="22"/>
          <w:szCs w:val="22"/>
        </w:rPr>
        <w:t>.2(</w:t>
      </w:r>
      <w:proofErr w:type="spellStart"/>
      <w:r w:rsidRPr="00030187">
        <w:rPr>
          <w:rFonts w:ascii="Arial" w:hAnsi="Arial" w:cs="Arial"/>
          <w:sz w:val="22"/>
          <w:szCs w:val="22"/>
        </w:rPr>
        <w:t>i</w:t>
      </w:r>
      <w:proofErr w:type="spellEnd"/>
      <w:r w:rsidRPr="00030187">
        <w:rPr>
          <w:rFonts w:ascii="Arial" w:hAnsi="Arial" w:cs="Arial"/>
          <w:sz w:val="22"/>
          <w:szCs w:val="22"/>
        </w:rPr>
        <w:t>) above an indicative long term private credit rating,</w:t>
      </w:r>
    </w:p>
    <w:p w14:paraId="43688E78" w14:textId="77777777" w:rsidR="00344F01" w:rsidRPr="00030187" w:rsidRDefault="00344F01" w:rsidP="00875C64">
      <w:pPr>
        <w:tabs>
          <w:tab w:val="left" w:pos="600"/>
          <w:tab w:val="left" w:pos="1300"/>
        </w:tabs>
        <w:spacing w:line="360" w:lineRule="auto"/>
        <w:ind w:left="1300" w:hanging="1300"/>
        <w:jc w:val="both"/>
        <w:rPr>
          <w:rFonts w:ascii="Arial" w:hAnsi="Arial" w:cs="Arial"/>
          <w:sz w:val="22"/>
          <w:szCs w:val="22"/>
        </w:rPr>
      </w:pPr>
      <w:r w:rsidRPr="00030187">
        <w:rPr>
          <w:rFonts w:ascii="Arial" w:hAnsi="Arial" w:cs="Arial"/>
          <w:sz w:val="22"/>
          <w:szCs w:val="22"/>
        </w:rPr>
        <w:tab/>
      </w:r>
    </w:p>
    <w:p w14:paraId="1D2E66F1" w14:textId="77777777" w:rsidR="00344F01" w:rsidRPr="00030187" w:rsidRDefault="00344F01" w:rsidP="00344F01">
      <w:pPr>
        <w:tabs>
          <w:tab w:val="left" w:pos="600"/>
          <w:tab w:val="left" w:pos="1300"/>
        </w:tabs>
        <w:spacing w:line="360" w:lineRule="auto"/>
        <w:ind w:left="1300" w:hanging="1300"/>
        <w:jc w:val="both"/>
        <w:rPr>
          <w:rFonts w:ascii="Arial" w:hAnsi="Arial" w:cs="Arial"/>
          <w:sz w:val="22"/>
          <w:szCs w:val="22"/>
        </w:rPr>
      </w:pPr>
      <w:r w:rsidRPr="00030187">
        <w:rPr>
          <w:rFonts w:ascii="Arial" w:hAnsi="Arial" w:cs="Arial"/>
          <w:sz w:val="22"/>
          <w:szCs w:val="22"/>
        </w:rPr>
        <w:tab/>
      </w:r>
      <w:r w:rsidRPr="00030187">
        <w:rPr>
          <w:rFonts w:ascii="Arial" w:hAnsi="Arial" w:cs="Arial"/>
          <w:sz w:val="22"/>
          <w:szCs w:val="22"/>
        </w:rPr>
        <w:tab/>
        <w:t xml:space="preserve">or if </w:t>
      </w:r>
      <w:r w:rsidRPr="00030187">
        <w:rPr>
          <w:rFonts w:ascii="Arial" w:hAnsi="Arial" w:cs="Arial"/>
          <w:b/>
          <w:sz w:val="22"/>
          <w:szCs w:val="22"/>
        </w:rPr>
        <w:t xml:space="preserve">The Company </w:t>
      </w:r>
      <w:r w:rsidRPr="00030187">
        <w:rPr>
          <w:rFonts w:ascii="Arial" w:hAnsi="Arial" w:cs="Arial"/>
          <w:sz w:val="22"/>
          <w:szCs w:val="22"/>
        </w:rPr>
        <w:t>becomes aware that:</w:t>
      </w:r>
    </w:p>
    <w:p w14:paraId="182FDAC2" w14:textId="77777777" w:rsidR="00344F01" w:rsidRPr="00030187" w:rsidRDefault="00344F01" w:rsidP="00875C64">
      <w:pPr>
        <w:tabs>
          <w:tab w:val="left" w:pos="600"/>
          <w:tab w:val="left" w:pos="1300"/>
        </w:tabs>
        <w:spacing w:line="360" w:lineRule="auto"/>
        <w:ind w:left="1300" w:hanging="1300"/>
        <w:jc w:val="both"/>
        <w:rPr>
          <w:rFonts w:ascii="Arial" w:hAnsi="Arial" w:cs="Arial"/>
          <w:sz w:val="22"/>
          <w:szCs w:val="22"/>
        </w:rPr>
      </w:pPr>
    </w:p>
    <w:p w14:paraId="7EE80895" w14:textId="77777777" w:rsidR="00344F01" w:rsidRPr="00030187" w:rsidRDefault="00344F01" w:rsidP="00875C64">
      <w:pPr>
        <w:tabs>
          <w:tab w:val="left" w:pos="600"/>
          <w:tab w:val="left" w:pos="1300"/>
        </w:tabs>
        <w:spacing w:line="360" w:lineRule="auto"/>
        <w:ind w:left="1300" w:hanging="1300"/>
        <w:jc w:val="both"/>
        <w:rPr>
          <w:rFonts w:ascii="Arial" w:hAnsi="Arial" w:cs="Arial"/>
          <w:sz w:val="22"/>
          <w:szCs w:val="22"/>
        </w:rPr>
      </w:pPr>
      <w:r w:rsidRPr="00030187">
        <w:rPr>
          <w:rFonts w:ascii="Arial" w:hAnsi="Arial" w:cs="Arial"/>
          <w:sz w:val="22"/>
          <w:szCs w:val="22"/>
        </w:rPr>
        <w:tab/>
      </w:r>
      <w:r w:rsidRPr="00011029">
        <w:rPr>
          <w:rFonts w:ascii="Arial" w:hAnsi="Arial" w:cs="Arial"/>
          <w:b/>
          <w:sz w:val="22"/>
          <w:szCs w:val="22"/>
        </w:rPr>
        <w:t>(iv)</w:t>
      </w:r>
      <w:r w:rsidRPr="00030187">
        <w:rPr>
          <w:rFonts w:ascii="Arial" w:hAnsi="Arial" w:cs="Arial"/>
          <w:sz w:val="22"/>
          <w:szCs w:val="22"/>
        </w:rPr>
        <w:tab/>
        <w:t xml:space="preserve">the </w:t>
      </w:r>
      <w:r w:rsidRPr="00030187">
        <w:rPr>
          <w:rFonts w:ascii="Arial" w:hAnsi="Arial" w:cs="Arial"/>
          <w:b/>
          <w:sz w:val="22"/>
          <w:szCs w:val="22"/>
        </w:rPr>
        <w:t xml:space="preserve">User </w:t>
      </w:r>
      <w:r w:rsidRPr="00030187">
        <w:rPr>
          <w:rFonts w:ascii="Arial" w:hAnsi="Arial" w:cs="Arial"/>
          <w:sz w:val="22"/>
          <w:szCs w:val="22"/>
        </w:rPr>
        <w:t xml:space="preserve">ceases to meet </w:t>
      </w:r>
      <w:r w:rsidRPr="00030187">
        <w:rPr>
          <w:rFonts w:ascii="Arial" w:hAnsi="Arial" w:cs="Arial"/>
          <w:b/>
          <w:sz w:val="22"/>
          <w:szCs w:val="22"/>
        </w:rPr>
        <w:t>The Company Credit Rating</w:t>
      </w:r>
      <w:r w:rsidRPr="00030187">
        <w:rPr>
          <w:rFonts w:ascii="Arial" w:hAnsi="Arial" w:cs="Arial"/>
          <w:sz w:val="22"/>
          <w:szCs w:val="22"/>
        </w:rPr>
        <w:t>; or</w:t>
      </w:r>
    </w:p>
    <w:p w14:paraId="269E409B" w14:textId="77777777" w:rsidR="00344F01" w:rsidRPr="00030187" w:rsidRDefault="00344F01" w:rsidP="00875C64">
      <w:pPr>
        <w:tabs>
          <w:tab w:val="left" w:pos="600"/>
          <w:tab w:val="left" w:pos="1300"/>
        </w:tabs>
        <w:spacing w:line="360" w:lineRule="auto"/>
        <w:ind w:left="1300" w:hanging="1300"/>
        <w:jc w:val="both"/>
        <w:rPr>
          <w:rFonts w:ascii="Arial" w:hAnsi="Arial" w:cs="Arial"/>
          <w:sz w:val="22"/>
          <w:szCs w:val="22"/>
        </w:rPr>
      </w:pPr>
    </w:p>
    <w:p w14:paraId="2021332E" w14:textId="77777777" w:rsidR="00344F01" w:rsidRPr="00030187" w:rsidRDefault="00344F01" w:rsidP="00875C64">
      <w:pPr>
        <w:tabs>
          <w:tab w:val="left" w:pos="600"/>
          <w:tab w:val="left" w:pos="1300"/>
        </w:tabs>
        <w:spacing w:line="360" w:lineRule="auto"/>
        <w:ind w:left="1300" w:hanging="1300"/>
        <w:jc w:val="both"/>
        <w:rPr>
          <w:rFonts w:ascii="Arial" w:hAnsi="Arial" w:cs="Arial"/>
          <w:sz w:val="22"/>
          <w:szCs w:val="22"/>
        </w:rPr>
      </w:pPr>
      <w:r w:rsidRPr="00030187">
        <w:rPr>
          <w:rFonts w:ascii="Arial" w:hAnsi="Arial" w:cs="Arial"/>
          <w:sz w:val="22"/>
          <w:szCs w:val="22"/>
        </w:rPr>
        <w:tab/>
      </w:r>
      <w:r w:rsidRPr="00011029">
        <w:rPr>
          <w:rFonts w:ascii="Arial" w:hAnsi="Arial" w:cs="Arial"/>
          <w:b/>
          <w:sz w:val="22"/>
          <w:szCs w:val="22"/>
        </w:rPr>
        <w:t>(v)</w:t>
      </w:r>
      <w:r w:rsidRPr="00030187">
        <w:rPr>
          <w:rFonts w:ascii="Arial" w:hAnsi="Arial" w:cs="Arial"/>
          <w:sz w:val="22"/>
          <w:szCs w:val="22"/>
        </w:rPr>
        <w:tab/>
        <w:t xml:space="preserve">the </w:t>
      </w:r>
      <w:r w:rsidRPr="00030187">
        <w:rPr>
          <w:rFonts w:ascii="Arial" w:hAnsi="Arial" w:cs="Arial"/>
          <w:b/>
          <w:sz w:val="22"/>
          <w:szCs w:val="22"/>
        </w:rPr>
        <w:t>User</w:t>
      </w:r>
      <w:r w:rsidRPr="00030187">
        <w:rPr>
          <w:rFonts w:ascii="Arial" w:hAnsi="Arial" w:cs="Arial"/>
          <w:sz w:val="22"/>
          <w:szCs w:val="22"/>
        </w:rPr>
        <w:t xml:space="preserve"> is put on credit watch or other similar credit surveillance procedure as specified above which may give </w:t>
      </w:r>
      <w:r w:rsidRPr="00030187">
        <w:rPr>
          <w:rFonts w:ascii="Arial" w:hAnsi="Arial" w:cs="Arial"/>
          <w:b/>
          <w:sz w:val="22"/>
          <w:szCs w:val="22"/>
        </w:rPr>
        <w:t xml:space="preserve">The Company </w:t>
      </w:r>
      <w:r w:rsidRPr="00030187">
        <w:rPr>
          <w:rFonts w:ascii="Arial" w:hAnsi="Arial" w:cs="Arial"/>
          <w:sz w:val="22"/>
          <w:szCs w:val="22"/>
        </w:rPr>
        <w:t xml:space="preserve">reasonable cause to believe that the </w:t>
      </w:r>
      <w:r w:rsidRPr="00030187">
        <w:rPr>
          <w:rFonts w:ascii="Arial" w:hAnsi="Arial" w:cs="Arial"/>
          <w:b/>
          <w:sz w:val="22"/>
          <w:szCs w:val="22"/>
        </w:rPr>
        <w:t>User</w:t>
      </w:r>
      <w:r w:rsidRPr="00030187">
        <w:rPr>
          <w:rFonts w:ascii="Arial" w:hAnsi="Arial" w:cs="Arial"/>
          <w:sz w:val="22"/>
          <w:szCs w:val="22"/>
        </w:rPr>
        <w:t xml:space="preserve"> may not be able to maintain </w:t>
      </w:r>
      <w:r w:rsidRPr="00030187">
        <w:rPr>
          <w:rFonts w:ascii="Arial" w:hAnsi="Arial" w:cs="Arial"/>
          <w:b/>
          <w:sz w:val="22"/>
          <w:szCs w:val="22"/>
        </w:rPr>
        <w:t xml:space="preserve">The Company Credit Rating </w:t>
      </w:r>
      <w:r w:rsidRPr="00030187">
        <w:rPr>
          <w:rFonts w:ascii="Arial" w:hAnsi="Arial" w:cs="Arial"/>
          <w:sz w:val="22"/>
          <w:szCs w:val="22"/>
        </w:rPr>
        <w:t xml:space="preserve">for at </w:t>
      </w:r>
      <w:r w:rsidR="007A2EF0" w:rsidRPr="00030187">
        <w:rPr>
          <w:rFonts w:ascii="Arial" w:hAnsi="Arial" w:cs="Arial"/>
          <w:sz w:val="22"/>
          <w:szCs w:val="22"/>
        </w:rPr>
        <w:t xml:space="preserve">least </w:t>
      </w:r>
      <w:r w:rsidRPr="00030187">
        <w:rPr>
          <w:rFonts w:ascii="Arial" w:hAnsi="Arial" w:cs="Arial"/>
          <w:sz w:val="22"/>
          <w:szCs w:val="22"/>
        </w:rPr>
        <w:t>12 months; or</w:t>
      </w:r>
    </w:p>
    <w:p w14:paraId="34B54062" w14:textId="77777777" w:rsidR="00344F01" w:rsidRPr="00030187" w:rsidRDefault="00344F01" w:rsidP="00875C64">
      <w:pPr>
        <w:tabs>
          <w:tab w:val="left" w:pos="600"/>
          <w:tab w:val="left" w:pos="1300"/>
        </w:tabs>
        <w:spacing w:line="360" w:lineRule="auto"/>
        <w:ind w:left="1300" w:hanging="1300"/>
        <w:jc w:val="both"/>
        <w:rPr>
          <w:rFonts w:ascii="Arial" w:hAnsi="Arial" w:cs="Arial"/>
          <w:sz w:val="22"/>
          <w:szCs w:val="22"/>
        </w:rPr>
      </w:pPr>
    </w:p>
    <w:p w14:paraId="2873ACD2" w14:textId="77777777" w:rsidR="00344F01" w:rsidRPr="00030187" w:rsidRDefault="00344F01" w:rsidP="00875C64">
      <w:pPr>
        <w:tabs>
          <w:tab w:val="left" w:pos="600"/>
          <w:tab w:val="left" w:pos="1300"/>
        </w:tabs>
        <w:spacing w:line="360" w:lineRule="auto"/>
        <w:ind w:left="1300" w:hanging="1300"/>
        <w:jc w:val="both"/>
        <w:rPr>
          <w:rFonts w:ascii="Arial" w:hAnsi="Arial" w:cs="Arial"/>
          <w:sz w:val="22"/>
          <w:szCs w:val="22"/>
        </w:rPr>
      </w:pPr>
      <w:r w:rsidRPr="00030187">
        <w:rPr>
          <w:rFonts w:ascii="Arial" w:hAnsi="Arial" w:cs="Arial"/>
          <w:sz w:val="22"/>
          <w:szCs w:val="22"/>
        </w:rPr>
        <w:tab/>
      </w:r>
      <w:r w:rsidRPr="00011029">
        <w:rPr>
          <w:rFonts w:ascii="Arial" w:hAnsi="Arial" w:cs="Arial"/>
          <w:b/>
          <w:sz w:val="22"/>
          <w:szCs w:val="22"/>
        </w:rPr>
        <w:t>(vi)</w:t>
      </w:r>
      <w:r w:rsidRPr="00030187">
        <w:rPr>
          <w:rFonts w:ascii="Arial" w:hAnsi="Arial" w:cs="Arial"/>
          <w:sz w:val="22"/>
          <w:szCs w:val="22"/>
        </w:rPr>
        <w:tab/>
        <w:t xml:space="preserve">the </w:t>
      </w:r>
      <w:r w:rsidRPr="00030187">
        <w:rPr>
          <w:rFonts w:ascii="Arial" w:hAnsi="Arial" w:cs="Arial"/>
          <w:b/>
          <w:sz w:val="22"/>
          <w:szCs w:val="22"/>
        </w:rPr>
        <w:t xml:space="preserve">User </w:t>
      </w:r>
      <w:r w:rsidRPr="00030187">
        <w:rPr>
          <w:rFonts w:ascii="Arial" w:hAnsi="Arial" w:cs="Arial"/>
          <w:sz w:val="22"/>
          <w:szCs w:val="22"/>
        </w:rPr>
        <w:t xml:space="preserve">has not obtained from Standard and Poor’s within 30 days of the written notification by </w:t>
      </w:r>
      <w:r w:rsidRPr="00030187">
        <w:rPr>
          <w:rFonts w:ascii="Arial" w:hAnsi="Arial" w:cs="Arial"/>
          <w:b/>
          <w:sz w:val="22"/>
          <w:szCs w:val="22"/>
        </w:rPr>
        <w:t xml:space="preserve">The Company </w:t>
      </w:r>
      <w:r w:rsidRPr="00030187">
        <w:rPr>
          <w:rFonts w:ascii="Arial" w:hAnsi="Arial" w:cs="Arial"/>
          <w:sz w:val="22"/>
          <w:szCs w:val="22"/>
        </w:rPr>
        <w:t xml:space="preserve">under Paragraph </w:t>
      </w:r>
      <w:r w:rsidR="00075824" w:rsidRPr="00030187">
        <w:rPr>
          <w:rFonts w:ascii="Arial" w:hAnsi="Arial" w:cs="Arial"/>
          <w:sz w:val="22"/>
          <w:szCs w:val="22"/>
        </w:rPr>
        <w:t>4</w:t>
      </w:r>
      <w:r w:rsidRPr="00030187">
        <w:rPr>
          <w:rFonts w:ascii="Arial" w:hAnsi="Arial" w:cs="Arial"/>
          <w:sz w:val="22"/>
          <w:szCs w:val="22"/>
        </w:rPr>
        <w:t>.2(</w:t>
      </w:r>
      <w:proofErr w:type="spellStart"/>
      <w:r w:rsidRPr="00030187">
        <w:rPr>
          <w:rFonts w:ascii="Arial" w:hAnsi="Arial" w:cs="Arial"/>
          <w:sz w:val="22"/>
          <w:szCs w:val="22"/>
        </w:rPr>
        <w:t>i</w:t>
      </w:r>
      <w:proofErr w:type="spellEnd"/>
      <w:r w:rsidRPr="00030187">
        <w:rPr>
          <w:rFonts w:ascii="Arial" w:hAnsi="Arial" w:cs="Arial"/>
          <w:sz w:val="22"/>
          <w:szCs w:val="22"/>
        </w:rPr>
        <w:t>) above a further indicative long term private credit rating,</w:t>
      </w:r>
    </w:p>
    <w:p w14:paraId="78B9B71F" w14:textId="77777777" w:rsidR="00344F01" w:rsidRPr="00030187" w:rsidRDefault="00344F01" w:rsidP="00875C64">
      <w:pPr>
        <w:tabs>
          <w:tab w:val="left" w:pos="600"/>
          <w:tab w:val="left" w:pos="1300"/>
        </w:tabs>
        <w:spacing w:line="360" w:lineRule="auto"/>
        <w:ind w:left="1300" w:hanging="1300"/>
        <w:jc w:val="both"/>
        <w:rPr>
          <w:rFonts w:ascii="Arial" w:hAnsi="Arial" w:cs="Arial"/>
          <w:sz w:val="22"/>
          <w:szCs w:val="22"/>
        </w:rPr>
      </w:pPr>
    </w:p>
    <w:p w14:paraId="07B3215E" w14:textId="77777777" w:rsidR="00344F01" w:rsidRPr="00030187" w:rsidRDefault="00344F01" w:rsidP="00875C64">
      <w:pPr>
        <w:tabs>
          <w:tab w:val="left" w:pos="600"/>
          <w:tab w:val="left" w:pos="1300"/>
        </w:tabs>
        <w:spacing w:line="360" w:lineRule="auto"/>
        <w:ind w:left="1300" w:hanging="1300"/>
        <w:jc w:val="both"/>
        <w:rPr>
          <w:rFonts w:ascii="Arial" w:hAnsi="Arial" w:cs="Arial"/>
          <w:sz w:val="22"/>
          <w:szCs w:val="22"/>
        </w:rPr>
      </w:pPr>
      <w:r w:rsidRPr="00030187">
        <w:rPr>
          <w:rFonts w:ascii="Arial" w:hAnsi="Arial" w:cs="Arial"/>
          <w:sz w:val="22"/>
          <w:szCs w:val="22"/>
        </w:rPr>
        <w:lastRenderedPageBreak/>
        <w:tab/>
      </w:r>
      <w:r w:rsidRPr="00030187">
        <w:rPr>
          <w:rFonts w:ascii="Arial" w:hAnsi="Arial" w:cs="Arial"/>
          <w:sz w:val="22"/>
          <w:szCs w:val="22"/>
        </w:rPr>
        <w:tab/>
        <w:t xml:space="preserve">the </w:t>
      </w:r>
      <w:r w:rsidRPr="00030187">
        <w:rPr>
          <w:rFonts w:ascii="Arial" w:hAnsi="Arial" w:cs="Arial"/>
          <w:b/>
          <w:sz w:val="22"/>
          <w:szCs w:val="22"/>
        </w:rPr>
        <w:t>User</w:t>
      </w:r>
      <w:r w:rsidRPr="00030187">
        <w:rPr>
          <w:rFonts w:ascii="Arial" w:hAnsi="Arial" w:cs="Arial"/>
          <w:sz w:val="22"/>
          <w:szCs w:val="22"/>
        </w:rPr>
        <w:t xml:space="preserve"> shall (where appropriate on receipt of written notification from </w:t>
      </w:r>
      <w:r w:rsidRPr="00030187">
        <w:rPr>
          <w:rFonts w:ascii="Arial" w:hAnsi="Arial" w:cs="Arial"/>
          <w:b/>
          <w:sz w:val="22"/>
          <w:szCs w:val="22"/>
        </w:rPr>
        <w:t>The Company</w:t>
      </w:r>
      <w:r w:rsidRPr="00030187">
        <w:rPr>
          <w:rFonts w:ascii="Arial" w:hAnsi="Arial" w:cs="Arial"/>
          <w:sz w:val="22"/>
          <w:szCs w:val="22"/>
        </w:rPr>
        <w:t xml:space="preserve">) comply with the terms of Paragraph </w:t>
      </w:r>
      <w:r w:rsidR="00075824" w:rsidRPr="00030187">
        <w:rPr>
          <w:rFonts w:ascii="Arial" w:hAnsi="Arial" w:cs="Arial"/>
          <w:sz w:val="22"/>
          <w:szCs w:val="22"/>
        </w:rPr>
        <w:t>4</w:t>
      </w:r>
      <w:r w:rsidRPr="00030187">
        <w:rPr>
          <w:rFonts w:ascii="Arial" w:hAnsi="Arial" w:cs="Arial"/>
          <w:sz w:val="22"/>
          <w:szCs w:val="22"/>
        </w:rPr>
        <w:t>.4.</w:t>
      </w:r>
    </w:p>
    <w:p w14:paraId="7E13C56C" w14:textId="77777777" w:rsidR="00344F01" w:rsidRPr="00030187" w:rsidRDefault="00344F01" w:rsidP="00875C64">
      <w:pPr>
        <w:tabs>
          <w:tab w:val="left" w:pos="600"/>
          <w:tab w:val="left" w:pos="1300"/>
        </w:tabs>
        <w:spacing w:line="360" w:lineRule="auto"/>
        <w:ind w:left="1300" w:hanging="1300"/>
        <w:jc w:val="both"/>
        <w:rPr>
          <w:rFonts w:ascii="Arial" w:hAnsi="Arial" w:cs="Arial"/>
          <w:sz w:val="22"/>
          <w:szCs w:val="22"/>
        </w:rPr>
      </w:pPr>
    </w:p>
    <w:p w14:paraId="5789BBDD" w14:textId="77777777" w:rsidR="00344F01" w:rsidRPr="00030187" w:rsidRDefault="00075824" w:rsidP="00344F01">
      <w:pPr>
        <w:tabs>
          <w:tab w:val="left" w:pos="600"/>
        </w:tabs>
        <w:spacing w:line="360" w:lineRule="auto"/>
        <w:ind w:left="600" w:hanging="600"/>
        <w:jc w:val="both"/>
        <w:rPr>
          <w:rFonts w:ascii="Arial" w:hAnsi="Arial" w:cs="Arial"/>
          <w:sz w:val="22"/>
          <w:szCs w:val="22"/>
        </w:rPr>
      </w:pPr>
      <w:r w:rsidRPr="00011029">
        <w:rPr>
          <w:rFonts w:ascii="Arial" w:hAnsi="Arial" w:cs="Arial"/>
          <w:b/>
          <w:sz w:val="22"/>
          <w:szCs w:val="22"/>
        </w:rPr>
        <w:t>4</w:t>
      </w:r>
      <w:r w:rsidR="00344F01" w:rsidRPr="00011029">
        <w:rPr>
          <w:rFonts w:ascii="Arial" w:hAnsi="Arial" w:cs="Arial"/>
          <w:b/>
          <w:sz w:val="22"/>
          <w:szCs w:val="22"/>
        </w:rPr>
        <w:t>.4</w:t>
      </w:r>
      <w:r w:rsidR="00344F01" w:rsidRPr="00030187">
        <w:rPr>
          <w:rFonts w:ascii="Arial" w:hAnsi="Arial" w:cs="Arial"/>
          <w:sz w:val="22"/>
          <w:szCs w:val="22"/>
        </w:rPr>
        <w:tab/>
        <w:t xml:space="preserve">The </w:t>
      </w:r>
      <w:r w:rsidR="00344F01" w:rsidRPr="00030187">
        <w:rPr>
          <w:rFonts w:ascii="Arial" w:hAnsi="Arial" w:cs="Arial"/>
          <w:b/>
          <w:sz w:val="22"/>
          <w:szCs w:val="22"/>
        </w:rPr>
        <w:t>User</w:t>
      </w:r>
      <w:r w:rsidR="00344F01" w:rsidRPr="00030187">
        <w:rPr>
          <w:rFonts w:ascii="Arial" w:hAnsi="Arial" w:cs="Arial"/>
          <w:sz w:val="22"/>
          <w:szCs w:val="22"/>
        </w:rPr>
        <w:t xml:space="preserve"> shall within 21 days of the giving of a notice under Paragraph </w:t>
      </w:r>
      <w:r w:rsidRPr="00030187">
        <w:rPr>
          <w:rFonts w:ascii="Arial" w:hAnsi="Arial" w:cs="Arial"/>
          <w:sz w:val="22"/>
          <w:szCs w:val="22"/>
        </w:rPr>
        <w:t>4</w:t>
      </w:r>
      <w:r w:rsidR="00344F01" w:rsidRPr="00030187">
        <w:rPr>
          <w:rFonts w:ascii="Arial" w:hAnsi="Arial" w:cs="Arial"/>
          <w:sz w:val="22"/>
          <w:szCs w:val="22"/>
        </w:rPr>
        <w:t xml:space="preserve">.3 or within 30 days of the </w:t>
      </w:r>
      <w:r w:rsidR="00344F01" w:rsidRPr="00030187">
        <w:rPr>
          <w:rFonts w:ascii="Arial" w:hAnsi="Arial" w:cs="Arial"/>
          <w:b/>
          <w:sz w:val="22"/>
          <w:szCs w:val="22"/>
        </w:rPr>
        <w:t>User</w:t>
      </w:r>
      <w:r w:rsidR="00344F01" w:rsidRPr="00030187">
        <w:rPr>
          <w:rFonts w:ascii="Arial" w:hAnsi="Arial" w:cs="Arial"/>
          <w:sz w:val="22"/>
          <w:szCs w:val="22"/>
        </w:rPr>
        <w:t xml:space="preserve"> confirming to </w:t>
      </w:r>
      <w:r w:rsidR="00344F01" w:rsidRPr="00030187">
        <w:rPr>
          <w:rFonts w:ascii="Arial" w:hAnsi="Arial" w:cs="Arial"/>
          <w:b/>
          <w:sz w:val="22"/>
          <w:szCs w:val="22"/>
        </w:rPr>
        <w:t>The Company</w:t>
      </w:r>
      <w:r w:rsidR="00344F01" w:rsidRPr="00030187">
        <w:rPr>
          <w:rFonts w:ascii="Arial" w:hAnsi="Arial" w:cs="Arial"/>
          <w:sz w:val="22"/>
          <w:szCs w:val="22"/>
        </w:rPr>
        <w:t xml:space="preserve"> under Paragraph </w:t>
      </w:r>
      <w:r w:rsidRPr="00030187">
        <w:rPr>
          <w:rFonts w:ascii="Arial" w:hAnsi="Arial" w:cs="Arial"/>
          <w:sz w:val="22"/>
          <w:szCs w:val="22"/>
        </w:rPr>
        <w:t>4.</w:t>
      </w:r>
      <w:r w:rsidR="00344F01" w:rsidRPr="00030187">
        <w:rPr>
          <w:rFonts w:ascii="Arial" w:hAnsi="Arial" w:cs="Arial"/>
          <w:sz w:val="22"/>
          <w:szCs w:val="22"/>
        </w:rPr>
        <w:t xml:space="preserve">2(ii) that it will provide the security specified below (whichever is the earlier), provide </w:t>
      </w:r>
      <w:r w:rsidR="00344F01" w:rsidRPr="00030187">
        <w:rPr>
          <w:rFonts w:ascii="Arial" w:hAnsi="Arial" w:cs="Arial"/>
          <w:b/>
          <w:sz w:val="22"/>
          <w:szCs w:val="22"/>
        </w:rPr>
        <w:t>The Company</w:t>
      </w:r>
      <w:r w:rsidR="00344F01" w:rsidRPr="00030187">
        <w:rPr>
          <w:rFonts w:ascii="Arial" w:hAnsi="Arial" w:cs="Arial"/>
          <w:sz w:val="22"/>
          <w:szCs w:val="22"/>
        </w:rPr>
        <w:t xml:space="preserve"> with the security specified below to cover the </w:t>
      </w:r>
      <w:r w:rsidR="002B7657" w:rsidRPr="00030187">
        <w:rPr>
          <w:rFonts w:ascii="Arial" w:hAnsi="Arial" w:cs="Arial"/>
          <w:b/>
          <w:sz w:val="22"/>
          <w:szCs w:val="22"/>
        </w:rPr>
        <w:t>Cancellation Charge Secured Amount</w:t>
      </w:r>
      <w:r w:rsidR="002B7657" w:rsidRPr="00030187">
        <w:rPr>
          <w:rFonts w:ascii="Arial" w:hAnsi="Arial" w:cs="Arial"/>
          <w:sz w:val="22"/>
          <w:szCs w:val="22"/>
        </w:rPr>
        <w:t xml:space="preserve"> </w:t>
      </w:r>
      <w:r w:rsidR="00344F01" w:rsidRPr="00030187">
        <w:rPr>
          <w:rFonts w:ascii="Arial" w:hAnsi="Arial" w:cs="Arial"/>
          <w:sz w:val="22"/>
          <w:szCs w:val="22"/>
        </w:rPr>
        <w:t xml:space="preserve">for the </w:t>
      </w:r>
      <w:r w:rsidR="003851A0" w:rsidRPr="00030187">
        <w:rPr>
          <w:rFonts w:ascii="Arial" w:hAnsi="Arial" w:cs="Arial"/>
          <w:sz w:val="22"/>
          <w:szCs w:val="22"/>
        </w:rPr>
        <w:t xml:space="preserve">relevant </w:t>
      </w:r>
      <w:r w:rsidR="00344F01" w:rsidRPr="00030187">
        <w:rPr>
          <w:rFonts w:ascii="Arial" w:hAnsi="Arial" w:cs="Arial"/>
          <w:b/>
          <w:sz w:val="22"/>
          <w:szCs w:val="22"/>
        </w:rPr>
        <w:t>Security Period</w:t>
      </w:r>
      <w:r w:rsidR="000A204A">
        <w:rPr>
          <w:rFonts w:ascii="Arial" w:hAnsi="Arial" w:cs="Arial"/>
          <w:sz w:val="22"/>
          <w:szCs w:val="22"/>
        </w:rPr>
        <w:t xml:space="preserve"> as notified by </w:t>
      </w:r>
      <w:r w:rsidR="000A204A" w:rsidRPr="000A204A">
        <w:rPr>
          <w:rFonts w:ascii="Arial" w:hAnsi="Arial" w:cs="Arial"/>
          <w:b/>
          <w:sz w:val="22"/>
          <w:szCs w:val="22"/>
        </w:rPr>
        <w:t>The Company</w:t>
      </w:r>
      <w:r w:rsidR="000A204A">
        <w:rPr>
          <w:rFonts w:ascii="Arial" w:hAnsi="Arial" w:cs="Arial"/>
          <w:sz w:val="22"/>
          <w:szCs w:val="22"/>
        </w:rPr>
        <w:t xml:space="preserve"> to the </w:t>
      </w:r>
      <w:r w:rsidR="000A204A" w:rsidRPr="000A204A">
        <w:rPr>
          <w:rFonts w:ascii="Arial" w:hAnsi="Arial" w:cs="Arial"/>
          <w:b/>
          <w:sz w:val="22"/>
          <w:szCs w:val="22"/>
        </w:rPr>
        <w:t>User</w:t>
      </w:r>
      <w:r w:rsidR="00344F01" w:rsidRPr="000A204A">
        <w:rPr>
          <w:rFonts w:ascii="Arial" w:hAnsi="Arial" w:cs="Arial"/>
          <w:b/>
          <w:sz w:val="22"/>
          <w:szCs w:val="22"/>
        </w:rPr>
        <w:t>.</w:t>
      </w:r>
    </w:p>
    <w:p w14:paraId="59F90266" w14:textId="77777777" w:rsidR="003851A0" w:rsidRPr="00030187" w:rsidRDefault="003851A0" w:rsidP="00344F01">
      <w:pPr>
        <w:tabs>
          <w:tab w:val="left" w:pos="600"/>
        </w:tabs>
        <w:spacing w:line="360" w:lineRule="auto"/>
        <w:ind w:left="600" w:hanging="600"/>
        <w:jc w:val="both"/>
        <w:rPr>
          <w:rFonts w:ascii="Arial" w:hAnsi="Arial" w:cs="Arial"/>
          <w:sz w:val="22"/>
          <w:szCs w:val="22"/>
        </w:rPr>
      </w:pPr>
    </w:p>
    <w:p w14:paraId="40DDD939" w14:textId="77777777" w:rsidR="00344F01" w:rsidRPr="00030187" w:rsidRDefault="00075824" w:rsidP="00344F01">
      <w:pPr>
        <w:tabs>
          <w:tab w:val="left" w:pos="600"/>
        </w:tabs>
        <w:spacing w:line="360" w:lineRule="auto"/>
        <w:ind w:left="600" w:hanging="600"/>
        <w:jc w:val="both"/>
        <w:rPr>
          <w:rFonts w:ascii="Arial" w:hAnsi="Arial" w:cs="Arial"/>
          <w:sz w:val="22"/>
          <w:szCs w:val="22"/>
        </w:rPr>
      </w:pPr>
      <w:r w:rsidRPr="00011029">
        <w:rPr>
          <w:rFonts w:ascii="Arial" w:hAnsi="Arial" w:cs="Arial"/>
          <w:b/>
          <w:sz w:val="22"/>
          <w:szCs w:val="22"/>
        </w:rPr>
        <w:t>4</w:t>
      </w:r>
      <w:r w:rsidR="00344F01" w:rsidRPr="00011029">
        <w:rPr>
          <w:rFonts w:ascii="Arial" w:hAnsi="Arial" w:cs="Arial"/>
          <w:b/>
          <w:sz w:val="22"/>
          <w:szCs w:val="22"/>
        </w:rPr>
        <w:t>.5</w:t>
      </w:r>
      <w:r w:rsidR="00344F01" w:rsidRPr="00030187">
        <w:rPr>
          <w:rFonts w:ascii="Arial" w:hAnsi="Arial" w:cs="Arial"/>
          <w:sz w:val="22"/>
          <w:szCs w:val="22"/>
        </w:rPr>
        <w:tab/>
        <w:t xml:space="preserve">The form of security provided shall be of a type set out in Paragraph </w:t>
      </w:r>
      <w:r w:rsidRPr="00030187">
        <w:rPr>
          <w:rFonts w:ascii="Arial" w:hAnsi="Arial" w:cs="Arial"/>
          <w:sz w:val="22"/>
          <w:szCs w:val="22"/>
        </w:rPr>
        <w:t>6</w:t>
      </w:r>
      <w:r w:rsidR="00344F01" w:rsidRPr="00030187">
        <w:rPr>
          <w:rFonts w:ascii="Arial" w:hAnsi="Arial" w:cs="Arial"/>
          <w:sz w:val="22"/>
          <w:szCs w:val="22"/>
        </w:rPr>
        <w:t>.</w:t>
      </w:r>
    </w:p>
    <w:p w14:paraId="19E33534" w14:textId="77777777" w:rsidR="00344F01" w:rsidRPr="00030187" w:rsidRDefault="00344F01" w:rsidP="00344F01">
      <w:pPr>
        <w:tabs>
          <w:tab w:val="left" w:pos="600"/>
        </w:tabs>
        <w:spacing w:line="360" w:lineRule="auto"/>
        <w:ind w:left="600" w:hanging="600"/>
        <w:jc w:val="both"/>
        <w:rPr>
          <w:rFonts w:ascii="Arial" w:hAnsi="Arial" w:cs="Arial"/>
          <w:sz w:val="22"/>
          <w:szCs w:val="22"/>
        </w:rPr>
      </w:pPr>
    </w:p>
    <w:p w14:paraId="3C7CC908" w14:textId="77777777" w:rsidR="00344F01" w:rsidRPr="00030187" w:rsidRDefault="00075824" w:rsidP="00344F01">
      <w:pPr>
        <w:tabs>
          <w:tab w:val="left" w:pos="600"/>
        </w:tabs>
        <w:spacing w:line="360" w:lineRule="auto"/>
        <w:ind w:left="600" w:hanging="600"/>
        <w:jc w:val="both"/>
        <w:rPr>
          <w:rFonts w:ascii="Arial" w:hAnsi="Arial" w:cs="Arial"/>
          <w:sz w:val="22"/>
          <w:szCs w:val="22"/>
        </w:rPr>
      </w:pPr>
      <w:r w:rsidRPr="00011029">
        <w:rPr>
          <w:rFonts w:ascii="Arial" w:hAnsi="Arial" w:cs="Arial"/>
          <w:b/>
          <w:sz w:val="22"/>
          <w:szCs w:val="22"/>
        </w:rPr>
        <w:t>4</w:t>
      </w:r>
      <w:r w:rsidR="00DC4282" w:rsidRPr="00011029">
        <w:rPr>
          <w:rFonts w:ascii="Arial" w:hAnsi="Arial" w:cs="Arial"/>
          <w:b/>
          <w:sz w:val="22"/>
          <w:szCs w:val="22"/>
        </w:rPr>
        <w:t>.6</w:t>
      </w:r>
      <w:r w:rsidR="00344F01" w:rsidRPr="00030187">
        <w:rPr>
          <w:rFonts w:ascii="Arial" w:hAnsi="Arial" w:cs="Arial"/>
          <w:sz w:val="22"/>
          <w:szCs w:val="22"/>
        </w:rPr>
        <w:tab/>
        <w:t xml:space="preserve">If the facts of circumstances giving rise to the obligation of the </w:t>
      </w:r>
      <w:r w:rsidR="00344F01" w:rsidRPr="00030187">
        <w:rPr>
          <w:rFonts w:ascii="Arial" w:hAnsi="Arial" w:cs="Arial"/>
          <w:b/>
          <w:sz w:val="22"/>
          <w:szCs w:val="22"/>
        </w:rPr>
        <w:t>User</w:t>
      </w:r>
      <w:r w:rsidR="00344F01" w:rsidRPr="00030187">
        <w:rPr>
          <w:rFonts w:ascii="Arial" w:hAnsi="Arial" w:cs="Arial"/>
          <w:sz w:val="22"/>
          <w:szCs w:val="22"/>
        </w:rPr>
        <w:t xml:space="preserve"> to provide the security have ceased, then </w:t>
      </w:r>
      <w:r w:rsidR="00344F01" w:rsidRPr="00030187">
        <w:rPr>
          <w:rFonts w:ascii="Arial" w:hAnsi="Arial" w:cs="Arial"/>
          <w:b/>
          <w:sz w:val="22"/>
          <w:szCs w:val="22"/>
        </w:rPr>
        <w:t>The Company</w:t>
      </w:r>
      <w:r w:rsidR="00344F01" w:rsidRPr="00030187">
        <w:rPr>
          <w:rFonts w:ascii="Arial" w:hAnsi="Arial" w:cs="Arial"/>
          <w:sz w:val="22"/>
          <w:szCs w:val="22"/>
        </w:rPr>
        <w:t xml:space="preserve"> shall re</w:t>
      </w:r>
      <w:r w:rsidR="003851A0" w:rsidRPr="00030187">
        <w:rPr>
          <w:rFonts w:ascii="Arial" w:hAnsi="Arial" w:cs="Arial"/>
          <w:sz w:val="22"/>
          <w:szCs w:val="22"/>
        </w:rPr>
        <w:t xml:space="preserve">lease </w:t>
      </w:r>
      <w:r w:rsidR="00344F01" w:rsidRPr="00030187">
        <w:rPr>
          <w:rFonts w:ascii="Arial" w:hAnsi="Arial" w:cs="Arial"/>
          <w:sz w:val="22"/>
          <w:szCs w:val="22"/>
        </w:rPr>
        <w:t>the security.</w:t>
      </w:r>
    </w:p>
    <w:p w14:paraId="1A391A24" w14:textId="77777777" w:rsidR="00875C64" w:rsidRPr="00030187" w:rsidRDefault="00875C64" w:rsidP="00875C64">
      <w:pPr>
        <w:tabs>
          <w:tab w:val="left" w:pos="600"/>
          <w:tab w:val="left" w:pos="1300"/>
        </w:tabs>
        <w:spacing w:line="360" w:lineRule="auto"/>
        <w:ind w:left="1300" w:hanging="1300"/>
        <w:jc w:val="both"/>
        <w:rPr>
          <w:rFonts w:ascii="Arial" w:hAnsi="Arial" w:cs="Arial"/>
          <w:sz w:val="22"/>
          <w:szCs w:val="22"/>
        </w:rPr>
      </w:pPr>
    </w:p>
    <w:p w14:paraId="1BAC8F94" w14:textId="77777777" w:rsidR="00875C64" w:rsidRPr="00030187" w:rsidRDefault="00075824" w:rsidP="00C33A34">
      <w:pPr>
        <w:tabs>
          <w:tab w:val="left" w:pos="600"/>
          <w:tab w:val="left" w:pos="1300"/>
        </w:tabs>
        <w:spacing w:line="360" w:lineRule="auto"/>
        <w:ind w:left="600" w:hanging="600"/>
        <w:jc w:val="both"/>
        <w:rPr>
          <w:rFonts w:ascii="Arial" w:hAnsi="Arial" w:cs="Arial"/>
          <w:b/>
          <w:sz w:val="22"/>
          <w:szCs w:val="22"/>
        </w:rPr>
      </w:pPr>
      <w:r w:rsidRPr="00030187">
        <w:rPr>
          <w:rFonts w:ascii="Arial" w:hAnsi="Arial" w:cs="Arial"/>
          <w:b/>
          <w:sz w:val="22"/>
          <w:szCs w:val="22"/>
        </w:rPr>
        <w:t>5</w:t>
      </w:r>
      <w:r w:rsidR="00344F01" w:rsidRPr="00030187">
        <w:rPr>
          <w:rFonts w:ascii="Arial" w:hAnsi="Arial" w:cs="Arial"/>
          <w:b/>
          <w:sz w:val="22"/>
          <w:szCs w:val="22"/>
        </w:rPr>
        <w:t>.</w:t>
      </w:r>
      <w:r w:rsidR="00875C64" w:rsidRPr="00030187">
        <w:rPr>
          <w:rFonts w:ascii="Arial" w:hAnsi="Arial" w:cs="Arial"/>
          <w:b/>
          <w:sz w:val="22"/>
          <w:szCs w:val="22"/>
        </w:rPr>
        <w:tab/>
      </w:r>
      <w:r w:rsidR="00344F01" w:rsidRPr="00030187">
        <w:rPr>
          <w:rFonts w:ascii="Arial" w:hAnsi="Arial" w:cs="Arial"/>
          <w:b/>
          <w:sz w:val="22"/>
          <w:szCs w:val="22"/>
        </w:rPr>
        <w:t>PROVISION OF SECURITY</w:t>
      </w:r>
      <w:r w:rsidR="00C33A34" w:rsidRPr="00030187">
        <w:rPr>
          <w:rFonts w:ascii="Arial" w:hAnsi="Arial" w:cs="Arial"/>
          <w:b/>
          <w:sz w:val="22"/>
          <w:szCs w:val="22"/>
        </w:rPr>
        <w:t xml:space="preserve"> WHERE USER DOES NOT MEET OR CEASES TO MEET THE COMPANY CREDIT RATING</w:t>
      </w:r>
    </w:p>
    <w:p w14:paraId="460CD298" w14:textId="77777777" w:rsidR="00344F01" w:rsidRPr="00030187" w:rsidRDefault="00344F01" w:rsidP="00344F01">
      <w:pPr>
        <w:tabs>
          <w:tab w:val="left" w:pos="600"/>
          <w:tab w:val="left" w:pos="1300"/>
        </w:tabs>
        <w:spacing w:line="360" w:lineRule="auto"/>
        <w:jc w:val="both"/>
        <w:rPr>
          <w:rFonts w:ascii="Arial" w:hAnsi="Arial" w:cs="Arial"/>
          <w:b/>
          <w:sz w:val="22"/>
          <w:szCs w:val="22"/>
        </w:rPr>
      </w:pPr>
      <w:r w:rsidRPr="00030187">
        <w:rPr>
          <w:rFonts w:ascii="Arial" w:hAnsi="Arial" w:cs="Arial"/>
          <w:b/>
          <w:sz w:val="22"/>
          <w:szCs w:val="22"/>
        </w:rPr>
        <w:tab/>
      </w:r>
    </w:p>
    <w:p w14:paraId="74F7E30A" w14:textId="77777777" w:rsidR="00A3088B" w:rsidRDefault="00075824" w:rsidP="00344F01">
      <w:pPr>
        <w:tabs>
          <w:tab w:val="left" w:pos="600"/>
          <w:tab w:val="left" w:pos="1300"/>
        </w:tabs>
        <w:spacing w:line="360" w:lineRule="auto"/>
        <w:ind w:left="600" w:hanging="600"/>
        <w:jc w:val="both"/>
        <w:rPr>
          <w:rFonts w:ascii="Arial" w:hAnsi="Arial" w:cs="Arial"/>
          <w:sz w:val="22"/>
          <w:szCs w:val="22"/>
        </w:rPr>
      </w:pPr>
      <w:r w:rsidRPr="00011029">
        <w:rPr>
          <w:rFonts w:ascii="Arial" w:hAnsi="Arial" w:cs="Arial"/>
          <w:b/>
          <w:sz w:val="22"/>
          <w:szCs w:val="22"/>
        </w:rPr>
        <w:t>5</w:t>
      </w:r>
      <w:r w:rsidR="00344F01" w:rsidRPr="00011029">
        <w:rPr>
          <w:rFonts w:ascii="Arial" w:hAnsi="Arial" w:cs="Arial"/>
          <w:b/>
          <w:sz w:val="22"/>
          <w:szCs w:val="22"/>
        </w:rPr>
        <w:t>.1</w:t>
      </w:r>
      <w:r w:rsidR="00344F01" w:rsidRPr="00030187">
        <w:rPr>
          <w:rFonts w:ascii="Arial" w:hAnsi="Arial" w:cs="Arial"/>
          <w:sz w:val="22"/>
          <w:szCs w:val="22"/>
        </w:rPr>
        <w:tab/>
        <w:t xml:space="preserve">Each </w:t>
      </w:r>
      <w:r w:rsidR="00344F01" w:rsidRPr="00030187">
        <w:rPr>
          <w:rFonts w:ascii="Arial" w:hAnsi="Arial" w:cs="Arial"/>
          <w:b/>
          <w:sz w:val="22"/>
          <w:szCs w:val="22"/>
        </w:rPr>
        <w:t>User</w:t>
      </w:r>
      <w:r w:rsidR="00344F01" w:rsidRPr="00030187">
        <w:rPr>
          <w:rFonts w:ascii="Arial" w:hAnsi="Arial" w:cs="Arial"/>
          <w:sz w:val="22"/>
          <w:szCs w:val="22"/>
        </w:rPr>
        <w:t xml:space="preserve"> hereby agrees that it shall at the date of the relevant </w:t>
      </w:r>
      <w:r w:rsidR="00344F01" w:rsidRPr="00030187">
        <w:rPr>
          <w:rFonts w:ascii="Arial" w:hAnsi="Arial" w:cs="Arial"/>
          <w:b/>
          <w:sz w:val="22"/>
          <w:szCs w:val="22"/>
        </w:rPr>
        <w:t>Construction Agreement</w:t>
      </w:r>
      <w:r w:rsidR="00344F01" w:rsidRPr="00030187">
        <w:rPr>
          <w:rFonts w:ascii="Arial" w:hAnsi="Arial" w:cs="Arial"/>
          <w:sz w:val="22"/>
          <w:szCs w:val="22"/>
        </w:rPr>
        <w:t xml:space="preserve"> </w:t>
      </w:r>
      <w:r w:rsidR="002B7657" w:rsidRPr="00DA3043">
        <w:rPr>
          <w:rFonts w:ascii="Arial" w:hAnsi="Arial" w:cs="Arial"/>
          <w:sz w:val="22"/>
          <w:szCs w:val="22"/>
        </w:rPr>
        <w:t xml:space="preserve">and/or </w:t>
      </w:r>
      <w:r w:rsidR="002B7657" w:rsidRPr="00DA3043">
        <w:rPr>
          <w:rFonts w:ascii="Arial" w:hAnsi="Arial" w:cs="Arial"/>
          <w:b/>
          <w:sz w:val="22"/>
          <w:szCs w:val="22"/>
        </w:rPr>
        <w:t>Bilateral Connection Agreement</w:t>
      </w:r>
      <w:r w:rsidR="002B7657" w:rsidRPr="00DA3043">
        <w:rPr>
          <w:rFonts w:ascii="Arial" w:hAnsi="Arial" w:cs="Arial"/>
          <w:sz w:val="22"/>
          <w:szCs w:val="22"/>
        </w:rPr>
        <w:t xml:space="preserve"> or </w:t>
      </w:r>
      <w:r w:rsidR="002B7657" w:rsidRPr="00DA3043">
        <w:rPr>
          <w:rFonts w:ascii="Arial" w:hAnsi="Arial" w:cs="Arial"/>
          <w:b/>
          <w:sz w:val="22"/>
          <w:szCs w:val="22"/>
        </w:rPr>
        <w:t>Bilateral Embedded Generation Agreement</w:t>
      </w:r>
      <w:r w:rsidR="002B7657" w:rsidRPr="00030187">
        <w:rPr>
          <w:rFonts w:ascii="Arial" w:hAnsi="Arial" w:cs="Arial"/>
          <w:sz w:val="22"/>
          <w:szCs w:val="22"/>
        </w:rPr>
        <w:t xml:space="preserve"> </w:t>
      </w:r>
      <w:r w:rsidR="00344F01" w:rsidRPr="00030187">
        <w:rPr>
          <w:rFonts w:ascii="Arial" w:hAnsi="Arial" w:cs="Arial"/>
          <w:sz w:val="22"/>
          <w:szCs w:val="22"/>
        </w:rPr>
        <w:t xml:space="preserve">provide to </w:t>
      </w:r>
      <w:r w:rsidR="00344F01" w:rsidRPr="00030187">
        <w:rPr>
          <w:rFonts w:ascii="Arial" w:hAnsi="Arial" w:cs="Arial"/>
          <w:b/>
          <w:sz w:val="22"/>
          <w:szCs w:val="22"/>
        </w:rPr>
        <w:t>The Company</w:t>
      </w:r>
      <w:r w:rsidR="00344F01" w:rsidRPr="00030187">
        <w:rPr>
          <w:rFonts w:ascii="Arial" w:hAnsi="Arial" w:cs="Arial"/>
          <w:sz w:val="22"/>
          <w:szCs w:val="22"/>
        </w:rPr>
        <w:t xml:space="preserve"> or procure the provision to </w:t>
      </w:r>
      <w:r w:rsidR="00344F01" w:rsidRPr="00030187">
        <w:rPr>
          <w:rFonts w:ascii="Arial" w:hAnsi="Arial" w:cs="Arial"/>
          <w:b/>
          <w:sz w:val="22"/>
          <w:szCs w:val="22"/>
        </w:rPr>
        <w:t>The Company</w:t>
      </w:r>
      <w:r w:rsidR="00344F01" w:rsidRPr="00030187">
        <w:rPr>
          <w:rFonts w:ascii="Arial" w:hAnsi="Arial" w:cs="Arial"/>
          <w:sz w:val="22"/>
          <w:szCs w:val="22"/>
        </w:rPr>
        <w:t xml:space="preserve"> of, and the </w:t>
      </w:r>
      <w:r w:rsidR="00344F01" w:rsidRPr="00030187">
        <w:rPr>
          <w:rFonts w:ascii="Arial" w:hAnsi="Arial" w:cs="Arial"/>
          <w:b/>
          <w:sz w:val="22"/>
          <w:szCs w:val="22"/>
        </w:rPr>
        <w:t>User</w:t>
      </w:r>
      <w:r w:rsidR="00344F01" w:rsidRPr="00030187">
        <w:rPr>
          <w:rFonts w:ascii="Arial" w:hAnsi="Arial" w:cs="Arial"/>
          <w:sz w:val="22"/>
          <w:szCs w:val="22"/>
        </w:rPr>
        <w:t xml:space="preserve"> shall until </w:t>
      </w:r>
      <w:r w:rsidR="00344F01" w:rsidRPr="00EC09F4">
        <w:rPr>
          <w:rFonts w:ascii="Arial" w:hAnsi="Arial" w:cs="Arial"/>
          <w:sz w:val="22"/>
          <w:szCs w:val="22"/>
        </w:rPr>
        <w:t>28</w:t>
      </w:r>
      <w:r w:rsidR="00344F01" w:rsidRPr="00030187">
        <w:rPr>
          <w:rFonts w:ascii="Arial" w:hAnsi="Arial" w:cs="Arial"/>
          <w:sz w:val="22"/>
          <w:szCs w:val="22"/>
        </w:rPr>
        <w:t xml:space="preserve"> days after the </w:t>
      </w:r>
      <w:r w:rsidR="00B16E3A" w:rsidRPr="00030187">
        <w:rPr>
          <w:rFonts w:ascii="Arial" w:hAnsi="Arial" w:cs="Arial"/>
          <w:b/>
          <w:sz w:val="22"/>
          <w:szCs w:val="22"/>
        </w:rPr>
        <w:t>C</w:t>
      </w:r>
      <w:r w:rsidR="003E1E33" w:rsidRPr="00030187">
        <w:rPr>
          <w:rFonts w:ascii="Arial" w:hAnsi="Arial" w:cs="Arial"/>
          <w:b/>
          <w:sz w:val="22"/>
          <w:szCs w:val="22"/>
        </w:rPr>
        <w:t>harging</w:t>
      </w:r>
      <w:r w:rsidR="00B16E3A" w:rsidRPr="00030187">
        <w:rPr>
          <w:rFonts w:ascii="Arial" w:hAnsi="Arial" w:cs="Arial"/>
          <w:b/>
          <w:sz w:val="22"/>
          <w:szCs w:val="22"/>
        </w:rPr>
        <w:t xml:space="preserve"> Date</w:t>
      </w:r>
      <w:r w:rsidR="00AE3D89">
        <w:rPr>
          <w:rFonts w:ascii="Arial" w:hAnsi="Arial" w:cs="Arial"/>
          <w:b/>
          <w:sz w:val="22"/>
          <w:szCs w:val="22"/>
        </w:rPr>
        <w:t xml:space="preserve"> </w:t>
      </w:r>
      <w:r w:rsidR="00344F01" w:rsidRPr="00030187">
        <w:rPr>
          <w:rFonts w:ascii="Arial" w:hAnsi="Arial" w:cs="Arial"/>
          <w:sz w:val="22"/>
          <w:szCs w:val="22"/>
        </w:rPr>
        <w:t xml:space="preserve">maintain or procure that there is maintained in full force and effect (including by renewal or replacement) a security arrangement from time to time and for the time being as set out in Paragraph </w:t>
      </w:r>
      <w:r w:rsidR="00DC4282" w:rsidRPr="00030187">
        <w:rPr>
          <w:rFonts w:ascii="Arial" w:hAnsi="Arial" w:cs="Arial"/>
          <w:sz w:val="22"/>
          <w:szCs w:val="22"/>
        </w:rPr>
        <w:t>6</w:t>
      </w:r>
      <w:r w:rsidR="00344F01" w:rsidRPr="00030187">
        <w:rPr>
          <w:rFonts w:ascii="Arial" w:hAnsi="Arial" w:cs="Arial"/>
          <w:sz w:val="22"/>
          <w:szCs w:val="22"/>
        </w:rPr>
        <w:t xml:space="preserve"> </w:t>
      </w:r>
      <w:r w:rsidR="00A3088B" w:rsidRPr="00030187">
        <w:rPr>
          <w:rFonts w:ascii="Arial" w:hAnsi="Arial" w:cs="Arial"/>
          <w:sz w:val="22"/>
          <w:szCs w:val="22"/>
        </w:rPr>
        <w:t xml:space="preserve">to </w:t>
      </w:r>
      <w:r w:rsidR="00344F01" w:rsidRPr="00030187">
        <w:rPr>
          <w:rFonts w:ascii="Arial" w:hAnsi="Arial" w:cs="Arial"/>
          <w:sz w:val="22"/>
          <w:szCs w:val="22"/>
        </w:rPr>
        <w:t xml:space="preserve">provide security for the </w:t>
      </w:r>
      <w:r w:rsidR="002B7657" w:rsidRPr="00030187">
        <w:rPr>
          <w:rFonts w:ascii="Arial" w:hAnsi="Arial" w:cs="Arial"/>
          <w:b/>
          <w:sz w:val="22"/>
          <w:szCs w:val="22"/>
        </w:rPr>
        <w:t>Cancellation Charge Secured Amount</w:t>
      </w:r>
      <w:r w:rsidR="002B7657" w:rsidRPr="00030187">
        <w:rPr>
          <w:rFonts w:ascii="Arial" w:hAnsi="Arial" w:cs="Arial"/>
          <w:sz w:val="22"/>
          <w:szCs w:val="22"/>
        </w:rPr>
        <w:t>.</w:t>
      </w:r>
      <w:r w:rsidR="00197E06">
        <w:rPr>
          <w:rFonts w:ascii="Arial" w:hAnsi="Arial" w:cs="Arial"/>
          <w:sz w:val="22"/>
          <w:szCs w:val="22"/>
        </w:rPr>
        <w:t xml:space="preserve"> </w:t>
      </w:r>
    </w:p>
    <w:p w14:paraId="64CDDDF5" w14:textId="77777777" w:rsidR="00197E06" w:rsidRDefault="00197E06" w:rsidP="00197E06">
      <w:pPr>
        <w:tabs>
          <w:tab w:val="left" w:pos="-1440"/>
          <w:tab w:val="left" w:pos="-720"/>
          <w:tab w:val="left" w:pos="0"/>
          <w:tab w:val="left" w:pos="3119"/>
          <w:tab w:val="left" w:pos="4320"/>
          <w:tab w:val="left" w:pos="5040"/>
          <w:tab w:val="left" w:pos="5760"/>
          <w:tab w:val="left" w:pos="6480"/>
          <w:tab w:val="left" w:pos="7200"/>
          <w:tab w:val="left" w:pos="7920"/>
          <w:tab w:val="left" w:pos="8640"/>
        </w:tabs>
        <w:spacing w:line="360" w:lineRule="auto"/>
        <w:jc w:val="both"/>
        <w:rPr>
          <w:rFonts w:ascii="Arial" w:hAnsi="Arial" w:cs="Arial"/>
          <w:sz w:val="22"/>
          <w:szCs w:val="22"/>
        </w:rPr>
      </w:pPr>
    </w:p>
    <w:p w14:paraId="48C8EC6D" w14:textId="77777777" w:rsidR="00197E06" w:rsidRPr="00197E06" w:rsidRDefault="00197E06" w:rsidP="00197E06">
      <w:pPr>
        <w:pStyle w:val="BodyText"/>
        <w:ind w:left="600" w:hanging="600"/>
        <w:rPr>
          <w:rFonts w:ascii="Arial" w:hAnsi="Arial" w:cs="Arial"/>
          <w:sz w:val="22"/>
          <w:szCs w:val="22"/>
        </w:rPr>
      </w:pPr>
      <w:r w:rsidRPr="00197E06">
        <w:rPr>
          <w:rFonts w:ascii="Arial" w:hAnsi="Arial" w:cs="Arial"/>
          <w:b/>
          <w:sz w:val="22"/>
          <w:szCs w:val="22"/>
        </w:rPr>
        <w:t>5.2</w:t>
      </w:r>
      <w:r w:rsidRPr="00197E06">
        <w:rPr>
          <w:rFonts w:ascii="Arial" w:hAnsi="Arial" w:cs="Arial"/>
          <w:sz w:val="22"/>
          <w:szCs w:val="22"/>
        </w:rPr>
        <w:tab/>
        <w:t xml:space="preserve">If there shall be any dispute between the </w:t>
      </w:r>
      <w:r w:rsidRPr="00197E06">
        <w:rPr>
          <w:rFonts w:ascii="Arial" w:hAnsi="Arial" w:cs="Arial"/>
          <w:b/>
          <w:sz w:val="22"/>
          <w:szCs w:val="22"/>
        </w:rPr>
        <w:t>User</w:t>
      </w:r>
      <w:r w:rsidRPr="00197E06">
        <w:rPr>
          <w:rFonts w:ascii="Arial" w:hAnsi="Arial" w:cs="Arial"/>
          <w:sz w:val="22"/>
          <w:szCs w:val="22"/>
        </w:rPr>
        <w:t xml:space="preserve"> and </w:t>
      </w:r>
      <w:r w:rsidRPr="00197E06">
        <w:rPr>
          <w:rFonts w:ascii="Arial" w:hAnsi="Arial" w:cs="Arial"/>
          <w:b/>
          <w:sz w:val="22"/>
          <w:szCs w:val="22"/>
        </w:rPr>
        <w:t>The Company</w:t>
      </w:r>
      <w:r w:rsidRPr="00197E06">
        <w:rPr>
          <w:rFonts w:ascii="Arial" w:hAnsi="Arial" w:cs="Arial"/>
          <w:sz w:val="22"/>
          <w:szCs w:val="22"/>
        </w:rPr>
        <w:t xml:space="preserve"> as to:-</w:t>
      </w:r>
    </w:p>
    <w:p w14:paraId="5F22E511" w14:textId="77777777" w:rsidR="00197E06" w:rsidRPr="00197E06" w:rsidRDefault="00197E06" w:rsidP="00197E06">
      <w:pPr>
        <w:tabs>
          <w:tab w:val="left" w:pos="-1440"/>
          <w:tab w:val="left" w:pos="-720"/>
          <w:tab w:val="left" w:pos="0"/>
          <w:tab w:val="left" w:pos="3119"/>
          <w:tab w:val="left" w:pos="4320"/>
          <w:tab w:val="left" w:pos="5040"/>
          <w:tab w:val="left" w:pos="5760"/>
          <w:tab w:val="left" w:pos="6480"/>
          <w:tab w:val="left" w:pos="7200"/>
          <w:tab w:val="left" w:pos="7920"/>
          <w:tab w:val="left" w:pos="8640"/>
        </w:tabs>
        <w:jc w:val="both"/>
        <w:rPr>
          <w:rFonts w:ascii="Arial" w:hAnsi="Arial" w:cs="Arial"/>
          <w:sz w:val="22"/>
          <w:szCs w:val="22"/>
        </w:rPr>
      </w:pPr>
    </w:p>
    <w:p w14:paraId="58BAA45A" w14:textId="77777777" w:rsidR="00197E06" w:rsidRPr="00197E06" w:rsidRDefault="00197E06" w:rsidP="00197E06">
      <w:pPr>
        <w:numPr>
          <w:ilvl w:val="0"/>
          <w:numId w:val="5"/>
        </w:numPr>
        <w:tabs>
          <w:tab w:val="left" w:pos="-1440"/>
          <w:tab w:val="left" w:pos="-720"/>
          <w:tab w:val="left" w:pos="720"/>
          <w:tab w:val="left" w:pos="3119"/>
          <w:tab w:val="left" w:pos="4320"/>
          <w:tab w:val="left" w:pos="5040"/>
          <w:tab w:val="left" w:pos="5760"/>
          <w:tab w:val="left" w:pos="6480"/>
          <w:tab w:val="left" w:pos="7200"/>
          <w:tab w:val="left" w:pos="7920"/>
          <w:tab w:val="left" w:pos="8640"/>
        </w:tabs>
        <w:spacing w:line="360" w:lineRule="auto"/>
        <w:jc w:val="both"/>
        <w:rPr>
          <w:rFonts w:ascii="Arial" w:hAnsi="Arial" w:cs="Arial"/>
          <w:sz w:val="22"/>
          <w:szCs w:val="22"/>
        </w:rPr>
      </w:pPr>
      <w:r w:rsidRPr="00197E06">
        <w:rPr>
          <w:rFonts w:ascii="Arial" w:hAnsi="Arial" w:cs="Arial"/>
          <w:sz w:val="22"/>
          <w:szCs w:val="22"/>
        </w:rPr>
        <w:t xml:space="preserve">the fairness and reasonableness of the estimate of the </w:t>
      </w:r>
      <w:r w:rsidRPr="00197E06">
        <w:rPr>
          <w:rFonts w:ascii="Arial" w:hAnsi="Arial" w:cs="Arial"/>
          <w:b/>
          <w:sz w:val="22"/>
          <w:szCs w:val="22"/>
        </w:rPr>
        <w:t>Attributable Works Capital Charge</w:t>
      </w:r>
      <w:r w:rsidRPr="00197E06">
        <w:rPr>
          <w:rFonts w:ascii="Arial" w:hAnsi="Arial" w:cs="Arial"/>
          <w:sz w:val="22"/>
          <w:szCs w:val="22"/>
        </w:rPr>
        <w:t>; or</w:t>
      </w:r>
    </w:p>
    <w:p w14:paraId="0B3FEF1C" w14:textId="77777777" w:rsidR="00197E06" w:rsidRPr="00197E06" w:rsidRDefault="00197E06" w:rsidP="00197E06">
      <w:pPr>
        <w:numPr>
          <w:ilvl w:val="0"/>
          <w:numId w:val="5"/>
        </w:numPr>
        <w:tabs>
          <w:tab w:val="left" w:pos="-1440"/>
          <w:tab w:val="left" w:pos="-720"/>
          <w:tab w:val="left" w:pos="720"/>
          <w:tab w:val="left" w:pos="3119"/>
          <w:tab w:val="left" w:pos="4320"/>
          <w:tab w:val="left" w:pos="5040"/>
          <w:tab w:val="left" w:pos="5760"/>
          <w:tab w:val="left" w:pos="6480"/>
          <w:tab w:val="left" w:pos="7200"/>
          <w:tab w:val="left" w:pos="7920"/>
          <w:tab w:val="left" w:pos="8640"/>
        </w:tabs>
        <w:spacing w:line="360" w:lineRule="auto"/>
        <w:jc w:val="both"/>
        <w:rPr>
          <w:rFonts w:ascii="Arial" w:hAnsi="Arial" w:cs="Arial"/>
          <w:sz w:val="22"/>
          <w:szCs w:val="22"/>
        </w:rPr>
      </w:pPr>
      <w:r w:rsidRPr="00197E06">
        <w:rPr>
          <w:rFonts w:ascii="Arial" w:hAnsi="Arial" w:cs="Arial"/>
          <w:sz w:val="22"/>
          <w:szCs w:val="22"/>
        </w:rPr>
        <w:t xml:space="preserve">the calculation of the </w:t>
      </w:r>
      <w:r w:rsidRPr="00197E06">
        <w:rPr>
          <w:rFonts w:ascii="Arial" w:hAnsi="Arial" w:cs="Arial"/>
          <w:b/>
          <w:sz w:val="22"/>
          <w:szCs w:val="22"/>
        </w:rPr>
        <w:t>Cancellation Charge</w:t>
      </w:r>
      <w:r w:rsidRPr="00197E06">
        <w:rPr>
          <w:rFonts w:ascii="Arial" w:hAnsi="Arial" w:cs="Arial"/>
          <w:sz w:val="22"/>
          <w:szCs w:val="22"/>
        </w:rPr>
        <w:t>, or</w:t>
      </w:r>
    </w:p>
    <w:p w14:paraId="2EC4B38E" w14:textId="77777777" w:rsidR="00197E06" w:rsidRPr="00197E06" w:rsidRDefault="00197E06" w:rsidP="00197E06">
      <w:pPr>
        <w:numPr>
          <w:ilvl w:val="0"/>
          <w:numId w:val="5"/>
        </w:numPr>
        <w:tabs>
          <w:tab w:val="left" w:pos="-1440"/>
          <w:tab w:val="left" w:pos="-720"/>
          <w:tab w:val="left" w:pos="720"/>
          <w:tab w:val="left" w:pos="3119"/>
          <w:tab w:val="left" w:pos="4320"/>
          <w:tab w:val="left" w:pos="5040"/>
          <w:tab w:val="left" w:pos="5760"/>
          <w:tab w:val="left" w:pos="6480"/>
          <w:tab w:val="left" w:pos="7200"/>
          <w:tab w:val="left" w:pos="7920"/>
          <w:tab w:val="left" w:pos="8640"/>
        </w:tabs>
        <w:spacing w:line="360" w:lineRule="auto"/>
        <w:jc w:val="both"/>
        <w:rPr>
          <w:rFonts w:ascii="Arial" w:hAnsi="Arial" w:cs="Arial"/>
          <w:sz w:val="22"/>
          <w:szCs w:val="22"/>
        </w:rPr>
      </w:pPr>
      <w:r w:rsidRPr="00197E06">
        <w:rPr>
          <w:rFonts w:ascii="Arial" w:hAnsi="Arial" w:cs="Arial"/>
          <w:sz w:val="22"/>
          <w:szCs w:val="22"/>
        </w:rPr>
        <w:t xml:space="preserve">whether there has been an </w:t>
      </w:r>
      <w:r w:rsidRPr="00197E06">
        <w:rPr>
          <w:rFonts w:ascii="Arial" w:hAnsi="Arial" w:cs="Arial"/>
          <w:b/>
          <w:sz w:val="22"/>
          <w:szCs w:val="22"/>
        </w:rPr>
        <w:t xml:space="preserve">Event of Default </w:t>
      </w:r>
      <w:r w:rsidRPr="00197E06">
        <w:rPr>
          <w:rFonts w:ascii="Arial" w:hAnsi="Arial" w:cs="Arial"/>
          <w:sz w:val="22"/>
          <w:szCs w:val="22"/>
        </w:rPr>
        <w:t xml:space="preserve">as provided in </w:t>
      </w:r>
      <w:r w:rsidRPr="00197E06">
        <w:rPr>
          <w:rFonts w:ascii="Arial" w:hAnsi="Arial" w:cs="Arial"/>
          <w:b/>
          <w:sz w:val="22"/>
          <w:szCs w:val="22"/>
        </w:rPr>
        <w:t>CUSC</w:t>
      </w:r>
      <w:r w:rsidRPr="00197E06">
        <w:rPr>
          <w:rFonts w:ascii="Arial" w:hAnsi="Arial" w:cs="Arial"/>
          <w:sz w:val="22"/>
          <w:szCs w:val="22"/>
        </w:rPr>
        <w:t xml:space="preserve"> Section 5; or</w:t>
      </w:r>
    </w:p>
    <w:p w14:paraId="4B2912C5" w14:textId="77777777" w:rsidR="00197E06" w:rsidRPr="00197E06" w:rsidRDefault="00197E06" w:rsidP="00197E06">
      <w:pPr>
        <w:numPr>
          <w:ilvl w:val="0"/>
          <w:numId w:val="5"/>
        </w:numPr>
        <w:tabs>
          <w:tab w:val="left" w:pos="-1440"/>
          <w:tab w:val="left" w:pos="-720"/>
          <w:tab w:val="left" w:pos="720"/>
          <w:tab w:val="left" w:pos="3119"/>
          <w:tab w:val="left" w:pos="4320"/>
          <w:tab w:val="left" w:pos="5040"/>
          <w:tab w:val="left" w:pos="5760"/>
          <w:tab w:val="left" w:pos="6480"/>
          <w:tab w:val="left" w:pos="7200"/>
          <w:tab w:val="left" w:pos="7920"/>
          <w:tab w:val="left" w:pos="8640"/>
        </w:tabs>
        <w:spacing w:line="360" w:lineRule="auto"/>
        <w:jc w:val="both"/>
        <w:rPr>
          <w:rFonts w:ascii="Arial" w:hAnsi="Arial" w:cs="Arial"/>
          <w:sz w:val="22"/>
          <w:szCs w:val="22"/>
        </w:rPr>
      </w:pPr>
      <w:r w:rsidRPr="00197E06">
        <w:rPr>
          <w:rFonts w:ascii="Arial" w:hAnsi="Arial" w:cs="Arial"/>
          <w:sz w:val="22"/>
          <w:szCs w:val="22"/>
        </w:rPr>
        <w:t xml:space="preserve">the lawfulness or otherwise of any termination or purported termination of the </w:t>
      </w:r>
      <w:r w:rsidRPr="00197E06">
        <w:rPr>
          <w:rFonts w:ascii="Arial" w:hAnsi="Arial" w:cs="Arial"/>
          <w:b/>
          <w:sz w:val="22"/>
          <w:szCs w:val="22"/>
        </w:rPr>
        <w:t>Construction Agreement</w:t>
      </w:r>
      <w:r w:rsidRPr="00197E06">
        <w:rPr>
          <w:rFonts w:ascii="Arial" w:hAnsi="Arial" w:cs="Arial"/>
          <w:sz w:val="22"/>
          <w:szCs w:val="22"/>
        </w:rPr>
        <w:t>,</w:t>
      </w:r>
    </w:p>
    <w:p w14:paraId="01C1F4A6" w14:textId="77777777" w:rsidR="00197E06" w:rsidRPr="00197E06" w:rsidRDefault="00197E06" w:rsidP="00197E06">
      <w:pPr>
        <w:tabs>
          <w:tab w:val="left" w:pos="-1440"/>
          <w:tab w:val="left" w:pos="-720"/>
          <w:tab w:val="left" w:pos="720"/>
          <w:tab w:val="left" w:pos="3119"/>
          <w:tab w:val="left" w:pos="4320"/>
          <w:tab w:val="left" w:pos="5040"/>
          <w:tab w:val="left" w:pos="5760"/>
          <w:tab w:val="left" w:pos="6480"/>
          <w:tab w:val="left" w:pos="7200"/>
          <w:tab w:val="left" w:pos="7920"/>
          <w:tab w:val="left" w:pos="8640"/>
        </w:tabs>
        <w:spacing w:line="360" w:lineRule="auto"/>
        <w:jc w:val="both"/>
        <w:rPr>
          <w:rFonts w:ascii="Arial" w:hAnsi="Arial" w:cs="Arial"/>
          <w:sz w:val="22"/>
          <w:szCs w:val="22"/>
        </w:rPr>
      </w:pPr>
    </w:p>
    <w:p w14:paraId="08D3390F" w14:textId="77777777" w:rsidR="00197E06" w:rsidRPr="00197E06" w:rsidRDefault="00197E06" w:rsidP="00197E06">
      <w:pPr>
        <w:tabs>
          <w:tab w:val="left" w:pos="-1440"/>
          <w:tab w:val="left" w:pos="-720"/>
          <w:tab w:val="left" w:pos="0"/>
          <w:tab w:val="left" w:pos="3119"/>
          <w:tab w:val="left" w:pos="4320"/>
          <w:tab w:val="left" w:pos="5040"/>
          <w:tab w:val="left" w:pos="5760"/>
          <w:tab w:val="left" w:pos="6480"/>
          <w:tab w:val="left" w:pos="7200"/>
          <w:tab w:val="left" w:pos="7920"/>
          <w:tab w:val="left" w:pos="8640"/>
        </w:tabs>
        <w:spacing w:line="360" w:lineRule="auto"/>
        <w:jc w:val="both"/>
        <w:rPr>
          <w:rFonts w:ascii="Arial" w:hAnsi="Arial" w:cs="Arial"/>
          <w:sz w:val="22"/>
          <w:szCs w:val="22"/>
        </w:rPr>
      </w:pPr>
      <w:r w:rsidRPr="00197E06">
        <w:rPr>
          <w:rFonts w:ascii="Arial" w:hAnsi="Arial" w:cs="Arial"/>
          <w:sz w:val="22"/>
          <w:szCs w:val="22"/>
        </w:rPr>
        <w:lastRenderedPageBreak/>
        <w:t xml:space="preserve">such dispute shall not affect the ability of </w:t>
      </w:r>
      <w:r w:rsidRPr="00197E06">
        <w:rPr>
          <w:rFonts w:ascii="Arial" w:hAnsi="Arial" w:cs="Arial"/>
          <w:b/>
          <w:sz w:val="22"/>
          <w:szCs w:val="22"/>
        </w:rPr>
        <w:t>The Company</w:t>
      </w:r>
      <w:r w:rsidRPr="00197E06">
        <w:rPr>
          <w:rFonts w:ascii="Arial" w:hAnsi="Arial" w:cs="Arial"/>
          <w:sz w:val="22"/>
          <w:szCs w:val="22"/>
        </w:rPr>
        <w:t xml:space="preserve"> to make demands pursuant to the security arrangement to be provided pursuant to this </w:t>
      </w:r>
      <w:r w:rsidRPr="00197E06">
        <w:rPr>
          <w:rFonts w:ascii="Arial" w:hAnsi="Arial" w:cs="Arial"/>
          <w:b/>
          <w:sz w:val="22"/>
          <w:szCs w:val="22"/>
        </w:rPr>
        <w:t xml:space="preserve">CUSC </w:t>
      </w:r>
      <w:r w:rsidRPr="00197E06">
        <w:rPr>
          <w:rFonts w:ascii="Arial" w:hAnsi="Arial" w:cs="Arial"/>
          <w:sz w:val="22"/>
          <w:szCs w:val="22"/>
        </w:rPr>
        <w:t xml:space="preserve">Section 15 and to recover the amount or amounts payable thereunder, it being acknowledged by the </w:t>
      </w:r>
      <w:r w:rsidRPr="00197E06">
        <w:rPr>
          <w:rFonts w:ascii="Arial" w:hAnsi="Arial" w:cs="Arial"/>
          <w:b/>
          <w:sz w:val="22"/>
          <w:szCs w:val="22"/>
        </w:rPr>
        <w:t>User</w:t>
      </w:r>
      <w:r w:rsidRPr="00197E06">
        <w:rPr>
          <w:rFonts w:ascii="Arial" w:hAnsi="Arial" w:cs="Arial"/>
          <w:sz w:val="22"/>
          <w:szCs w:val="22"/>
        </w:rPr>
        <w:t xml:space="preserve"> that but for such being the case </w:t>
      </w:r>
      <w:r w:rsidRPr="00197E06">
        <w:rPr>
          <w:rFonts w:ascii="Arial" w:hAnsi="Arial" w:cs="Arial"/>
          <w:b/>
          <w:sz w:val="22"/>
          <w:szCs w:val="22"/>
        </w:rPr>
        <w:t>The Company’s</w:t>
      </w:r>
      <w:r w:rsidRPr="00197E06">
        <w:rPr>
          <w:rFonts w:ascii="Arial" w:hAnsi="Arial" w:cs="Arial"/>
          <w:sz w:val="22"/>
          <w:szCs w:val="22"/>
        </w:rPr>
        <w:t xml:space="preserve"> security would be illusory by reason of the period of validity of the relevant security being likely to expire or capable of expiring before the final resolution of such dispute.  The </w:t>
      </w:r>
      <w:r w:rsidRPr="00197E06">
        <w:rPr>
          <w:rFonts w:ascii="Arial" w:hAnsi="Arial" w:cs="Arial"/>
          <w:b/>
          <w:sz w:val="22"/>
          <w:szCs w:val="22"/>
        </w:rPr>
        <w:t>User</w:t>
      </w:r>
      <w:r w:rsidRPr="00197E06">
        <w:rPr>
          <w:rFonts w:ascii="Arial" w:hAnsi="Arial" w:cs="Arial"/>
          <w:sz w:val="22"/>
          <w:szCs w:val="22"/>
        </w:rPr>
        <w:t xml:space="preserve"> accordingly covenants with </w:t>
      </w:r>
      <w:r w:rsidRPr="00197E06">
        <w:rPr>
          <w:rFonts w:ascii="Arial" w:hAnsi="Arial" w:cs="Arial"/>
          <w:b/>
          <w:sz w:val="22"/>
          <w:szCs w:val="22"/>
        </w:rPr>
        <w:t>The Company</w:t>
      </w:r>
      <w:r w:rsidRPr="00197E06">
        <w:rPr>
          <w:rFonts w:ascii="Arial" w:hAnsi="Arial" w:cs="Arial"/>
          <w:sz w:val="22"/>
          <w:szCs w:val="22"/>
        </w:rPr>
        <w:t xml:space="preserve"> that it will not take any action, whether by way of proceedings or otherwise, designed or calculated to prevent, restrict or interfere with the payment to </w:t>
      </w:r>
      <w:r w:rsidRPr="00197E06">
        <w:rPr>
          <w:rFonts w:ascii="Arial" w:hAnsi="Arial" w:cs="Arial"/>
          <w:b/>
          <w:sz w:val="22"/>
          <w:szCs w:val="22"/>
        </w:rPr>
        <w:t>The Company</w:t>
      </w:r>
      <w:r w:rsidRPr="00197E06">
        <w:rPr>
          <w:rFonts w:ascii="Arial" w:hAnsi="Arial" w:cs="Arial"/>
          <w:sz w:val="22"/>
          <w:szCs w:val="22"/>
        </w:rPr>
        <w:t xml:space="preserve"> of any amount secured under the security arrangement nor seek nor permit nor assist others to do so.</w:t>
      </w:r>
    </w:p>
    <w:p w14:paraId="2A40A322" w14:textId="77777777" w:rsidR="00BE389B" w:rsidRPr="00030187" w:rsidRDefault="00BE389B" w:rsidP="00344F01">
      <w:pPr>
        <w:tabs>
          <w:tab w:val="left" w:pos="600"/>
          <w:tab w:val="left" w:pos="1300"/>
        </w:tabs>
        <w:spacing w:line="360" w:lineRule="auto"/>
        <w:ind w:left="600" w:hanging="600"/>
        <w:jc w:val="both"/>
        <w:rPr>
          <w:rFonts w:ascii="Arial" w:hAnsi="Arial" w:cs="Arial"/>
          <w:sz w:val="22"/>
          <w:szCs w:val="22"/>
        </w:rPr>
      </w:pPr>
    </w:p>
    <w:p w14:paraId="0CBF200B" w14:textId="77777777" w:rsidR="00367E83" w:rsidRPr="00030187" w:rsidRDefault="00075824" w:rsidP="00827334">
      <w:pPr>
        <w:spacing w:line="360" w:lineRule="auto"/>
        <w:jc w:val="both"/>
        <w:rPr>
          <w:rFonts w:ascii="Arial" w:hAnsi="Arial" w:cs="Arial"/>
          <w:b/>
          <w:sz w:val="22"/>
          <w:szCs w:val="22"/>
        </w:rPr>
      </w:pPr>
      <w:r w:rsidRPr="00030187">
        <w:rPr>
          <w:rFonts w:ascii="Arial" w:hAnsi="Arial" w:cs="Arial"/>
          <w:b/>
          <w:sz w:val="22"/>
          <w:szCs w:val="22"/>
        </w:rPr>
        <w:t>6</w:t>
      </w:r>
      <w:r w:rsidR="00D76817" w:rsidRPr="00030187">
        <w:rPr>
          <w:rFonts w:ascii="Arial" w:hAnsi="Arial" w:cs="Arial"/>
          <w:b/>
          <w:sz w:val="22"/>
          <w:szCs w:val="22"/>
        </w:rPr>
        <w:t>.</w:t>
      </w:r>
      <w:r w:rsidR="00D76817" w:rsidRPr="00030187">
        <w:rPr>
          <w:rFonts w:ascii="Arial" w:hAnsi="Arial" w:cs="Arial"/>
          <w:b/>
          <w:sz w:val="22"/>
          <w:szCs w:val="22"/>
        </w:rPr>
        <w:tab/>
        <w:t>TYPES OF SECURITY</w:t>
      </w:r>
    </w:p>
    <w:p w14:paraId="1B3D0247" w14:textId="77777777" w:rsidR="00D76817" w:rsidRPr="00030187" w:rsidRDefault="00D76817" w:rsidP="00827334">
      <w:pPr>
        <w:spacing w:line="360" w:lineRule="auto"/>
        <w:jc w:val="both"/>
        <w:rPr>
          <w:rFonts w:ascii="Arial" w:hAnsi="Arial" w:cs="Arial"/>
          <w:b/>
          <w:sz w:val="22"/>
          <w:szCs w:val="22"/>
        </w:rPr>
      </w:pPr>
    </w:p>
    <w:p w14:paraId="0E8D2970" w14:textId="77777777" w:rsidR="00367E83" w:rsidRPr="00030187" w:rsidRDefault="00075824" w:rsidP="00D81F3A">
      <w:pPr>
        <w:spacing w:line="360" w:lineRule="auto"/>
        <w:ind w:left="720" w:hanging="720"/>
        <w:jc w:val="both"/>
        <w:rPr>
          <w:rFonts w:ascii="Arial" w:hAnsi="Arial" w:cs="Arial"/>
          <w:b/>
          <w:sz w:val="22"/>
          <w:szCs w:val="22"/>
        </w:rPr>
      </w:pPr>
      <w:r w:rsidRPr="00011029">
        <w:rPr>
          <w:rFonts w:ascii="Arial" w:hAnsi="Arial" w:cs="Arial"/>
          <w:b/>
          <w:sz w:val="22"/>
          <w:szCs w:val="22"/>
        </w:rPr>
        <w:t>6</w:t>
      </w:r>
      <w:r w:rsidR="00D76817" w:rsidRPr="00011029">
        <w:rPr>
          <w:rFonts w:ascii="Arial" w:hAnsi="Arial" w:cs="Arial"/>
          <w:b/>
          <w:sz w:val="22"/>
          <w:szCs w:val="22"/>
        </w:rPr>
        <w:t>.1</w:t>
      </w:r>
      <w:r w:rsidR="00D76817" w:rsidRPr="00030187">
        <w:rPr>
          <w:rFonts w:ascii="Arial" w:hAnsi="Arial" w:cs="Arial"/>
          <w:sz w:val="22"/>
          <w:szCs w:val="22"/>
        </w:rPr>
        <w:tab/>
      </w:r>
      <w:r w:rsidR="00367E83" w:rsidRPr="00030187">
        <w:rPr>
          <w:rFonts w:ascii="Arial" w:hAnsi="Arial" w:cs="Arial"/>
          <w:sz w:val="22"/>
          <w:szCs w:val="22"/>
        </w:rPr>
        <w:t xml:space="preserve">The </w:t>
      </w:r>
      <w:r w:rsidR="00DC4282" w:rsidRPr="00030187">
        <w:rPr>
          <w:rFonts w:ascii="Arial" w:hAnsi="Arial" w:cs="Arial"/>
          <w:b/>
          <w:sz w:val="22"/>
          <w:szCs w:val="22"/>
        </w:rPr>
        <w:t>User</w:t>
      </w:r>
      <w:r w:rsidR="00DC4282" w:rsidRPr="00030187">
        <w:rPr>
          <w:rFonts w:ascii="Arial" w:hAnsi="Arial" w:cs="Arial"/>
          <w:sz w:val="22"/>
          <w:szCs w:val="22"/>
        </w:rPr>
        <w:t xml:space="preserve"> shall from time </w:t>
      </w:r>
      <w:r w:rsidR="002B7657" w:rsidRPr="00030187">
        <w:rPr>
          <w:rFonts w:ascii="Arial" w:hAnsi="Arial" w:cs="Arial"/>
          <w:sz w:val="22"/>
          <w:szCs w:val="22"/>
        </w:rPr>
        <w:t xml:space="preserve">to time and for the time being as set out in Paragraph </w:t>
      </w:r>
      <w:r w:rsidR="00D81F3A" w:rsidRPr="00030187">
        <w:rPr>
          <w:rFonts w:ascii="Arial" w:hAnsi="Arial" w:cs="Arial"/>
          <w:sz w:val="22"/>
          <w:szCs w:val="22"/>
        </w:rPr>
        <w:t>5</w:t>
      </w:r>
      <w:r w:rsidR="00DA3043">
        <w:rPr>
          <w:rFonts w:ascii="Arial" w:hAnsi="Arial" w:cs="Arial"/>
          <w:sz w:val="22"/>
          <w:szCs w:val="22"/>
        </w:rPr>
        <w:t xml:space="preserve"> </w:t>
      </w:r>
      <w:r w:rsidR="002B7657" w:rsidRPr="00030187">
        <w:rPr>
          <w:rFonts w:ascii="Arial" w:hAnsi="Arial" w:cs="Arial"/>
          <w:sz w:val="22"/>
          <w:szCs w:val="22"/>
        </w:rPr>
        <w:t xml:space="preserve">provide security for the </w:t>
      </w:r>
      <w:r w:rsidR="002B7657" w:rsidRPr="00030187">
        <w:rPr>
          <w:rFonts w:ascii="Arial" w:hAnsi="Arial" w:cs="Arial"/>
          <w:b/>
          <w:sz w:val="22"/>
          <w:szCs w:val="22"/>
        </w:rPr>
        <w:t>Cancellation Charge Secured Amount</w:t>
      </w:r>
      <w:r w:rsidR="002B7657" w:rsidRPr="00030187">
        <w:rPr>
          <w:rFonts w:ascii="Arial" w:hAnsi="Arial" w:cs="Arial"/>
          <w:sz w:val="22"/>
          <w:szCs w:val="22"/>
        </w:rPr>
        <w:t xml:space="preserve"> </w:t>
      </w:r>
      <w:r w:rsidR="00367E83" w:rsidRPr="00030187">
        <w:rPr>
          <w:rFonts w:ascii="Arial" w:hAnsi="Arial" w:cs="Arial"/>
          <w:sz w:val="22"/>
          <w:szCs w:val="22"/>
        </w:rPr>
        <w:t>by any one of the following:-</w:t>
      </w:r>
    </w:p>
    <w:p w14:paraId="587B5C08" w14:textId="77777777" w:rsidR="00367E83" w:rsidRPr="00030187" w:rsidRDefault="00367E83" w:rsidP="00367E83">
      <w:pPr>
        <w:spacing w:line="360" w:lineRule="auto"/>
        <w:jc w:val="both"/>
        <w:rPr>
          <w:rFonts w:ascii="Arial" w:hAnsi="Arial" w:cs="Arial"/>
          <w:b/>
          <w:sz w:val="22"/>
          <w:szCs w:val="22"/>
        </w:rPr>
      </w:pPr>
    </w:p>
    <w:p w14:paraId="0F8672CB" w14:textId="77777777" w:rsidR="00367E83" w:rsidRPr="00030187" w:rsidRDefault="00075824" w:rsidP="00367E83">
      <w:pPr>
        <w:tabs>
          <w:tab w:val="left" w:pos="-1440"/>
        </w:tabs>
        <w:spacing w:line="360" w:lineRule="auto"/>
        <w:ind w:left="1418" w:hanging="698"/>
        <w:jc w:val="both"/>
        <w:rPr>
          <w:rFonts w:ascii="Arial" w:hAnsi="Arial" w:cs="Arial"/>
          <w:b/>
          <w:sz w:val="22"/>
          <w:szCs w:val="22"/>
        </w:rPr>
      </w:pPr>
      <w:r w:rsidRPr="00011029">
        <w:rPr>
          <w:rFonts w:ascii="Arial" w:hAnsi="Arial" w:cs="Arial"/>
          <w:b/>
          <w:sz w:val="22"/>
          <w:szCs w:val="22"/>
        </w:rPr>
        <w:t>6</w:t>
      </w:r>
      <w:r w:rsidR="00367E83" w:rsidRPr="00011029">
        <w:rPr>
          <w:rFonts w:ascii="Arial" w:hAnsi="Arial" w:cs="Arial"/>
          <w:b/>
          <w:sz w:val="22"/>
          <w:szCs w:val="22"/>
        </w:rPr>
        <w:t>.1</w:t>
      </w:r>
      <w:r w:rsidR="00D76817" w:rsidRPr="00011029">
        <w:rPr>
          <w:rFonts w:ascii="Arial" w:hAnsi="Arial" w:cs="Arial"/>
          <w:b/>
          <w:sz w:val="22"/>
          <w:szCs w:val="22"/>
        </w:rPr>
        <w:t>.1</w:t>
      </w:r>
      <w:r w:rsidR="00367E83" w:rsidRPr="00030187">
        <w:rPr>
          <w:rFonts w:ascii="Arial" w:hAnsi="Arial" w:cs="Arial"/>
          <w:sz w:val="22"/>
          <w:szCs w:val="22"/>
        </w:rPr>
        <w:tab/>
        <w:t xml:space="preserve">A </w:t>
      </w:r>
      <w:r w:rsidR="00367E83" w:rsidRPr="00030187">
        <w:rPr>
          <w:rFonts w:ascii="Arial" w:hAnsi="Arial" w:cs="Arial"/>
          <w:b/>
          <w:sz w:val="22"/>
          <w:szCs w:val="22"/>
        </w:rPr>
        <w:t>Performance Bond</w:t>
      </w:r>
      <w:r w:rsidR="00367E83" w:rsidRPr="00030187">
        <w:rPr>
          <w:rFonts w:ascii="Arial" w:hAnsi="Arial" w:cs="Arial"/>
          <w:sz w:val="22"/>
          <w:szCs w:val="22"/>
        </w:rPr>
        <w:t xml:space="preserve"> or </w:t>
      </w:r>
      <w:r w:rsidR="00367E83" w:rsidRPr="00030187">
        <w:rPr>
          <w:rFonts w:ascii="Arial" w:hAnsi="Arial" w:cs="Arial"/>
          <w:b/>
          <w:sz w:val="22"/>
          <w:szCs w:val="22"/>
        </w:rPr>
        <w:t>Letter of Credit</w:t>
      </w:r>
      <w:r w:rsidR="00367E83" w:rsidRPr="00030187">
        <w:rPr>
          <w:rFonts w:ascii="Arial" w:hAnsi="Arial" w:cs="Arial"/>
          <w:sz w:val="22"/>
          <w:szCs w:val="22"/>
        </w:rPr>
        <w:t xml:space="preserve"> from a </w:t>
      </w:r>
      <w:r w:rsidR="00367E83" w:rsidRPr="00030187">
        <w:rPr>
          <w:rFonts w:ascii="Arial" w:hAnsi="Arial" w:cs="Arial"/>
          <w:b/>
          <w:sz w:val="22"/>
          <w:szCs w:val="22"/>
        </w:rPr>
        <w:t>Qualified Bank</w:t>
      </w:r>
      <w:r w:rsidR="00367E83" w:rsidRPr="00030187">
        <w:rPr>
          <w:rFonts w:ascii="Arial" w:hAnsi="Arial" w:cs="Arial"/>
          <w:sz w:val="22"/>
          <w:szCs w:val="22"/>
        </w:rPr>
        <w:t xml:space="preserve"> for </w:t>
      </w:r>
      <w:r w:rsidR="002B7657" w:rsidRPr="00030187">
        <w:rPr>
          <w:rFonts w:ascii="Arial" w:hAnsi="Arial" w:cs="Arial"/>
          <w:b/>
          <w:sz w:val="22"/>
          <w:szCs w:val="22"/>
        </w:rPr>
        <w:t>Cancellation Charge Secured Amount</w:t>
      </w:r>
      <w:r w:rsidR="002B7657" w:rsidRPr="00030187">
        <w:rPr>
          <w:rFonts w:ascii="Arial" w:hAnsi="Arial" w:cs="Arial"/>
          <w:sz w:val="22"/>
          <w:szCs w:val="22"/>
        </w:rPr>
        <w:t xml:space="preserve"> </w:t>
      </w:r>
      <w:r w:rsidR="00367E83" w:rsidRPr="00030187">
        <w:rPr>
          <w:rFonts w:ascii="Arial" w:hAnsi="Arial" w:cs="Arial"/>
          <w:sz w:val="22"/>
          <w:szCs w:val="22"/>
        </w:rPr>
        <w:t xml:space="preserve">for a given </w:t>
      </w:r>
      <w:r w:rsidR="00D76817" w:rsidRPr="00030187">
        <w:rPr>
          <w:rFonts w:ascii="Arial" w:hAnsi="Arial" w:cs="Arial"/>
          <w:b/>
          <w:sz w:val="22"/>
          <w:szCs w:val="22"/>
        </w:rPr>
        <w:t>Security</w:t>
      </w:r>
      <w:r w:rsidR="00367E83" w:rsidRPr="00030187">
        <w:rPr>
          <w:rFonts w:ascii="Arial" w:hAnsi="Arial" w:cs="Arial"/>
          <w:b/>
          <w:sz w:val="22"/>
          <w:szCs w:val="22"/>
        </w:rPr>
        <w:t xml:space="preserve"> Period</w:t>
      </w:r>
      <w:r w:rsidR="00367E83" w:rsidRPr="00030187">
        <w:rPr>
          <w:rFonts w:ascii="Arial" w:hAnsi="Arial" w:cs="Arial"/>
          <w:sz w:val="22"/>
          <w:szCs w:val="22"/>
        </w:rPr>
        <w:t xml:space="preserve">, such </w:t>
      </w:r>
      <w:r w:rsidR="00367E83" w:rsidRPr="00030187">
        <w:rPr>
          <w:rFonts w:ascii="Arial" w:hAnsi="Arial" w:cs="Arial"/>
          <w:b/>
          <w:sz w:val="22"/>
          <w:szCs w:val="22"/>
        </w:rPr>
        <w:t>Performance Bond</w:t>
      </w:r>
      <w:r w:rsidR="00367E83" w:rsidRPr="00030187">
        <w:rPr>
          <w:rFonts w:ascii="Arial" w:hAnsi="Arial" w:cs="Arial"/>
          <w:sz w:val="22"/>
          <w:szCs w:val="22"/>
        </w:rPr>
        <w:t xml:space="preserve"> or </w:t>
      </w:r>
      <w:r w:rsidR="00367E83" w:rsidRPr="00030187">
        <w:rPr>
          <w:rFonts w:ascii="Arial" w:hAnsi="Arial" w:cs="Arial"/>
          <w:b/>
          <w:sz w:val="22"/>
          <w:szCs w:val="22"/>
        </w:rPr>
        <w:t>Letter of Credit</w:t>
      </w:r>
      <w:r w:rsidR="00367E83" w:rsidRPr="00030187">
        <w:rPr>
          <w:rFonts w:ascii="Arial" w:hAnsi="Arial" w:cs="Arial"/>
          <w:sz w:val="22"/>
          <w:szCs w:val="22"/>
        </w:rPr>
        <w:t xml:space="preserve"> to be </w:t>
      </w:r>
      <w:r w:rsidR="00367E83" w:rsidRPr="00030187">
        <w:rPr>
          <w:rFonts w:ascii="Arial" w:hAnsi="Arial" w:cs="Arial"/>
          <w:b/>
          <w:sz w:val="22"/>
          <w:szCs w:val="22"/>
        </w:rPr>
        <w:t>Valid</w:t>
      </w:r>
      <w:r w:rsidR="00367E83" w:rsidRPr="00030187">
        <w:rPr>
          <w:rFonts w:ascii="Arial" w:hAnsi="Arial" w:cs="Arial"/>
          <w:sz w:val="22"/>
          <w:szCs w:val="22"/>
        </w:rPr>
        <w:t xml:space="preserve"> for at least that given </w:t>
      </w:r>
      <w:r w:rsidR="00E23C19" w:rsidRPr="00030187">
        <w:rPr>
          <w:rFonts w:ascii="Arial" w:hAnsi="Arial" w:cs="Arial"/>
          <w:b/>
          <w:sz w:val="22"/>
          <w:szCs w:val="22"/>
        </w:rPr>
        <w:t>Security Period</w:t>
      </w:r>
      <w:r w:rsidR="00E23C19" w:rsidRPr="00030187">
        <w:rPr>
          <w:rFonts w:ascii="Arial" w:hAnsi="Arial" w:cs="Arial"/>
          <w:sz w:val="22"/>
          <w:szCs w:val="22"/>
        </w:rPr>
        <w:t xml:space="preserve"> </w:t>
      </w:r>
      <w:r w:rsidR="00367E83" w:rsidRPr="00030187">
        <w:rPr>
          <w:rFonts w:ascii="Arial" w:hAnsi="Arial" w:cs="Arial"/>
          <w:sz w:val="22"/>
          <w:szCs w:val="22"/>
        </w:rPr>
        <w:t xml:space="preserve">and to be renewed periodically where applicable in the manner stated in paragraph </w:t>
      </w:r>
      <w:r w:rsidRPr="00030187">
        <w:rPr>
          <w:rFonts w:ascii="Arial" w:hAnsi="Arial" w:cs="Arial"/>
          <w:sz w:val="22"/>
          <w:szCs w:val="22"/>
        </w:rPr>
        <w:t>6</w:t>
      </w:r>
      <w:r w:rsidR="00D30700" w:rsidRPr="00030187">
        <w:rPr>
          <w:rFonts w:ascii="Arial" w:hAnsi="Arial" w:cs="Arial"/>
          <w:sz w:val="22"/>
          <w:szCs w:val="22"/>
        </w:rPr>
        <w:t>.2.3</w:t>
      </w:r>
      <w:r w:rsidR="00367E83" w:rsidRPr="00030187">
        <w:rPr>
          <w:rFonts w:ascii="Arial" w:hAnsi="Arial" w:cs="Arial"/>
          <w:sz w:val="22"/>
          <w:szCs w:val="22"/>
        </w:rPr>
        <w:t>; or</w:t>
      </w:r>
    </w:p>
    <w:p w14:paraId="33EE834E" w14:textId="77777777" w:rsidR="00367E83" w:rsidRPr="00030187" w:rsidRDefault="00367E83" w:rsidP="00367E83">
      <w:pPr>
        <w:spacing w:line="360" w:lineRule="auto"/>
        <w:jc w:val="both"/>
        <w:rPr>
          <w:rFonts w:ascii="Arial" w:hAnsi="Arial" w:cs="Arial"/>
          <w:b/>
          <w:sz w:val="22"/>
          <w:szCs w:val="22"/>
        </w:rPr>
      </w:pPr>
    </w:p>
    <w:p w14:paraId="60300B98" w14:textId="77777777" w:rsidR="00367E83" w:rsidRPr="00030187" w:rsidRDefault="00075824" w:rsidP="00367E83">
      <w:pPr>
        <w:tabs>
          <w:tab w:val="left" w:pos="-1440"/>
        </w:tabs>
        <w:spacing w:line="360" w:lineRule="auto"/>
        <w:ind w:left="1418" w:hanging="698"/>
        <w:jc w:val="both"/>
        <w:rPr>
          <w:rFonts w:ascii="Arial" w:hAnsi="Arial" w:cs="Arial"/>
          <w:b/>
          <w:sz w:val="22"/>
          <w:szCs w:val="22"/>
        </w:rPr>
      </w:pPr>
      <w:r w:rsidRPr="00011029">
        <w:rPr>
          <w:rFonts w:ascii="Arial" w:hAnsi="Arial" w:cs="Arial"/>
          <w:b/>
          <w:sz w:val="22"/>
          <w:szCs w:val="22"/>
        </w:rPr>
        <w:t>6</w:t>
      </w:r>
      <w:r w:rsidR="00D76817" w:rsidRPr="00011029">
        <w:rPr>
          <w:rFonts w:ascii="Arial" w:hAnsi="Arial" w:cs="Arial"/>
          <w:b/>
          <w:sz w:val="22"/>
          <w:szCs w:val="22"/>
        </w:rPr>
        <w:t>.1</w:t>
      </w:r>
      <w:r w:rsidR="00367E83" w:rsidRPr="00011029">
        <w:rPr>
          <w:rFonts w:ascii="Arial" w:hAnsi="Arial" w:cs="Arial"/>
          <w:b/>
          <w:sz w:val="22"/>
          <w:szCs w:val="22"/>
        </w:rPr>
        <w:t>.2</w:t>
      </w:r>
      <w:r w:rsidR="00367E83" w:rsidRPr="00030187">
        <w:rPr>
          <w:rFonts w:ascii="Arial" w:hAnsi="Arial" w:cs="Arial"/>
          <w:sz w:val="22"/>
          <w:szCs w:val="22"/>
        </w:rPr>
        <w:tab/>
        <w:t xml:space="preserve">A cash deposit in a </w:t>
      </w:r>
      <w:r w:rsidR="00367E83" w:rsidRPr="00030187">
        <w:rPr>
          <w:rFonts w:ascii="Arial" w:hAnsi="Arial" w:cs="Arial"/>
          <w:b/>
          <w:sz w:val="22"/>
          <w:szCs w:val="22"/>
        </w:rPr>
        <w:t>Bank Account</w:t>
      </w:r>
      <w:r w:rsidR="00367E83" w:rsidRPr="00030187">
        <w:rPr>
          <w:rFonts w:ascii="Arial" w:hAnsi="Arial" w:cs="Arial"/>
          <w:sz w:val="22"/>
          <w:szCs w:val="22"/>
        </w:rPr>
        <w:t xml:space="preserve"> at least for the amount of the </w:t>
      </w:r>
      <w:r w:rsidR="002B7657" w:rsidRPr="00030187">
        <w:rPr>
          <w:rFonts w:ascii="Arial" w:hAnsi="Arial" w:cs="Arial"/>
          <w:b/>
          <w:sz w:val="22"/>
          <w:szCs w:val="22"/>
        </w:rPr>
        <w:t>Cancellation Charge Secured Amount</w:t>
      </w:r>
      <w:r w:rsidR="002B7657" w:rsidRPr="00030187">
        <w:rPr>
          <w:rFonts w:ascii="Arial" w:hAnsi="Arial" w:cs="Arial"/>
          <w:sz w:val="22"/>
          <w:szCs w:val="22"/>
        </w:rPr>
        <w:t xml:space="preserve"> </w:t>
      </w:r>
      <w:r w:rsidR="00367E83" w:rsidRPr="00030187">
        <w:rPr>
          <w:rFonts w:ascii="Arial" w:hAnsi="Arial" w:cs="Arial"/>
          <w:sz w:val="22"/>
          <w:szCs w:val="22"/>
        </w:rPr>
        <w:t xml:space="preserve">to be secured for a given </w:t>
      </w:r>
      <w:r w:rsidR="00E23C19" w:rsidRPr="00030187">
        <w:rPr>
          <w:rFonts w:ascii="Arial" w:hAnsi="Arial" w:cs="Arial"/>
          <w:b/>
          <w:sz w:val="22"/>
          <w:szCs w:val="22"/>
        </w:rPr>
        <w:t>Security Period</w:t>
      </w:r>
      <w:r w:rsidR="00367E83" w:rsidRPr="00030187">
        <w:rPr>
          <w:rFonts w:ascii="Arial" w:hAnsi="Arial" w:cs="Arial"/>
          <w:sz w:val="22"/>
          <w:szCs w:val="22"/>
        </w:rPr>
        <w:t xml:space="preserve">, such cash deposit to be increased or reduced periodically where applicable in the manner stated in paragraph </w:t>
      </w:r>
      <w:r w:rsidRPr="00030187">
        <w:rPr>
          <w:rFonts w:ascii="Arial" w:hAnsi="Arial" w:cs="Arial"/>
          <w:sz w:val="22"/>
          <w:szCs w:val="22"/>
        </w:rPr>
        <w:t>6.</w:t>
      </w:r>
      <w:r w:rsidR="00D30700" w:rsidRPr="00030187">
        <w:rPr>
          <w:rFonts w:ascii="Arial" w:hAnsi="Arial" w:cs="Arial"/>
          <w:sz w:val="22"/>
          <w:szCs w:val="22"/>
        </w:rPr>
        <w:t>2.4</w:t>
      </w:r>
      <w:r w:rsidR="00367E83" w:rsidRPr="00030187">
        <w:rPr>
          <w:rFonts w:ascii="Arial" w:hAnsi="Arial" w:cs="Arial"/>
          <w:sz w:val="22"/>
          <w:szCs w:val="22"/>
        </w:rPr>
        <w:t>; or</w:t>
      </w:r>
    </w:p>
    <w:p w14:paraId="2E39B244" w14:textId="77777777" w:rsidR="00367E83" w:rsidRPr="00030187" w:rsidRDefault="00367E83" w:rsidP="00367E83">
      <w:pPr>
        <w:spacing w:line="360" w:lineRule="auto"/>
        <w:jc w:val="both"/>
        <w:rPr>
          <w:rFonts w:ascii="Arial" w:hAnsi="Arial" w:cs="Arial"/>
          <w:b/>
          <w:sz w:val="22"/>
          <w:szCs w:val="22"/>
        </w:rPr>
      </w:pPr>
    </w:p>
    <w:p w14:paraId="7678B1B1" w14:textId="77777777" w:rsidR="00367E83" w:rsidRPr="00030187" w:rsidRDefault="00075824" w:rsidP="00367E83">
      <w:pPr>
        <w:tabs>
          <w:tab w:val="left" w:pos="-1440"/>
        </w:tabs>
        <w:spacing w:line="360" w:lineRule="auto"/>
        <w:ind w:left="1418" w:hanging="698"/>
        <w:jc w:val="both"/>
        <w:rPr>
          <w:rFonts w:ascii="Arial" w:hAnsi="Arial" w:cs="Arial"/>
          <w:b/>
          <w:sz w:val="22"/>
          <w:szCs w:val="22"/>
        </w:rPr>
      </w:pPr>
      <w:r w:rsidRPr="00011029">
        <w:rPr>
          <w:rFonts w:ascii="Arial" w:hAnsi="Arial" w:cs="Arial"/>
          <w:b/>
          <w:sz w:val="22"/>
          <w:szCs w:val="22"/>
        </w:rPr>
        <w:t>6</w:t>
      </w:r>
      <w:r w:rsidR="00D76817" w:rsidRPr="00011029">
        <w:rPr>
          <w:rFonts w:ascii="Arial" w:hAnsi="Arial" w:cs="Arial"/>
          <w:b/>
          <w:sz w:val="22"/>
          <w:szCs w:val="22"/>
        </w:rPr>
        <w:t>.1</w:t>
      </w:r>
      <w:r w:rsidR="00367E83" w:rsidRPr="00011029">
        <w:rPr>
          <w:rFonts w:ascii="Arial" w:hAnsi="Arial" w:cs="Arial"/>
          <w:b/>
          <w:sz w:val="22"/>
          <w:szCs w:val="22"/>
        </w:rPr>
        <w:t>.3</w:t>
      </w:r>
      <w:r w:rsidR="00367E83" w:rsidRPr="00030187">
        <w:rPr>
          <w:rFonts w:ascii="Arial" w:hAnsi="Arial" w:cs="Arial"/>
          <w:sz w:val="22"/>
          <w:szCs w:val="22"/>
        </w:rPr>
        <w:tab/>
        <w:t xml:space="preserve">A </w:t>
      </w:r>
      <w:r w:rsidR="00367E83" w:rsidRPr="00030187">
        <w:rPr>
          <w:rFonts w:ascii="Arial" w:hAnsi="Arial" w:cs="Arial"/>
          <w:b/>
          <w:sz w:val="22"/>
          <w:szCs w:val="22"/>
        </w:rPr>
        <w:t>Performance Bond</w:t>
      </w:r>
      <w:r w:rsidR="00367E83" w:rsidRPr="00030187">
        <w:rPr>
          <w:rFonts w:ascii="Arial" w:hAnsi="Arial" w:cs="Arial"/>
          <w:sz w:val="22"/>
          <w:szCs w:val="22"/>
        </w:rPr>
        <w:t xml:space="preserve"> from a </w:t>
      </w:r>
      <w:r w:rsidR="00367E83" w:rsidRPr="00030187">
        <w:rPr>
          <w:rFonts w:ascii="Arial" w:hAnsi="Arial" w:cs="Arial"/>
          <w:b/>
          <w:sz w:val="22"/>
          <w:szCs w:val="22"/>
        </w:rPr>
        <w:t>Qualified Company</w:t>
      </w:r>
      <w:r w:rsidR="00367E83" w:rsidRPr="00030187">
        <w:rPr>
          <w:rFonts w:ascii="Arial" w:hAnsi="Arial" w:cs="Arial"/>
          <w:sz w:val="22"/>
          <w:szCs w:val="22"/>
        </w:rPr>
        <w:t xml:space="preserve"> for the amount of the </w:t>
      </w:r>
      <w:r w:rsidR="002B7657" w:rsidRPr="00030187">
        <w:rPr>
          <w:rFonts w:ascii="Arial" w:hAnsi="Arial" w:cs="Arial"/>
          <w:b/>
          <w:sz w:val="22"/>
          <w:szCs w:val="22"/>
        </w:rPr>
        <w:t>Cancellation Charge Secured Amount</w:t>
      </w:r>
      <w:r w:rsidR="002B7657" w:rsidRPr="00030187">
        <w:rPr>
          <w:rFonts w:ascii="Arial" w:hAnsi="Arial" w:cs="Arial"/>
          <w:sz w:val="22"/>
          <w:szCs w:val="22"/>
        </w:rPr>
        <w:t xml:space="preserve"> </w:t>
      </w:r>
      <w:r w:rsidR="00367E83" w:rsidRPr="00030187">
        <w:rPr>
          <w:rFonts w:ascii="Arial" w:hAnsi="Arial" w:cs="Arial"/>
          <w:sz w:val="22"/>
          <w:szCs w:val="22"/>
        </w:rPr>
        <w:t xml:space="preserve">to be secured for a given </w:t>
      </w:r>
      <w:r w:rsidR="00E23C19" w:rsidRPr="00030187">
        <w:rPr>
          <w:rFonts w:ascii="Arial" w:hAnsi="Arial" w:cs="Arial"/>
          <w:b/>
          <w:sz w:val="22"/>
          <w:szCs w:val="22"/>
        </w:rPr>
        <w:t>Security Period</w:t>
      </w:r>
      <w:r w:rsidR="00367E83" w:rsidRPr="00030187">
        <w:rPr>
          <w:rFonts w:ascii="Arial" w:hAnsi="Arial" w:cs="Arial"/>
          <w:sz w:val="22"/>
          <w:szCs w:val="22"/>
        </w:rPr>
        <w:t xml:space="preserve">, such </w:t>
      </w:r>
      <w:r w:rsidR="00367E83" w:rsidRPr="00030187">
        <w:rPr>
          <w:rFonts w:ascii="Arial" w:hAnsi="Arial" w:cs="Arial"/>
          <w:b/>
          <w:sz w:val="22"/>
          <w:szCs w:val="22"/>
        </w:rPr>
        <w:t>Performance Bond</w:t>
      </w:r>
      <w:r w:rsidR="00367E83" w:rsidRPr="00030187">
        <w:rPr>
          <w:rFonts w:ascii="Arial" w:hAnsi="Arial" w:cs="Arial"/>
          <w:sz w:val="22"/>
          <w:szCs w:val="22"/>
        </w:rPr>
        <w:t xml:space="preserve"> to be </w:t>
      </w:r>
      <w:r w:rsidR="00367E83" w:rsidRPr="00030187">
        <w:rPr>
          <w:rFonts w:ascii="Arial" w:hAnsi="Arial" w:cs="Arial"/>
          <w:b/>
          <w:sz w:val="22"/>
          <w:szCs w:val="22"/>
        </w:rPr>
        <w:t xml:space="preserve">Valid </w:t>
      </w:r>
      <w:r w:rsidR="00367E83" w:rsidRPr="00030187">
        <w:rPr>
          <w:rFonts w:ascii="Arial" w:hAnsi="Arial" w:cs="Arial"/>
          <w:sz w:val="22"/>
          <w:szCs w:val="22"/>
        </w:rPr>
        <w:t xml:space="preserve">for at least that </w:t>
      </w:r>
      <w:r w:rsidR="00E23C19" w:rsidRPr="00030187">
        <w:rPr>
          <w:rFonts w:ascii="Arial" w:hAnsi="Arial" w:cs="Arial"/>
          <w:b/>
          <w:sz w:val="22"/>
          <w:szCs w:val="22"/>
        </w:rPr>
        <w:t>Security Period</w:t>
      </w:r>
      <w:r w:rsidR="00E23C19" w:rsidRPr="00030187">
        <w:rPr>
          <w:rFonts w:ascii="Arial" w:hAnsi="Arial" w:cs="Arial"/>
          <w:sz w:val="22"/>
          <w:szCs w:val="22"/>
        </w:rPr>
        <w:t xml:space="preserve"> </w:t>
      </w:r>
      <w:r w:rsidR="00367E83" w:rsidRPr="00030187">
        <w:rPr>
          <w:rFonts w:ascii="Arial" w:hAnsi="Arial" w:cs="Arial"/>
          <w:sz w:val="22"/>
          <w:szCs w:val="22"/>
        </w:rPr>
        <w:t>and to be renewed periodically where applicable in the manner stated in paragraph</w:t>
      </w:r>
      <w:r w:rsidR="00D81F3A" w:rsidRPr="00030187">
        <w:rPr>
          <w:rFonts w:ascii="Arial" w:hAnsi="Arial" w:cs="Arial"/>
          <w:sz w:val="22"/>
          <w:szCs w:val="22"/>
        </w:rPr>
        <w:t xml:space="preserve"> </w:t>
      </w:r>
      <w:r w:rsidRPr="00030187">
        <w:rPr>
          <w:rFonts w:ascii="Arial" w:hAnsi="Arial" w:cs="Arial"/>
          <w:sz w:val="22"/>
          <w:szCs w:val="22"/>
        </w:rPr>
        <w:t>6</w:t>
      </w:r>
      <w:r w:rsidR="00D30700" w:rsidRPr="00030187">
        <w:rPr>
          <w:rFonts w:ascii="Arial" w:hAnsi="Arial" w:cs="Arial"/>
          <w:sz w:val="22"/>
          <w:szCs w:val="22"/>
        </w:rPr>
        <w:t>.2.3</w:t>
      </w:r>
      <w:r w:rsidR="00367E83" w:rsidRPr="00030187">
        <w:rPr>
          <w:rFonts w:ascii="Arial" w:hAnsi="Arial" w:cs="Arial"/>
          <w:sz w:val="22"/>
          <w:szCs w:val="22"/>
        </w:rPr>
        <w:t>.</w:t>
      </w:r>
    </w:p>
    <w:p w14:paraId="0F45CF16" w14:textId="77777777" w:rsidR="00367E83" w:rsidRPr="00030187" w:rsidRDefault="00367E83" w:rsidP="00367E83">
      <w:pPr>
        <w:spacing w:line="360" w:lineRule="auto"/>
        <w:jc w:val="both"/>
        <w:rPr>
          <w:rFonts w:ascii="Arial" w:hAnsi="Arial" w:cs="Arial"/>
          <w:b/>
          <w:sz w:val="22"/>
          <w:szCs w:val="22"/>
        </w:rPr>
      </w:pPr>
    </w:p>
    <w:p w14:paraId="0426352B" w14:textId="77777777" w:rsidR="00367E83" w:rsidRPr="00030187" w:rsidRDefault="00075824" w:rsidP="00367E83">
      <w:pPr>
        <w:tabs>
          <w:tab w:val="left" w:pos="-1440"/>
        </w:tabs>
        <w:spacing w:line="360" w:lineRule="auto"/>
        <w:ind w:left="709" w:hanging="709"/>
        <w:jc w:val="both"/>
        <w:rPr>
          <w:rFonts w:ascii="Arial" w:hAnsi="Arial" w:cs="Arial"/>
          <w:b/>
          <w:sz w:val="22"/>
          <w:szCs w:val="22"/>
        </w:rPr>
      </w:pPr>
      <w:r w:rsidRPr="00011029">
        <w:rPr>
          <w:rFonts w:ascii="Arial" w:hAnsi="Arial" w:cs="Arial"/>
          <w:b/>
          <w:sz w:val="22"/>
          <w:szCs w:val="22"/>
        </w:rPr>
        <w:t>6</w:t>
      </w:r>
      <w:r w:rsidR="00D76817" w:rsidRPr="00011029">
        <w:rPr>
          <w:rFonts w:ascii="Arial" w:hAnsi="Arial" w:cs="Arial"/>
          <w:b/>
          <w:sz w:val="22"/>
          <w:szCs w:val="22"/>
        </w:rPr>
        <w:t>.2</w:t>
      </w:r>
      <w:r w:rsidR="00367E83" w:rsidRPr="00030187">
        <w:rPr>
          <w:rFonts w:ascii="Arial" w:hAnsi="Arial" w:cs="Arial"/>
          <w:sz w:val="22"/>
          <w:szCs w:val="22"/>
        </w:rPr>
        <w:tab/>
      </w:r>
      <w:r w:rsidR="00EC09F4" w:rsidRPr="00EC09F4">
        <w:rPr>
          <w:rFonts w:ascii="Arial" w:hAnsi="Arial" w:cs="Arial"/>
          <w:b/>
          <w:sz w:val="22"/>
          <w:szCs w:val="22"/>
        </w:rPr>
        <w:t>General Provisions</w:t>
      </w:r>
      <w:r w:rsidR="00443505">
        <w:rPr>
          <w:rFonts w:ascii="Arial" w:hAnsi="Arial" w:cs="Arial"/>
          <w:sz w:val="22"/>
          <w:szCs w:val="22"/>
        </w:rPr>
        <w:t xml:space="preserve"> </w:t>
      </w:r>
      <w:r w:rsidR="00443505" w:rsidRPr="00443505">
        <w:rPr>
          <w:rFonts w:ascii="Arial" w:hAnsi="Arial" w:cs="Arial"/>
          <w:b/>
          <w:sz w:val="22"/>
          <w:szCs w:val="22"/>
        </w:rPr>
        <w:t>regarding Security</w:t>
      </w:r>
    </w:p>
    <w:p w14:paraId="48D2729C" w14:textId="77777777" w:rsidR="00367E83" w:rsidRPr="00030187" w:rsidRDefault="00367E83" w:rsidP="00367E83">
      <w:pPr>
        <w:spacing w:line="360" w:lineRule="auto"/>
        <w:jc w:val="both"/>
        <w:rPr>
          <w:rFonts w:ascii="Arial" w:hAnsi="Arial" w:cs="Arial"/>
          <w:b/>
          <w:sz w:val="22"/>
          <w:szCs w:val="22"/>
        </w:rPr>
      </w:pPr>
    </w:p>
    <w:p w14:paraId="4C83A928" w14:textId="7CA0BD3F" w:rsidR="00367E83" w:rsidRPr="00030187" w:rsidRDefault="00075824" w:rsidP="00367E83">
      <w:pPr>
        <w:tabs>
          <w:tab w:val="left" w:pos="-1440"/>
        </w:tabs>
        <w:spacing w:line="360" w:lineRule="auto"/>
        <w:ind w:left="1418" w:hanging="698"/>
        <w:jc w:val="both"/>
        <w:rPr>
          <w:rFonts w:ascii="Arial" w:hAnsi="Arial" w:cs="Arial"/>
          <w:b/>
          <w:sz w:val="22"/>
          <w:szCs w:val="22"/>
        </w:rPr>
      </w:pPr>
      <w:r w:rsidRPr="00011029">
        <w:rPr>
          <w:rFonts w:ascii="Arial" w:hAnsi="Arial" w:cs="Arial"/>
          <w:b/>
          <w:sz w:val="22"/>
          <w:szCs w:val="22"/>
        </w:rPr>
        <w:lastRenderedPageBreak/>
        <w:t>6</w:t>
      </w:r>
      <w:r w:rsidR="008F693E" w:rsidRPr="00011029">
        <w:rPr>
          <w:rFonts w:ascii="Arial" w:hAnsi="Arial" w:cs="Arial"/>
          <w:b/>
          <w:sz w:val="22"/>
          <w:szCs w:val="22"/>
        </w:rPr>
        <w:t>.2</w:t>
      </w:r>
      <w:r w:rsidR="00367E83" w:rsidRPr="00011029">
        <w:rPr>
          <w:rFonts w:ascii="Arial" w:hAnsi="Arial" w:cs="Arial"/>
          <w:b/>
          <w:sz w:val="22"/>
          <w:szCs w:val="22"/>
        </w:rPr>
        <w:t>.1</w:t>
      </w:r>
      <w:r w:rsidR="00367E83" w:rsidRPr="00030187">
        <w:rPr>
          <w:rFonts w:ascii="Arial" w:hAnsi="Arial" w:cs="Arial"/>
          <w:sz w:val="22"/>
          <w:szCs w:val="22"/>
        </w:rPr>
        <w:tab/>
        <w:t xml:space="preserve">Any </w:t>
      </w:r>
      <w:r w:rsidR="00367E83" w:rsidRPr="00030187">
        <w:rPr>
          <w:rFonts w:ascii="Arial" w:hAnsi="Arial" w:cs="Arial"/>
          <w:b/>
          <w:sz w:val="22"/>
          <w:szCs w:val="22"/>
        </w:rPr>
        <w:t>Notice of Drawing</w:t>
      </w:r>
      <w:r w:rsidR="00367E83" w:rsidRPr="00030187">
        <w:rPr>
          <w:rFonts w:ascii="Arial" w:hAnsi="Arial" w:cs="Arial"/>
          <w:sz w:val="22"/>
          <w:szCs w:val="22"/>
        </w:rPr>
        <w:t xml:space="preserve"> to be delivered to Barclays Bank PLC or any other bank at which the </w:t>
      </w:r>
      <w:r w:rsidR="00367E83" w:rsidRPr="00030187">
        <w:rPr>
          <w:rFonts w:ascii="Arial" w:hAnsi="Arial" w:cs="Arial"/>
          <w:b/>
          <w:sz w:val="22"/>
          <w:szCs w:val="22"/>
        </w:rPr>
        <w:t>Bank Account</w:t>
      </w:r>
      <w:r w:rsidR="00367E83" w:rsidRPr="00030187">
        <w:rPr>
          <w:rFonts w:ascii="Arial" w:hAnsi="Arial" w:cs="Arial"/>
          <w:sz w:val="22"/>
          <w:szCs w:val="22"/>
        </w:rPr>
        <w:t xml:space="preserve"> shall have been opened or a </w:t>
      </w:r>
      <w:r w:rsidR="00367E83" w:rsidRPr="00030187">
        <w:rPr>
          <w:rFonts w:ascii="Arial" w:hAnsi="Arial" w:cs="Arial"/>
          <w:b/>
          <w:sz w:val="22"/>
          <w:szCs w:val="22"/>
        </w:rPr>
        <w:t>Qualified</w:t>
      </w:r>
      <w:r w:rsidR="00367E83" w:rsidRPr="00030187">
        <w:rPr>
          <w:rFonts w:ascii="Arial" w:hAnsi="Arial" w:cs="Arial"/>
          <w:sz w:val="22"/>
          <w:szCs w:val="22"/>
        </w:rPr>
        <w:t xml:space="preserve"> </w:t>
      </w:r>
      <w:r w:rsidR="00367E83" w:rsidRPr="00030187">
        <w:rPr>
          <w:rFonts w:ascii="Arial" w:hAnsi="Arial" w:cs="Arial"/>
          <w:b/>
          <w:sz w:val="22"/>
          <w:szCs w:val="22"/>
        </w:rPr>
        <w:t>Bank</w:t>
      </w:r>
      <w:r w:rsidR="00367E83" w:rsidRPr="00030187">
        <w:rPr>
          <w:rFonts w:ascii="Arial" w:hAnsi="Arial" w:cs="Arial"/>
          <w:sz w:val="22"/>
          <w:szCs w:val="22"/>
        </w:rPr>
        <w:t xml:space="preserve"> or a </w:t>
      </w:r>
      <w:r w:rsidR="00367E83" w:rsidRPr="00030187">
        <w:rPr>
          <w:rFonts w:ascii="Arial" w:hAnsi="Arial" w:cs="Arial"/>
          <w:b/>
          <w:sz w:val="22"/>
          <w:szCs w:val="22"/>
        </w:rPr>
        <w:t>Qualified Company</w:t>
      </w:r>
      <w:r w:rsidR="00367E83" w:rsidRPr="00030187">
        <w:rPr>
          <w:rFonts w:ascii="Arial" w:hAnsi="Arial" w:cs="Arial"/>
          <w:sz w:val="22"/>
          <w:szCs w:val="22"/>
        </w:rPr>
        <w:t xml:space="preserve"> may be delivered by hand, by post or by</w:t>
      </w:r>
      <w:r w:rsidR="00C976FF">
        <w:rPr>
          <w:rFonts w:ascii="Arial" w:hAnsi="Arial" w:cs="Arial"/>
          <w:sz w:val="22"/>
          <w:szCs w:val="22"/>
        </w:rPr>
        <w:t xml:space="preserve"> other agreed communication method</w:t>
      </w:r>
      <w:r w:rsidR="00367E83" w:rsidRPr="00030187">
        <w:rPr>
          <w:rFonts w:ascii="Arial" w:hAnsi="Arial" w:cs="Arial"/>
          <w:sz w:val="22"/>
          <w:szCs w:val="22"/>
        </w:rPr>
        <w:t>.</w:t>
      </w:r>
    </w:p>
    <w:p w14:paraId="71FD3F3E" w14:textId="77777777" w:rsidR="00367E83" w:rsidRPr="00030187" w:rsidRDefault="00367E83" w:rsidP="00367E83">
      <w:pPr>
        <w:spacing w:line="360" w:lineRule="auto"/>
        <w:jc w:val="both"/>
        <w:rPr>
          <w:rFonts w:ascii="Arial" w:hAnsi="Arial" w:cs="Arial"/>
          <w:b/>
          <w:sz w:val="22"/>
          <w:szCs w:val="22"/>
        </w:rPr>
      </w:pPr>
    </w:p>
    <w:p w14:paraId="1B7013F4" w14:textId="77777777" w:rsidR="00367E83" w:rsidRPr="00030187" w:rsidRDefault="00075824" w:rsidP="00367E83">
      <w:pPr>
        <w:tabs>
          <w:tab w:val="left" w:pos="-1440"/>
        </w:tabs>
        <w:spacing w:line="360" w:lineRule="auto"/>
        <w:ind w:left="1418" w:hanging="698"/>
        <w:jc w:val="both"/>
        <w:rPr>
          <w:rFonts w:ascii="Arial" w:hAnsi="Arial" w:cs="Arial"/>
          <w:b/>
          <w:sz w:val="22"/>
          <w:szCs w:val="22"/>
        </w:rPr>
      </w:pPr>
      <w:r w:rsidRPr="00011029">
        <w:rPr>
          <w:rFonts w:ascii="Arial" w:hAnsi="Arial" w:cs="Arial"/>
          <w:b/>
          <w:sz w:val="22"/>
          <w:szCs w:val="22"/>
        </w:rPr>
        <w:t>6</w:t>
      </w:r>
      <w:r w:rsidR="008F693E" w:rsidRPr="00011029">
        <w:rPr>
          <w:rFonts w:ascii="Arial" w:hAnsi="Arial" w:cs="Arial"/>
          <w:b/>
          <w:sz w:val="22"/>
          <w:szCs w:val="22"/>
        </w:rPr>
        <w:t>.2</w:t>
      </w:r>
      <w:r w:rsidR="00367E83" w:rsidRPr="00011029">
        <w:rPr>
          <w:rFonts w:ascii="Arial" w:hAnsi="Arial" w:cs="Arial"/>
          <w:b/>
          <w:sz w:val="22"/>
          <w:szCs w:val="22"/>
        </w:rPr>
        <w:t>.2</w:t>
      </w:r>
      <w:r w:rsidR="00367E83" w:rsidRPr="00030187">
        <w:rPr>
          <w:rFonts w:ascii="Arial" w:hAnsi="Arial" w:cs="Arial"/>
          <w:sz w:val="22"/>
          <w:szCs w:val="22"/>
        </w:rPr>
        <w:tab/>
        <w:t xml:space="preserve">If the </w:t>
      </w:r>
      <w:r w:rsidR="00367E83" w:rsidRPr="00030187">
        <w:rPr>
          <w:rFonts w:ascii="Arial" w:hAnsi="Arial" w:cs="Arial"/>
          <w:b/>
          <w:sz w:val="22"/>
          <w:szCs w:val="22"/>
        </w:rPr>
        <w:t>User</w:t>
      </w:r>
      <w:r w:rsidR="00367E83" w:rsidRPr="00030187">
        <w:rPr>
          <w:rFonts w:ascii="Arial" w:hAnsi="Arial" w:cs="Arial"/>
          <w:sz w:val="22"/>
          <w:szCs w:val="22"/>
        </w:rPr>
        <w:t xml:space="preserve"> becomes aware that the bank issuing the </w:t>
      </w:r>
      <w:r w:rsidR="00367E83" w:rsidRPr="00030187">
        <w:rPr>
          <w:rFonts w:ascii="Arial" w:hAnsi="Arial" w:cs="Arial"/>
          <w:b/>
          <w:sz w:val="22"/>
          <w:szCs w:val="22"/>
        </w:rPr>
        <w:t>Performance Bond</w:t>
      </w:r>
      <w:r w:rsidR="00367E83" w:rsidRPr="00030187">
        <w:rPr>
          <w:rFonts w:ascii="Arial" w:hAnsi="Arial" w:cs="Arial"/>
          <w:sz w:val="22"/>
          <w:szCs w:val="22"/>
        </w:rPr>
        <w:t xml:space="preserve"> or </w:t>
      </w:r>
      <w:r w:rsidR="00367E83" w:rsidRPr="00030187">
        <w:rPr>
          <w:rFonts w:ascii="Arial" w:hAnsi="Arial" w:cs="Arial"/>
          <w:b/>
          <w:sz w:val="22"/>
          <w:szCs w:val="22"/>
        </w:rPr>
        <w:t>Letter of Credit</w:t>
      </w:r>
      <w:r w:rsidR="00367E83" w:rsidRPr="00030187">
        <w:rPr>
          <w:rFonts w:ascii="Arial" w:hAnsi="Arial" w:cs="Arial"/>
          <w:sz w:val="22"/>
          <w:szCs w:val="22"/>
        </w:rPr>
        <w:t xml:space="preserve"> ceases to be a </w:t>
      </w:r>
      <w:r w:rsidR="00367E83" w:rsidRPr="00030187">
        <w:rPr>
          <w:rFonts w:ascii="Arial" w:hAnsi="Arial" w:cs="Arial"/>
          <w:b/>
          <w:sz w:val="22"/>
          <w:szCs w:val="22"/>
        </w:rPr>
        <w:t>Qualified Bank</w:t>
      </w:r>
      <w:r w:rsidR="00367E83" w:rsidRPr="00030187">
        <w:rPr>
          <w:rFonts w:ascii="Arial" w:hAnsi="Arial" w:cs="Arial"/>
          <w:sz w:val="22"/>
          <w:szCs w:val="22"/>
        </w:rPr>
        <w:t xml:space="preserve"> or that the company giving the </w:t>
      </w:r>
      <w:r w:rsidR="00367E83" w:rsidRPr="00030187">
        <w:rPr>
          <w:rFonts w:ascii="Arial" w:hAnsi="Arial" w:cs="Arial"/>
          <w:b/>
          <w:sz w:val="22"/>
          <w:szCs w:val="22"/>
        </w:rPr>
        <w:t>Performance Bond</w:t>
      </w:r>
      <w:r w:rsidR="00367E83" w:rsidRPr="00030187">
        <w:rPr>
          <w:rFonts w:ascii="Arial" w:hAnsi="Arial" w:cs="Arial"/>
          <w:sz w:val="22"/>
          <w:szCs w:val="22"/>
        </w:rPr>
        <w:t xml:space="preserve"> ceases to be a </w:t>
      </w:r>
      <w:r w:rsidR="00367E83" w:rsidRPr="00030187">
        <w:rPr>
          <w:rFonts w:ascii="Arial" w:hAnsi="Arial" w:cs="Arial"/>
          <w:b/>
          <w:sz w:val="22"/>
          <w:szCs w:val="22"/>
        </w:rPr>
        <w:t>Qualified Company</w:t>
      </w:r>
      <w:r w:rsidR="00367E83" w:rsidRPr="00030187">
        <w:rPr>
          <w:rFonts w:ascii="Arial" w:hAnsi="Arial" w:cs="Arial"/>
          <w:sz w:val="22"/>
          <w:szCs w:val="22"/>
        </w:rPr>
        <w:t xml:space="preserve">, the </w:t>
      </w:r>
      <w:r w:rsidR="00367E83" w:rsidRPr="00030187">
        <w:rPr>
          <w:rFonts w:ascii="Arial" w:hAnsi="Arial" w:cs="Arial"/>
          <w:b/>
          <w:sz w:val="22"/>
          <w:szCs w:val="22"/>
        </w:rPr>
        <w:t>User</w:t>
      </w:r>
      <w:r w:rsidR="00367E83" w:rsidRPr="00030187">
        <w:rPr>
          <w:rFonts w:ascii="Arial" w:hAnsi="Arial" w:cs="Arial"/>
          <w:sz w:val="22"/>
          <w:szCs w:val="22"/>
        </w:rPr>
        <w:t xml:space="preserve"> shall so notify </w:t>
      </w:r>
      <w:r w:rsidR="00367E83" w:rsidRPr="00030187">
        <w:rPr>
          <w:rFonts w:ascii="Arial" w:hAnsi="Arial" w:cs="Arial"/>
          <w:b/>
          <w:sz w:val="22"/>
          <w:szCs w:val="22"/>
        </w:rPr>
        <w:t>The Company</w:t>
      </w:r>
      <w:r w:rsidR="00367E83" w:rsidRPr="00030187">
        <w:rPr>
          <w:rFonts w:ascii="Arial" w:hAnsi="Arial" w:cs="Arial"/>
          <w:sz w:val="22"/>
          <w:szCs w:val="22"/>
        </w:rPr>
        <w:t xml:space="preserve"> in writing as soon as it becomes so aware.  If </w:t>
      </w:r>
      <w:r w:rsidR="00367E83" w:rsidRPr="00030187">
        <w:rPr>
          <w:rFonts w:ascii="Arial" w:hAnsi="Arial" w:cs="Arial"/>
          <w:b/>
          <w:sz w:val="22"/>
          <w:szCs w:val="22"/>
        </w:rPr>
        <w:t>The Company</w:t>
      </w:r>
      <w:r w:rsidR="00367E83" w:rsidRPr="00030187">
        <w:rPr>
          <w:rFonts w:ascii="Arial" w:hAnsi="Arial" w:cs="Arial"/>
          <w:sz w:val="22"/>
          <w:szCs w:val="22"/>
        </w:rPr>
        <w:t xml:space="preserve"> becomes aware that the bank issuing the </w:t>
      </w:r>
      <w:r w:rsidR="00367E83" w:rsidRPr="00030187">
        <w:rPr>
          <w:rFonts w:ascii="Arial" w:hAnsi="Arial" w:cs="Arial"/>
          <w:b/>
          <w:sz w:val="22"/>
          <w:szCs w:val="22"/>
        </w:rPr>
        <w:t>Performance Bond</w:t>
      </w:r>
      <w:r w:rsidR="00367E83" w:rsidRPr="00030187">
        <w:rPr>
          <w:rFonts w:ascii="Arial" w:hAnsi="Arial" w:cs="Arial"/>
          <w:sz w:val="22"/>
          <w:szCs w:val="22"/>
        </w:rPr>
        <w:t xml:space="preserve"> or </w:t>
      </w:r>
      <w:r w:rsidR="00367E83" w:rsidRPr="00030187">
        <w:rPr>
          <w:rFonts w:ascii="Arial" w:hAnsi="Arial" w:cs="Arial"/>
          <w:b/>
          <w:sz w:val="22"/>
          <w:szCs w:val="22"/>
        </w:rPr>
        <w:t>Letter of Credit</w:t>
      </w:r>
      <w:r w:rsidR="00367E83" w:rsidRPr="00030187">
        <w:rPr>
          <w:rFonts w:ascii="Arial" w:hAnsi="Arial" w:cs="Arial"/>
          <w:sz w:val="22"/>
          <w:szCs w:val="22"/>
        </w:rPr>
        <w:t xml:space="preserve"> ceases to be a </w:t>
      </w:r>
      <w:r w:rsidR="00367E83" w:rsidRPr="00030187">
        <w:rPr>
          <w:rFonts w:ascii="Arial" w:hAnsi="Arial" w:cs="Arial"/>
          <w:b/>
          <w:sz w:val="22"/>
          <w:szCs w:val="22"/>
        </w:rPr>
        <w:t>Qualified Bank</w:t>
      </w:r>
      <w:r w:rsidR="00367E83" w:rsidRPr="00030187">
        <w:rPr>
          <w:rFonts w:ascii="Arial" w:hAnsi="Arial" w:cs="Arial"/>
          <w:sz w:val="22"/>
          <w:szCs w:val="22"/>
        </w:rPr>
        <w:t xml:space="preserve"> or that the company giving the </w:t>
      </w:r>
      <w:r w:rsidR="00367E83" w:rsidRPr="00030187">
        <w:rPr>
          <w:rFonts w:ascii="Arial" w:hAnsi="Arial" w:cs="Arial"/>
          <w:b/>
          <w:sz w:val="22"/>
          <w:szCs w:val="22"/>
        </w:rPr>
        <w:t>Performance Bond</w:t>
      </w:r>
      <w:r w:rsidR="00367E83" w:rsidRPr="00030187">
        <w:rPr>
          <w:rFonts w:ascii="Arial" w:hAnsi="Arial" w:cs="Arial"/>
          <w:sz w:val="22"/>
          <w:szCs w:val="22"/>
        </w:rPr>
        <w:t xml:space="preserve"> ceases to be a </w:t>
      </w:r>
      <w:r w:rsidR="00367E83" w:rsidRPr="00030187">
        <w:rPr>
          <w:rFonts w:ascii="Arial" w:hAnsi="Arial" w:cs="Arial"/>
          <w:b/>
          <w:sz w:val="22"/>
          <w:szCs w:val="22"/>
        </w:rPr>
        <w:t>Qualified Company</w:t>
      </w:r>
      <w:r w:rsidR="00367E83" w:rsidRPr="00030187">
        <w:rPr>
          <w:rFonts w:ascii="Arial" w:hAnsi="Arial" w:cs="Arial"/>
          <w:sz w:val="22"/>
          <w:szCs w:val="22"/>
        </w:rPr>
        <w:t xml:space="preserve">, </w:t>
      </w:r>
      <w:r w:rsidR="00367E83" w:rsidRPr="00030187">
        <w:rPr>
          <w:rFonts w:ascii="Arial" w:hAnsi="Arial" w:cs="Arial"/>
          <w:b/>
          <w:sz w:val="22"/>
          <w:szCs w:val="22"/>
        </w:rPr>
        <w:t>The Company</w:t>
      </w:r>
      <w:r w:rsidR="00367E83" w:rsidRPr="00030187">
        <w:rPr>
          <w:rFonts w:ascii="Arial" w:hAnsi="Arial" w:cs="Arial"/>
          <w:sz w:val="22"/>
          <w:szCs w:val="22"/>
        </w:rPr>
        <w:t xml:space="preserve"> may notify the </w:t>
      </w:r>
      <w:r w:rsidR="00367E83" w:rsidRPr="00030187">
        <w:rPr>
          <w:rFonts w:ascii="Arial" w:hAnsi="Arial" w:cs="Arial"/>
          <w:b/>
          <w:sz w:val="22"/>
          <w:szCs w:val="22"/>
        </w:rPr>
        <w:t>User</w:t>
      </w:r>
      <w:r w:rsidR="00367E83" w:rsidRPr="00030187">
        <w:rPr>
          <w:rFonts w:ascii="Arial" w:hAnsi="Arial" w:cs="Arial"/>
          <w:sz w:val="22"/>
          <w:szCs w:val="22"/>
        </w:rPr>
        <w:t xml:space="preserve"> to that effect in writing.  Where the bank or the company so ceases to be either a </w:t>
      </w:r>
      <w:r w:rsidR="00367E83" w:rsidRPr="00030187">
        <w:rPr>
          <w:rFonts w:ascii="Arial" w:hAnsi="Arial" w:cs="Arial"/>
          <w:b/>
          <w:sz w:val="22"/>
          <w:szCs w:val="22"/>
        </w:rPr>
        <w:t>Qualified Bank</w:t>
      </w:r>
      <w:r w:rsidR="00367E83" w:rsidRPr="00030187">
        <w:rPr>
          <w:rFonts w:ascii="Arial" w:hAnsi="Arial" w:cs="Arial"/>
          <w:sz w:val="22"/>
          <w:szCs w:val="22"/>
        </w:rPr>
        <w:t xml:space="preserve"> or a </w:t>
      </w:r>
      <w:r w:rsidR="00367E83" w:rsidRPr="00030187">
        <w:rPr>
          <w:rFonts w:ascii="Arial" w:hAnsi="Arial" w:cs="Arial"/>
          <w:b/>
          <w:sz w:val="22"/>
          <w:szCs w:val="22"/>
        </w:rPr>
        <w:t>Qualified Company</w:t>
      </w:r>
      <w:r w:rsidR="00367E83" w:rsidRPr="00030187">
        <w:rPr>
          <w:rFonts w:ascii="Arial" w:hAnsi="Arial" w:cs="Arial"/>
          <w:sz w:val="22"/>
          <w:szCs w:val="22"/>
        </w:rPr>
        <w:t xml:space="preserve"> (as the case may be) as a consequence of </w:t>
      </w:r>
      <w:r w:rsidR="00367E83" w:rsidRPr="00030187">
        <w:rPr>
          <w:rFonts w:ascii="Arial" w:hAnsi="Arial" w:cs="Arial"/>
          <w:b/>
          <w:sz w:val="22"/>
          <w:szCs w:val="22"/>
        </w:rPr>
        <w:t>The Company</w:t>
      </w:r>
      <w:r w:rsidR="00367E83" w:rsidRPr="00030187">
        <w:rPr>
          <w:rFonts w:ascii="Arial" w:hAnsi="Arial" w:cs="Arial"/>
          <w:sz w:val="22"/>
          <w:szCs w:val="22"/>
        </w:rPr>
        <w:t xml:space="preserve"> having reasonable cause to doubt the continued rating of the said bank or company, such notice shall be accompanied by a statement setting out </w:t>
      </w:r>
      <w:r w:rsidR="00367E83" w:rsidRPr="00030187">
        <w:rPr>
          <w:rFonts w:ascii="Arial" w:hAnsi="Arial" w:cs="Arial"/>
          <w:b/>
          <w:sz w:val="22"/>
          <w:szCs w:val="22"/>
        </w:rPr>
        <w:t>The Company’s</w:t>
      </w:r>
      <w:r w:rsidR="00367E83" w:rsidRPr="00030187">
        <w:rPr>
          <w:rFonts w:ascii="Arial" w:hAnsi="Arial" w:cs="Arial"/>
          <w:sz w:val="22"/>
          <w:szCs w:val="22"/>
        </w:rPr>
        <w:t xml:space="preserve"> reasons for having such doubt.  The </w:t>
      </w:r>
      <w:r w:rsidR="00367E83" w:rsidRPr="00030187">
        <w:rPr>
          <w:rFonts w:ascii="Arial" w:hAnsi="Arial" w:cs="Arial"/>
          <w:b/>
          <w:sz w:val="22"/>
          <w:szCs w:val="22"/>
        </w:rPr>
        <w:t>User</w:t>
      </w:r>
      <w:r w:rsidR="00367E83" w:rsidRPr="00030187">
        <w:rPr>
          <w:rFonts w:ascii="Arial" w:hAnsi="Arial" w:cs="Arial"/>
          <w:sz w:val="22"/>
          <w:szCs w:val="22"/>
        </w:rPr>
        <w:t xml:space="preserve"> shall within 21 days of the giving of such notice by </w:t>
      </w:r>
      <w:r w:rsidR="00367E83" w:rsidRPr="00030187">
        <w:rPr>
          <w:rFonts w:ascii="Arial" w:hAnsi="Arial" w:cs="Arial"/>
          <w:b/>
          <w:sz w:val="22"/>
          <w:szCs w:val="22"/>
        </w:rPr>
        <w:t>The Company</w:t>
      </w:r>
      <w:r w:rsidR="00367E83" w:rsidRPr="00030187">
        <w:rPr>
          <w:rFonts w:ascii="Arial" w:hAnsi="Arial" w:cs="Arial"/>
          <w:sz w:val="22"/>
          <w:szCs w:val="22"/>
        </w:rPr>
        <w:t xml:space="preserve"> or the </w:t>
      </w:r>
      <w:r w:rsidR="00367E83" w:rsidRPr="00030187">
        <w:rPr>
          <w:rFonts w:ascii="Arial" w:hAnsi="Arial" w:cs="Arial"/>
          <w:b/>
          <w:sz w:val="22"/>
          <w:szCs w:val="22"/>
        </w:rPr>
        <w:t>User</w:t>
      </w:r>
      <w:r w:rsidR="00367E83" w:rsidRPr="00030187">
        <w:rPr>
          <w:rFonts w:ascii="Arial" w:hAnsi="Arial" w:cs="Arial"/>
          <w:sz w:val="22"/>
          <w:szCs w:val="22"/>
        </w:rPr>
        <w:t xml:space="preserve"> whichever is the earlier provide a replacement </w:t>
      </w:r>
      <w:r w:rsidR="00367E83" w:rsidRPr="00030187">
        <w:rPr>
          <w:rFonts w:ascii="Arial" w:hAnsi="Arial" w:cs="Arial"/>
          <w:b/>
          <w:sz w:val="22"/>
          <w:szCs w:val="22"/>
        </w:rPr>
        <w:t xml:space="preserve">Performance Bond </w:t>
      </w:r>
      <w:r w:rsidR="00367E83" w:rsidRPr="00030187">
        <w:rPr>
          <w:rFonts w:ascii="Arial" w:hAnsi="Arial" w:cs="Arial"/>
          <w:sz w:val="22"/>
          <w:szCs w:val="22"/>
        </w:rPr>
        <w:t xml:space="preserve">and/or </w:t>
      </w:r>
      <w:r w:rsidR="00367E83" w:rsidRPr="00030187">
        <w:rPr>
          <w:rFonts w:ascii="Arial" w:hAnsi="Arial" w:cs="Arial"/>
          <w:b/>
          <w:sz w:val="22"/>
          <w:szCs w:val="22"/>
        </w:rPr>
        <w:t>Letter of Credit</w:t>
      </w:r>
      <w:r w:rsidR="00367E83" w:rsidRPr="00030187">
        <w:rPr>
          <w:rFonts w:ascii="Arial" w:hAnsi="Arial" w:cs="Arial"/>
          <w:sz w:val="22"/>
          <w:szCs w:val="22"/>
        </w:rPr>
        <w:t xml:space="preserve"> from a </w:t>
      </w:r>
      <w:r w:rsidR="00367E83" w:rsidRPr="00030187">
        <w:rPr>
          <w:rFonts w:ascii="Arial" w:hAnsi="Arial" w:cs="Arial"/>
          <w:b/>
          <w:sz w:val="22"/>
          <w:szCs w:val="22"/>
        </w:rPr>
        <w:t>Qualified Bank</w:t>
      </w:r>
      <w:r w:rsidR="00367E83" w:rsidRPr="00030187">
        <w:rPr>
          <w:rFonts w:ascii="Arial" w:hAnsi="Arial" w:cs="Arial"/>
          <w:sz w:val="22"/>
          <w:szCs w:val="22"/>
        </w:rPr>
        <w:t xml:space="preserve"> or </w:t>
      </w:r>
      <w:r w:rsidR="00367E83" w:rsidRPr="00030187">
        <w:rPr>
          <w:rFonts w:ascii="Arial" w:hAnsi="Arial" w:cs="Arial"/>
          <w:b/>
          <w:sz w:val="22"/>
          <w:szCs w:val="22"/>
        </w:rPr>
        <w:t>Qualified Company</w:t>
      </w:r>
      <w:r w:rsidR="00367E83" w:rsidRPr="00030187">
        <w:rPr>
          <w:rFonts w:ascii="Arial" w:hAnsi="Arial" w:cs="Arial"/>
          <w:sz w:val="22"/>
          <w:szCs w:val="22"/>
        </w:rPr>
        <w:t xml:space="preserve">, as the case may be, and/or provide a cash deposit in the required amount in a </w:t>
      </w:r>
      <w:r w:rsidR="00367E83" w:rsidRPr="00030187">
        <w:rPr>
          <w:rFonts w:ascii="Arial" w:hAnsi="Arial" w:cs="Arial"/>
          <w:b/>
          <w:sz w:val="22"/>
          <w:szCs w:val="22"/>
        </w:rPr>
        <w:t>Bank Account</w:t>
      </w:r>
      <w:r w:rsidR="00367E83" w:rsidRPr="00030187">
        <w:rPr>
          <w:rFonts w:ascii="Arial" w:hAnsi="Arial" w:cs="Arial"/>
          <w:sz w:val="22"/>
          <w:szCs w:val="22"/>
        </w:rPr>
        <w:t xml:space="preserve">.  From the date the replacement </w:t>
      </w:r>
      <w:r w:rsidR="00367E83" w:rsidRPr="00030187">
        <w:rPr>
          <w:rFonts w:ascii="Arial" w:hAnsi="Arial" w:cs="Arial"/>
          <w:b/>
          <w:sz w:val="22"/>
          <w:szCs w:val="22"/>
        </w:rPr>
        <w:t>Performance Bond</w:t>
      </w:r>
      <w:r w:rsidR="00367E83" w:rsidRPr="00030187">
        <w:rPr>
          <w:rFonts w:ascii="Arial" w:hAnsi="Arial" w:cs="Arial"/>
          <w:sz w:val="22"/>
          <w:szCs w:val="22"/>
        </w:rPr>
        <w:t xml:space="preserve"> or </w:t>
      </w:r>
      <w:r w:rsidR="00367E83" w:rsidRPr="00030187">
        <w:rPr>
          <w:rFonts w:ascii="Arial" w:hAnsi="Arial" w:cs="Arial"/>
          <w:b/>
          <w:sz w:val="22"/>
          <w:szCs w:val="22"/>
        </w:rPr>
        <w:t>Letter of Credit</w:t>
      </w:r>
      <w:r w:rsidR="00367E83" w:rsidRPr="00030187">
        <w:rPr>
          <w:rFonts w:ascii="Arial" w:hAnsi="Arial" w:cs="Arial"/>
          <w:sz w:val="22"/>
          <w:szCs w:val="22"/>
        </w:rPr>
        <w:t xml:space="preserve"> or </w:t>
      </w:r>
      <w:r w:rsidR="00367E83" w:rsidRPr="00030187">
        <w:rPr>
          <w:rFonts w:ascii="Arial" w:hAnsi="Arial" w:cs="Arial"/>
          <w:b/>
          <w:sz w:val="22"/>
          <w:szCs w:val="22"/>
        </w:rPr>
        <w:t>Bank Account</w:t>
      </w:r>
      <w:r w:rsidR="00367E83" w:rsidRPr="00030187">
        <w:rPr>
          <w:rFonts w:ascii="Arial" w:hAnsi="Arial" w:cs="Arial"/>
          <w:sz w:val="22"/>
          <w:szCs w:val="22"/>
        </w:rPr>
        <w:t xml:space="preserve"> cash deposit is effectively and unconditionally provided and </w:t>
      </w:r>
      <w:r w:rsidR="00367E83" w:rsidRPr="00030187">
        <w:rPr>
          <w:rFonts w:ascii="Arial" w:hAnsi="Arial" w:cs="Arial"/>
          <w:b/>
          <w:sz w:val="22"/>
          <w:szCs w:val="22"/>
        </w:rPr>
        <w:t>Valid</w:t>
      </w:r>
      <w:r w:rsidR="00367E83" w:rsidRPr="00030187">
        <w:rPr>
          <w:rFonts w:ascii="Arial" w:hAnsi="Arial" w:cs="Arial"/>
          <w:sz w:val="22"/>
          <w:szCs w:val="22"/>
        </w:rPr>
        <w:t xml:space="preserve">, </w:t>
      </w:r>
      <w:r w:rsidR="00367E83" w:rsidRPr="00030187">
        <w:rPr>
          <w:rFonts w:ascii="Arial" w:hAnsi="Arial" w:cs="Arial"/>
          <w:b/>
          <w:sz w:val="22"/>
          <w:szCs w:val="22"/>
        </w:rPr>
        <w:t>The Company</w:t>
      </w:r>
      <w:r w:rsidR="00367E83" w:rsidRPr="00030187">
        <w:rPr>
          <w:rFonts w:ascii="Arial" w:hAnsi="Arial" w:cs="Arial"/>
          <w:sz w:val="22"/>
          <w:szCs w:val="22"/>
        </w:rPr>
        <w:t xml:space="preserve"> will consent in writing to the security which it replaces being released.</w:t>
      </w:r>
    </w:p>
    <w:p w14:paraId="35BA36CE" w14:textId="77777777" w:rsidR="00367E83" w:rsidRPr="00030187" w:rsidRDefault="00367E83" w:rsidP="00367E83">
      <w:pPr>
        <w:spacing w:line="360" w:lineRule="auto"/>
        <w:jc w:val="both"/>
        <w:rPr>
          <w:rFonts w:ascii="Arial" w:hAnsi="Arial" w:cs="Arial"/>
          <w:b/>
          <w:sz w:val="22"/>
          <w:szCs w:val="22"/>
        </w:rPr>
      </w:pPr>
    </w:p>
    <w:p w14:paraId="43D55B65" w14:textId="77777777" w:rsidR="00367E83" w:rsidRPr="00030187" w:rsidRDefault="00075824" w:rsidP="00367E83">
      <w:pPr>
        <w:tabs>
          <w:tab w:val="left" w:pos="-1440"/>
        </w:tabs>
        <w:spacing w:line="360" w:lineRule="auto"/>
        <w:ind w:left="1418" w:hanging="698"/>
        <w:jc w:val="both"/>
        <w:rPr>
          <w:rFonts w:ascii="Arial" w:hAnsi="Arial" w:cs="Arial"/>
          <w:b/>
          <w:sz w:val="22"/>
          <w:szCs w:val="22"/>
        </w:rPr>
      </w:pPr>
      <w:r w:rsidRPr="00011029">
        <w:rPr>
          <w:rFonts w:ascii="Arial" w:hAnsi="Arial" w:cs="Arial"/>
          <w:b/>
          <w:sz w:val="22"/>
          <w:szCs w:val="22"/>
        </w:rPr>
        <w:t>6</w:t>
      </w:r>
      <w:r w:rsidR="008F693E" w:rsidRPr="00011029">
        <w:rPr>
          <w:rFonts w:ascii="Arial" w:hAnsi="Arial" w:cs="Arial"/>
          <w:b/>
          <w:sz w:val="22"/>
          <w:szCs w:val="22"/>
        </w:rPr>
        <w:t>.2</w:t>
      </w:r>
      <w:r w:rsidR="00367E83" w:rsidRPr="00011029">
        <w:rPr>
          <w:rFonts w:ascii="Arial" w:hAnsi="Arial" w:cs="Arial"/>
          <w:b/>
          <w:sz w:val="22"/>
          <w:szCs w:val="22"/>
        </w:rPr>
        <w:t>.3</w:t>
      </w:r>
      <w:r w:rsidR="00367E83" w:rsidRPr="00030187">
        <w:rPr>
          <w:rFonts w:ascii="Arial" w:hAnsi="Arial" w:cs="Arial"/>
          <w:sz w:val="22"/>
          <w:szCs w:val="22"/>
        </w:rPr>
        <w:tab/>
        <w:t xml:space="preserve">The following provisions shall govern the issuance, renewal and release of the </w:t>
      </w:r>
      <w:r w:rsidR="00367E83" w:rsidRPr="00030187">
        <w:rPr>
          <w:rFonts w:ascii="Arial" w:hAnsi="Arial" w:cs="Arial"/>
          <w:b/>
          <w:sz w:val="22"/>
          <w:szCs w:val="22"/>
        </w:rPr>
        <w:t>Performance Bond</w:t>
      </w:r>
      <w:r w:rsidR="00367E83" w:rsidRPr="00030187">
        <w:rPr>
          <w:rFonts w:ascii="Arial" w:hAnsi="Arial" w:cs="Arial"/>
          <w:sz w:val="22"/>
          <w:szCs w:val="22"/>
        </w:rPr>
        <w:t xml:space="preserve"> or </w:t>
      </w:r>
      <w:r w:rsidR="00367E83" w:rsidRPr="00030187">
        <w:rPr>
          <w:rFonts w:ascii="Arial" w:hAnsi="Arial" w:cs="Arial"/>
          <w:b/>
          <w:sz w:val="22"/>
          <w:szCs w:val="22"/>
        </w:rPr>
        <w:t>Letter of Credit</w:t>
      </w:r>
      <w:r w:rsidR="00367E83" w:rsidRPr="00030187">
        <w:rPr>
          <w:rFonts w:ascii="Arial" w:hAnsi="Arial" w:cs="Arial"/>
          <w:sz w:val="22"/>
          <w:szCs w:val="22"/>
        </w:rPr>
        <w:t>:-</w:t>
      </w:r>
    </w:p>
    <w:p w14:paraId="6B20145F" w14:textId="77777777" w:rsidR="00367E83" w:rsidRPr="00030187" w:rsidRDefault="00367E83" w:rsidP="00367E83">
      <w:pPr>
        <w:spacing w:line="360" w:lineRule="auto"/>
        <w:jc w:val="both"/>
        <w:rPr>
          <w:rFonts w:ascii="Arial" w:hAnsi="Arial" w:cs="Arial"/>
          <w:b/>
          <w:sz w:val="22"/>
          <w:szCs w:val="22"/>
        </w:rPr>
      </w:pPr>
    </w:p>
    <w:p w14:paraId="48BA62D1" w14:textId="77777777" w:rsidR="00367E83" w:rsidRPr="00030187" w:rsidRDefault="00075824" w:rsidP="00011029">
      <w:pPr>
        <w:tabs>
          <w:tab w:val="left" w:pos="-1440"/>
        </w:tabs>
        <w:spacing w:line="360" w:lineRule="auto"/>
        <w:ind w:left="2200" w:hanging="800"/>
        <w:jc w:val="both"/>
        <w:rPr>
          <w:rFonts w:ascii="Arial" w:hAnsi="Arial" w:cs="Arial"/>
          <w:b/>
          <w:sz w:val="22"/>
          <w:szCs w:val="22"/>
        </w:rPr>
      </w:pPr>
      <w:r w:rsidRPr="00011029">
        <w:rPr>
          <w:rFonts w:ascii="Arial" w:hAnsi="Arial" w:cs="Arial"/>
          <w:b/>
          <w:sz w:val="22"/>
          <w:szCs w:val="22"/>
        </w:rPr>
        <w:t>6</w:t>
      </w:r>
      <w:r w:rsidR="008F693E" w:rsidRPr="00011029">
        <w:rPr>
          <w:rFonts w:ascii="Arial" w:hAnsi="Arial" w:cs="Arial"/>
          <w:b/>
          <w:sz w:val="22"/>
          <w:szCs w:val="22"/>
        </w:rPr>
        <w:t>.2</w:t>
      </w:r>
      <w:r w:rsidR="00367E83" w:rsidRPr="00011029">
        <w:rPr>
          <w:rFonts w:ascii="Arial" w:hAnsi="Arial" w:cs="Arial"/>
          <w:b/>
          <w:sz w:val="22"/>
          <w:szCs w:val="22"/>
        </w:rPr>
        <w:t>.</w:t>
      </w:r>
      <w:r w:rsidR="00B20E33" w:rsidRPr="00011029">
        <w:rPr>
          <w:rFonts w:ascii="Arial" w:hAnsi="Arial" w:cs="Arial"/>
          <w:b/>
          <w:sz w:val="22"/>
          <w:szCs w:val="22"/>
        </w:rPr>
        <w:t>3.</w:t>
      </w:r>
      <w:r w:rsidR="00367E83" w:rsidRPr="00011029">
        <w:rPr>
          <w:rFonts w:ascii="Arial" w:hAnsi="Arial" w:cs="Arial"/>
          <w:b/>
          <w:sz w:val="22"/>
          <w:szCs w:val="22"/>
        </w:rPr>
        <w:t>1</w:t>
      </w:r>
      <w:r w:rsidR="00011029">
        <w:rPr>
          <w:rFonts w:ascii="Arial" w:hAnsi="Arial" w:cs="Arial"/>
          <w:b/>
          <w:sz w:val="22"/>
          <w:szCs w:val="22"/>
        </w:rPr>
        <w:t xml:space="preserve"> </w:t>
      </w:r>
      <w:r w:rsidR="00367E83" w:rsidRPr="00030187">
        <w:rPr>
          <w:rFonts w:ascii="Arial" w:hAnsi="Arial" w:cs="Arial"/>
          <w:sz w:val="22"/>
          <w:szCs w:val="22"/>
        </w:rPr>
        <w:tab/>
        <w:t xml:space="preserve">The </w:t>
      </w:r>
      <w:r w:rsidR="00367E83" w:rsidRPr="00030187">
        <w:rPr>
          <w:rFonts w:ascii="Arial" w:hAnsi="Arial" w:cs="Arial"/>
          <w:b/>
          <w:sz w:val="22"/>
          <w:szCs w:val="22"/>
        </w:rPr>
        <w:t>Performance Bond</w:t>
      </w:r>
      <w:r w:rsidR="00367E83" w:rsidRPr="00030187">
        <w:rPr>
          <w:rFonts w:ascii="Arial" w:hAnsi="Arial" w:cs="Arial"/>
          <w:sz w:val="22"/>
          <w:szCs w:val="22"/>
        </w:rPr>
        <w:t xml:space="preserve"> or </w:t>
      </w:r>
      <w:r w:rsidR="00367E83" w:rsidRPr="00030187">
        <w:rPr>
          <w:rFonts w:ascii="Arial" w:hAnsi="Arial" w:cs="Arial"/>
          <w:b/>
          <w:sz w:val="22"/>
          <w:szCs w:val="22"/>
        </w:rPr>
        <w:t>Letter of Credit</w:t>
      </w:r>
      <w:r w:rsidR="00367E83" w:rsidRPr="00030187">
        <w:rPr>
          <w:rFonts w:ascii="Arial" w:hAnsi="Arial" w:cs="Arial"/>
          <w:sz w:val="22"/>
          <w:szCs w:val="22"/>
        </w:rPr>
        <w:t xml:space="preserve"> shall be </w:t>
      </w:r>
      <w:r w:rsidR="00367E83" w:rsidRPr="00030187">
        <w:rPr>
          <w:rFonts w:ascii="Arial" w:hAnsi="Arial" w:cs="Arial"/>
          <w:b/>
          <w:sz w:val="22"/>
          <w:szCs w:val="22"/>
        </w:rPr>
        <w:t>Valid</w:t>
      </w:r>
      <w:r w:rsidR="00367E83" w:rsidRPr="00030187">
        <w:rPr>
          <w:rFonts w:ascii="Arial" w:hAnsi="Arial" w:cs="Arial"/>
          <w:sz w:val="22"/>
          <w:szCs w:val="22"/>
        </w:rPr>
        <w:t xml:space="preserve"> initially </w:t>
      </w:r>
      <w:r w:rsidR="00D30700" w:rsidRPr="00030187">
        <w:rPr>
          <w:rFonts w:ascii="Arial" w:hAnsi="Arial" w:cs="Arial"/>
          <w:sz w:val="22"/>
          <w:szCs w:val="22"/>
        </w:rPr>
        <w:t xml:space="preserve">for the </w:t>
      </w:r>
      <w:r w:rsidR="00D30700" w:rsidRPr="00030187">
        <w:rPr>
          <w:rFonts w:ascii="Arial" w:hAnsi="Arial" w:cs="Arial"/>
          <w:b/>
          <w:sz w:val="22"/>
          <w:szCs w:val="22"/>
        </w:rPr>
        <w:t>F</w:t>
      </w:r>
      <w:r w:rsidR="008F693E" w:rsidRPr="00030187">
        <w:rPr>
          <w:rFonts w:ascii="Arial" w:hAnsi="Arial" w:cs="Arial"/>
          <w:b/>
          <w:sz w:val="22"/>
          <w:szCs w:val="22"/>
        </w:rPr>
        <w:t>irst</w:t>
      </w:r>
      <w:r w:rsidR="00D30700" w:rsidRPr="00030187">
        <w:rPr>
          <w:rFonts w:ascii="Arial" w:hAnsi="Arial" w:cs="Arial"/>
          <w:b/>
          <w:sz w:val="22"/>
          <w:szCs w:val="22"/>
        </w:rPr>
        <w:t xml:space="preserve"> </w:t>
      </w:r>
      <w:r w:rsidR="008F693E" w:rsidRPr="00030187">
        <w:rPr>
          <w:rFonts w:ascii="Arial" w:hAnsi="Arial" w:cs="Arial"/>
          <w:b/>
          <w:sz w:val="22"/>
          <w:szCs w:val="22"/>
        </w:rPr>
        <w:t>Security Period</w:t>
      </w:r>
      <w:r w:rsidR="00367E83" w:rsidRPr="00030187">
        <w:rPr>
          <w:rFonts w:ascii="Arial" w:hAnsi="Arial" w:cs="Arial"/>
          <w:sz w:val="22"/>
          <w:szCs w:val="22"/>
        </w:rPr>
        <w:t xml:space="preserve">.  Such </w:t>
      </w:r>
      <w:r w:rsidR="00367E83" w:rsidRPr="00030187">
        <w:rPr>
          <w:rFonts w:ascii="Arial" w:hAnsi="Arial" w:cs="Arial"/>
          <w:b/>
          <w:sz w:val="22"/>
          <w:szCs w:val="22"/>
        </w:rPr>
        <w:t>Performance Bond</w:t>
      </w:r>
      <w:r w:rsidR="00367E83" w:rsidRPr="00030187">
        <w:rPr>
          <w:rFonts w:ascii="Arial" w:hAnsi="Arial" w:cs="Arial"/>
          <w:sz w:val="22"/>
          <w:szCs w:val="22"/>
        </w:rPr>
        <w:t xml:space="preserve"> or </w:t>
      </w:r>
      <w:r w:rsidR="00367E83" w:rsidRPr="00030187">
        <w:rPr>
          <w:rFonts w:ascii="Arial" w:hAnsi="Arial" w:cs="Arial"/>
          <w:b/>
          <w:sz w:val="22"/>
          <w:szCs w:val="22"/>
        </w:rPr>
        <w:t>Letter of Credit</w:t>
      </w:r>
      <w:r w:rsidR="00367E83" w:rsidRPr="00030187">
        <w:rPr>
          <w:rFonts w:ascii="Arial" w:hAnsi="Arial" w:cs="Arial"/>
          <w:sz w:val="22"/>
          <w:szCs w:val="22"/>
        </w:rPr>
        <w:t xml:space="preserve"> shall be for an amount not less than th</w:t>
      </w:r>
      <w:r w:rsidR="008F693E" w:rsidRPr="00030187">
        <w:rPr>
          <w:rFonts w:ascii="Arial" w:hAnsi="Arial" w:cs="Arial"/>
          <w:sz w:val="22"/>
          <w:szCs w:val="22"/>
        </w:rPr>
        <w:t xml:space="preserve">e </w:t>
      </w:r>
      <w:r w:rsidR="008F693E" w:rsidRPr="00030187">
        <w:rPr>
          <w:rFonts w:ascii="Arial" w:hAnsi="Arial" w:cs="Arial"/>
          <w:b/>
          <w:sz w:val="22"/>
          <w:szCs w:val="22"/>
        </w:rPr>
        <w:t>Cancellation Charge</w:t>
      </w:r>
      <w:r w:rsidR="008F693E" w:rsidRPr="00030187">
        <w:rPr>
          <w:rFonts w:ascii="Arial" w:hAnsi="Arial" w:cs="Arial"/>
          <w:sz w:val="22"/>
          <w:szCs w:val="22"/>
        </w:rPr>
        <w:t xml:space="preserve"> </w:t>
      </w:r>
      <w:r w:rsidR="00D81F3A" w:rsidRPr="00030187">
        <w:rPr>
          <w:rFonts w:ascii="Arial" w:hAnsi="Arial" w:cs="Arial"/>
          <w:b/>
          <w:sz w:val="22"/>
          <w:szCs w:val="22"/>
        </w:rPr>
        <w:t>Secured Amount</w:t>
      </w:r>
      <w:r w:rsidR="00D81F3A" w:rsidRPr="00030187">
        <w:rPr>
          <w:rFonts w:ascii="Arial" w:hAnsi="Arial" w:cs="Arial"/>
          <w:sz w:val="22"/>
          <w:szCs w:val="22"/>
        </w:rPr>
        <w:t xml:space="preserve"> </w:t>
      </w:r>
      <w:r w:rsidR="00367E83" w:rsidRPr="00030187">
        <w:rPr>
          <w:rFonts w:ascii="Arial" w:hAnsi="Arial" w:cs="Arial"/>
          <w:sz w:val="22"/>
          <w:szCs w:val="22"/>
        </w:rPr>
        <w:t xml:space="preserve">for that </w:t>
      </w:r>
      <w:r w:rsidR="00D90C36" w:rsidRPr="00030187">
        <w:rPr>
          <w:rFonts w:ascii="Arial" w:hAnsi="Arial" w:cs="Arial"/>
          <w:b/>
          <w:sz w:val="22"/>
          <w:szCs w:val="22"/>
        </w:rPr>
        <w:t>First Security Period</w:t>
      </w:r>
      <w:r w:rsidR="00B20E33" w:rsidRPr="00030187">
        <w:rPr>
          <w:rFonts w:ascii="Arial" w:hAnsi="Arial" w:cs="Arial"/>
          <w:sz w:val="22"/>
          <w:szCs w:val="22"/>
        </w:rPr>
        <w:t>.</w:t>
      </w:r>
    </w:p>
    <w:p w14:paraId="316DD1C1" w14:textId="77777777" w:rsidR="00367E83" w:rsidRPr="00030187" w:rsidRDefault="00367E83" w:rsidP="00367E83">
      <w:pPr>
        <w:spacing w:line="360" w:lineRule="auto"/>
        <w:jc w:val="both"/>
        <w:rPr>
          <w:rFonts w:ascii="Arial" w:hAnsi="Arial" w:cs="Arial"/>
          <w:b/>
          <w:sz w:val="22"/>
          <w:szCs w:val="22"/>
        </w:rPr>
      </w:pPr>
    </w:p>
    <w:p w14:paraId="5D14AD2E" w14:textId="77777777" w:rsidR="00367E83" w:rsidRPr="00030187" w:rsidRDefault="00075824" w:rsidP="00011029">
      <w:pPr>
        <w:tabs>
          <w:tab w:val="left" w:pos="-1440"/>
        </w:tabs>
        <w:spacing w:line="360" w:lineRule="auto"/>
        <w:ind w:left="2160" w:hanging="760"/>
        <w:jc w:val="both"/>
        <w:rPr>
          <w:rFonts w:ascii="Arial" w:hAnsi="Arial" w:cs="Arial"/>
          <w:sz w:val="22"/>
          <w:szCs w:val="22"/>
        </w:rPr>
      </w:pPr>
      <w:r w:rsidRPr="00011029">
        <w:rPr>
          <w:rFonts w:ascii="Arial" w:hAnsi="Arial" w:cs="Arial"/>
          <w:b/>
          <w:sz w:val="22"/>
          <w:szCs w:val="22"/>
        </w:rPr>
        <w:lastRenderedPageBreak/>
        <w:t>6</w:t>
      </w:r>
      <w:r w:rsidR="00B20E33" w:rsidRPr="00011029">
        <w:rPr>
          <w:rFonts w:ascii="Arial" w:hAnsi="Arial" w:cs="Arial"/>
          <w:b/>
          <w:sz w:val="22"/>
          <w:szCs w:val="22"/>
        </w:rPr>
        <w:t>.2</w:t>
      </w:r>
      <w:r w:rsidR="00367E83" w:rsidRPr="00011029">
        <w:rPr>
          <w:rFonts w:ascii="Arial" w:hAnsi="Arial" w:cs="Arial"/>
          <w:b/>
          <w:sz w:val="22"/>
          <w:szCs w:val="22"/>
        </w:rPr>
        <w:t>.</w:t>
      </w:r>
      <w:r w:rsidR="00B20E33" w:rsidRPr="00011029">
        <w:rPr>
          <w:rFonts w:ascii="Arial" w:hAnsi="Arial" w:cs="Arial"/>
          <w:b/>
          <w:sz w:val="22"/>
          <w:szCs w:val="22"/>
        </w:rPr>
        <w:t>3.</w:t>
      </w:r>
      <w:r w:rsidR="00367E83" w:rsidRPr="00011029">
        <w:rPr>
          <w:rFonts w:ascii="Arial" w:hAnsi="Arial" w:cs="Arial"/>
          <w:b/>
          <w:sz w:val="22"/>
          <w:szCs w:val="22"/>
        </w:rPr>
        <w:t>2</w:t>
      </w:r>
      <w:r w:rsidR="00367E83" w:rsidRPr="00030187">
        <w:rPr>
          <w:rFonts w:ascii="Arial" w:hAnsi="Arial" w:cs="Arial"/>
          <w:sz w:val="22"/>
          <w:szCs w:val="22"/>
        </w:rPr>
        <w:tab/>
        <w:t xml:space="preserve">On a date which is at least 45 days (or if such day is not a </w:t>
      </w:r>
      <w:r w:rsidR="00367E83" w:rsidRPr="00030187">
        <w:rPr>
          <w:rFonts w:ascii="Arial" w:hAnsi="Arial" w:cs="Arial"/>
          <w:b/>
          <w:sz w:val="22"/>
          <w:szCs w:val="22"/>
        </w:rPr>
        <w:t>Business Day</w:t>
      </w:r>
      <w:r w:rsidR="00367E83" w:rsidRPr="00030187">
        <w:rPr>
          <w:rFonts w:ascii="Arial" w:hAnsi="Arial" w:cs="Arial"/>
          <w:sz w:val="22"/>
          <w:szCs w:val="22"/>
        </w:rPr>
        <w:t xml:space="preserve"> then on the immediately preceding </w:t>
      </w:r>
      <w:r w:rsidR="00367E83" w:rsidRPr="00030187">
        <w:rPr>
          <w:rFonts w:ascii="Arial" w:hAnsi="Arial" w:cs="Arial"/>
          <w:b/>
          <w:sz w:val="22"/>
          <w:szCs w:val="22"/>
        </w:rPr>
        <w:t>Business Day</w:t>
      </w:r>
      <w:r w:rsidR="00367E83" w:rsidRPr="00030187">
        <w:rPr>
          <w:rFonts w:ascii="Arial" w:hAnsi="Arial" w:cs="Arial"/>
          <w:sz w:val="22"/>
          <w:szCs w:val="22"/>
        </w:rPr>
        <w:t xml:space="preserve">) before the start of each following </w:t>
      </w:r>
      <w:r w:rsidR="008F693E" w:rsidRPr="00030187">
        <w:rPr>
          <w:rFonts w:ascii="Arial" w:hAnsi="Arial" w:cs="Arial"/>
          <w:b/>
          <w:sz w:val="22"/>
          <w:szCs w:val="22"/>
        </w:rPr>
        <w:t>Security Period</w:t>
      </w:r>
      <w:r w:rsidR="008F693E" w:rsidRPr="00030187">
        <w:rPr>
          <w:rFonts w:ascii="Arial" w:hAnsi="Arial" w:cs="Arial"/>
          <w:sz w:val="22"/>
          <w:szCs w:val="22"/>
        </w:rPr>
        <w:t xml:space="preserve"> </w:t>
      </w:r>
      <w:r w:rsidR="00367E83" w:rsidRPr="00030187">
        <w:rPr>
          <w:rFonts w:ascii="Arial" w:hAnsi="Arial" w:cs="Arial"/>
          <w:sz w:val="22"/>
          <w:szCs w:val="22"/>
        </w:rPr>
        <w:t xml:space="preserve">such </w:t>
      </w:r>
      <w:r w:rsidR="00367E83" w:rsidRPr="00030187">
        <w:rPr>
          <w:rFonts w:ascii="Arial" w:hAnsi="Arial" w:cs="Arial"/>
          <w:b/>
          <w:sz w:val="22"/>
          <w:szCs w:val="22"/>
        </w:rPr>
        <w:t>Performance Bond</w:t>
      </w:r>
      <w:r w:rsidR="00367E83" w:rsidRPr="00030187">
        <w:rPr>
          <w:rFonts w:ascii="Arial" w:hAnsi="Arial" w:cs="Arial"/>
          <w:sz w:val="22"/>
          <w:szCs w:val="22"/>
        </w:rPr>
        <w:t xml:space="preserve"> or </w:t>
      </w:r>
      <w:r w:rsidR="00367E83" w:rsidRPr="00030187">
        <w:rPr>
          <w:rFonts w:ascii="Arial" w:hAnsi="Arial" w:cs="Arial"/>
          <w:b/>
          <w:sz w:val="22"/>
          <w:szCs w:val="22"/>
        </w:rPr>
        <w:t>Letter of Credit</w:t>
      </w:r>
      <w:r w:rsidR="00367E83" w:rsidRPr="00030187">
        <w:rPr>
          <w:rFonts w:ascii="Arial" w:hAnsi="Arial" w:cs="Arial"/>
          <w:sz w:val="22"/>
          <w:szCs w:val="22"/>
        </w:rPr>
        <w:t xml:space="preserve"> shall be renewed so as to be </w:t>
      </w:r>
      <w:r w:rsidR="00367E83" w:rsidRPr="00030187">
        <w:rPr>
          <w:rFonts w:ascii="Arial" w:hAnsi="Arial" w:cs="Arial"/>
          <w:b/>
          <w:sz w:val="22"/>
          <w:szCs w:val="22"/>
        </w:rPr>
        <w:t>Valid</w:t>
      </w:r>
      <w:r w:rsidR="00367E83" w:rsidRPr="00030187">
        <w:rPr>
          <w:rFonts w:ascii="Arial" w:hAnsi="Arial" w:cs="Arial"/>
          <w:sz w:val="22"/>
          <w:szCs w:val="22"/>
        </w:rPr>
        <w:t xml:space="preserve"> for not less than such </w:t>
      </w:r>
      <w:r w:rsidR="008F693E" w:rsidRPr="00030187">
        <w:rPr>
          <w:rFonts w:ascii="Arial" w:hAnsi="Arial" w:cs="Arial"/>
          <w:b/>
          <w:sz w:val="22"/>
          <w:szCs w:val="22"/>
        </w:rPr>
        <w:t xml:space="preserve">Security Period </w:t>
      </w:r>
      <w:r w:rsidR="00367E83" w:rsidRPr="00030187">
        <w:rPr>
          <w:rFonts w:ascii="Arial" w:hAnsi="Arial" w:cs="Arial"/>
          <w:sz w:val="22"/>
          <w:szCs w:val="22"/>
        </w:rPr>
        <w:t xml:space="preserve">and in the case of the last </w:t>
      </w:r>
      <w:r w:rsidR="00B20E33" w:rsidRPr="00030187">
        <w:rPr>
          <w:rFonts w:ascii="Arial" w:hAnsi="Arial" w:cs="Arial"/>
          <w:b/>
          <w:sz w:val="22"/>
          <w:szCs w:val="22"/>
        </w:rPr>
        <w:t>Security</w:t>
      </w:r>
      <w:r w:rsidR="00367E83" w:rsidRPr="00030187">
        <w:rPr>
          <w:rFonts w:ascii="Arial" w:hAnsi="Arial" w:cs="Arial"/>
          <w:b/>
          <w:sz w:val="22"/>
          <w:szCs w:val="22"/>
        </w:rPr>
        <w:t xml:space="preserve"> Period </w:t>
      </w:r>
      <w:r w:rsidR="00367E83" w:rsidRPr="00030187">
        <w:rPr>
          <w:rFonts w:ascii="Arial" w:hAnsi="Arial" w:cs="Arial"/>
          <w:sz w:val="22"/>
          <w:szCs w:val="22"/>
        </w:rPr>
        <w:t xml:space="preserve">to be </w:t>
      </w:r>
      <w:r w:rsidR="00367E83" w:rsidRPr="00030187">
        <w:rPr>
          <w:rFonts w:ascii="Arial" w:hAnsi="Arial" w:cs="Arial"/>
          <w:b/>
          <w:sz w:val="22"/>
          <w:szCs w:val="22"/>
        </w:rPr>
        <w:t>Valid</w:t>
      </w:r>
      <w:r w:rsidR="00367E83" w:rsidRPr="00030187">
        <w:rPr>
          <w:rFonts w:ascii="Arial" w:hAnsi="Arial" w:cs="Arial"/>
          <w:sz w:val="22"/>
          <w:szCs w:val="22"/>
        </w:rPr>
        <w:t>, unless</w:t>
      </w:r>
      <w:r w:rsidR="00367E83" w:rsidRPr="00030187">
        <w:rPr>
          <w:rFonts w:ascii="Arial" w:hAnsi="Arial" w:cs="Arial"/>
          <w:b/>
          <w:sz w:val="22"/>
          <w:szCs w:val="22"/>
        </w:rPr>
        <w:t xml:space="preserve"> The Company </w:t>
      </w:r>
      <w:r w:rsidR="00367E83" w:rsidRPr="00030187">
        <w:rPr>
          <w:rFonts w:ascii="Arial" w:hAnsi="Arial" w:cs="Arial"/>
          <w:sz w:val="22"/>
          <w:szCs w:val="22"/>
        </w:rPr>
        <w:t xml:space="preserve">agrees otherwise, for 45 days after the last day of such </w:t>
      </w:r>
      <w:r w:rsidR="00B20E33" w:rsidRPr="00030187">
        <w:rPr>
          <w:rFonts w:ascii="Arial" w:hAnsi="Arial" w:cs="Arial"/>
          <w:b/>
          <w:sz w:val="22"/>
          <w:szCs w:val="22"/>
        </w:rPr>
        <w:t>Security Period</w:t>
      </w:r>
      <w:r w:rsidR="00367E83" w:rsidRPr="00030187">
        <w:rPr>
          <w:rFonts w:ascii="Arial" w:hAnsi="Arial" w:cs="Arial"/>
          <w:sz w:val="22"/>
          <w:szCs w:val="22"/>
        </w:rPr>
        <w:t xml:space="preserve">.  Such renewed </w:t>
      </w:r>
      <w:r w:rsidR="00367E83" w:rsidRPr="00030187">
        <w:rPr>
          <w:rFonts w:ascii="Arial" w:hAnsi="Arial" w:cs="Arial"/>
          <w:b/>
          <w:sz w:val="22"/>
          <w:szCs w:val="22"/>
        </w:rPr>
        <w:t>Performance Bond</w:t>
      </w:r>
      <w:r w:rsidR="00367E83" w:rsidRPr="00030187">
        <w:rPr>
          <w:rFonts w:ascii="Arial" w:hAnsi="Arial" w:cs="Arial"/>
          <w:sz w:val="22"/>
          <w:szCs w:val="22"/>
        </w:rPr>
        <w:t xml:space="preserve"> or </w:t>
      </w:r>
      <w:r w:rsidR="00367E83" w:rsidRPr="00030187">
        <w:rPr>
          <w:rFonts w:ascii="Arial" w:hAnsi="Arial" w:cs="Arial"/>
          <w:b/>
          <w:sz w:val="22"/>
          <w:szCs w:val="22"/>
        </w:rPr>
        <w:t>Letter of Credit</w:t>
      </w:r>
      <w:r w:rsidR="00367E83" w:rsidRPr="00030187">
        <w:rPr>
          <w:rFonts w:ascii="Arial" w:hAnsi="Arial" w:cs="Arial"/>
          <w:sz w:val="22"/>
          <w:szCs w:val="22"/>
        </w:rPr>
        <w:t xml:space="preserve"> shall be for an amount not less than the </w:t>
      </w:r>
      <w:r w:rsidR="002B7657" w:rsidRPr="00030187">
        <w:rPr>
          <w:rFonts w:ascii="Arial" w:hAnsi="Arial" w:cs="Arial"/>
          <w:b/>
          <w:sz w:val="22"/>
          <w:szCs w:val="22"/>
        </w:rPr>
        <w:t>Cancellation Charge Secured Amount</w:t>
      </w:r>
      <w:r w:rsidR="002B7657" w:rsidRPr="00030187">
        <w:rPr>
          <w:rFonts w:ascii="Arial" w:hAnsi="Arial" w:cs="Arial"/>
          <w:sz w:val="22"/>
          <w:szCs w:val="22"/>
        </w:rPr>
        <w:t xml:space="preserve"> </w:t>
      </w:r>
      <w:r w:rsidR="00367E83" w:rsidRPr="00030187">
        <w:rPr>
          <w:rFonts w:ascii="Arial" w:hAnsi="Arial" w:cs="Arial"/>
          <w:sz w:val="22"/>
          <w:szCs w:val="22"/>
        </w:rPr>
        <w:t xml:space="preserve">to be secured during that </w:t>
      </w:r>
      <w:r w:rsidR="00B20E33" w:rsidRPr="00030187">
        <w:rPr>
          <w:rFonts w:ascii="Arial" w:hAnsi="Arial" w:cs="Arial"/>
          <w:b/>
          <w:sz w:val="22"/>
          <w:szCs w:val="22"/>
        </w:rPr>
        <w:t>Security Period</w:t>
      </w:r>
      <w:r w:rsidR="00367E83" w:rsidRPr="00030187">
        <w:rPr>
          <w:rFonts w:ascii="Arial" w:hAnsi="Arial" w:cs="Arial"/>
          <w:sz w:val="22"/>
          <w:szCs w:val="22"/>
        </w:rPr>
        <w:t>.</w:t>
      </w:r>
    </w:p>
    <w:p w14:paraId="7D44B644" w14:textId="77777777" w:rsidR="00367E83" w:rsidRPr="00030187" w:rsidRDefault="00367E83" w:rsidP="00367E83">
      <w:pPr>
        <w:spacing w:line="360" w:lineRule="auto"/>
        <w:jc w:val="both"/>
        <w:rPr>
          <w:rFonts w:ascii="Arial" w:hAnsi="Arial" w:cs="Arial"/>
          <w:b/>
          <w:sz w:val="22"/>
          <w:szCs w:val="22"/>
        </w:rPr>
      </w:pPr>
    </w:p>
    <w:p w14:paraId="501158DF" w14:textId="77777777" w:rsidR="00367E83" w:rsidRPr="00030187" w:rsidRDefault="00075824" w:rsidP="00367E83">
      <w:pPr>
        <w:tabs>
          <w:tab w:val="left" w:pos="-1440"/>
        </w:tabs>
        <w:spacing w:line="360" w:lineRule="auto"/>
        <w:ind w:left="1418" w:hanging="698"/>
        <w:jc w:val="both"/>
        <w:rPr>
          <w:rFonts w:ascii="Arial" w:hAnsi="Arial" w:cs="Arial"/>
          <w:b/>
          <w:sz w:val="22"/>
          <w:szCs w:val="22"/>
        </w:rPr>
      </w:pPr>
      <w:r w:rsidRPr="00011029">
        <w:rPr>
          <w:rFonts w:ascii="Arial" w:hAnsi="Arial" w:cs="Arial"/>
          <w:b/>
          <w:sz w:val="22"/>
          <w:szCs w:val="22"/>
        </w:rPr>
        <w:t>6</w:t>
      </w:r>
      <w:r w:rsidR="00B20E33" w:rsidRPr="00011029">
        <w:rPr>
          <w:rFonts w:ascii="Arial" w:hAnsi="Arial" w:cs="Arial"/>
          <w:b/>
          <w:sz w:val="22"/>
          <w:szCs w:val="22"/>
        </w:rPr>
        <w:t>.2</w:t>
      </w:r>
      <w:r w:rsidR="00367E83" w:rsidRPr="00011029">
        <w:rPr>
          <w:rFonts w:ascii="Arial" w:hAnsi="Arial" w:cs="Arial"/>
          <w:b/>
          <w:sz w:val="22"/>
          <w:szCs w:val="22"/>
        </w:rPr>
        <w:t>.4</w:t>
      </w:r>
      <w:r w:rsidR="00367E83" w:rsidRPr="00030187">
        <w:rPr>
          <w:rFonts w:ascii="Arial" w:hAnsi="Arial" w:cs="Arial"/>
          <w:sz w:val="22"/>
          <w:szCs w:val="22"/>
        </w:rPr>
        <w:tab/>
        <w:t xml:space="preserve">The following provisions shall govern the maintenance of cash deposits in the </w:t>
      </w:r>
      <w:r w:rsidR="00367E83" w:rsidRPr="00030187">
        <w:rPr>
          <w:rFonts w:ascii="Arial" w:hAnsi="Arial" w:cs="Arial"/>
          <w:b/>
          <w:sz w:val="22"/>
          <w:szCs w:val="22"/>
        </w:rPr>
        <w:t>Bank Account</w:t>
      </w:r>
      <w:r w:rsidR="00367E83" w:rsidRPr="00030187">
        <w:rPr>
          <w:rFonts w:ascii="Arial" w:hAnsi="Arial" w:cs="Arial"/>
          <w:sz w:val="22"/>
          <w:szCs w:val="22"/>
        </w:rPr>
        <w:t>:-</w:t>
      </w:r>
    </w:p>
    <w:p w14:paraId="448B3AC1" w14:textId="77777777" w:rsidR="00367E83" w:rsidRPr="00030187" w:rsidRDefault="00367E83" w:rsidP="00367E83">
      <w:pPr>
        <w:spacing w:line="360" w:lineRule="auto"/>
        <w:jc w:val="both"/>
        <w:rPr>
          <w:rFonts w:ascii="Arial" w:hAnsi="Arial" w:cs="Arial"/>
          <w:b/>
          <w:sz w:val="22"/>
          <w:szCs w:val="22"/>
        </w:rPr>
      </w:pPr>
    </w:p>
    <w:p w14:paraId="2C59CC7D" w14:textId="77777777" w:rsidR="00367E83" w:rsidRPr="00030187" w:rsidRDefault="00075824" w:rsidP="00011029">
      <w:pPr>
        <w:tabs>
          <w:tab w:val="left" w:pos="-1440"/>
        </w:tabs>
        <w:spacing w:line="360" w:lineRule="auto"/>
        <w:ind w:left="2160" w:hanging="760"/>
        <w:jc w:val="both"/>
        <w:rPr>
          <w:rFonts w:ascii="Arial" w:hAnsi="Arial" w:cs="Arial"/>
          <w:b/>
          <w:sz w:val="22"/>
          <w:szCs w:val="22"/>
        </w:rPr>
      </w:pPr>
      <w:r w:rsidRPr="00011029">
        <w:rPr>
          <w:rFonts w:ascii="Arial" w:hAnsi="Arial" w:cs="Arial"/>
          <w:b/>
          <w:sz w:val="22"/>
          <w:szCs w:val="22"/>
        </w:rPr>
        <w:t>6</w:t>
      </w:r>
      <w:r w:rsidR="00B20E33" w:rsidRPr="00011029">
        <w:rPr>
          <w:rFonts w:ascii="Arial" w:hAnsi="Arial" w:cs="Arial"/>
          <w:b/>
          <w:sz w:val="22"/>
          <w:szCs w:val="22"/>
        </w:rPr>
        <w:t>.2.4</w:t>
      </w:r>
      <w:r w:rsidR="00367E83" w:rsidRPr="00011029">
        <w:rPr>
          <w:rFonts w:ascii="Arial" w:hAnsi="Arial" w:cs="Arial"/>
          <w:b/>
          <w:sz w:val="22"/>
          <w:szCs w:val="22"/>
        </w:rPr>
        <w:t>.1</w:t>
      </w:r>
      <w:r w:rsidR="00367E83" w:rsidRPr="00030187">
        <w:rPr>
          <w:rFonts w:ascii="Arial" w:hAnsi="Arial" w:cs="Arial"/>
          <w:sz w:val="22"/>
          <w:szCs w:val="22"/>
        </w:rPr>
        <w:tab/>
        <w:t>The amount of the</w:t>
      </w:r>
      <w:r w:rsidR="002702C1">
        <w:rPr>
          <w:rFonts w:ascii="Arial" w:hAnsi="Arial" w:cs="Arial"/>
          <w:sz w:val="22"/>
          <w:szCs w:val="22"/>
        </w:rPr>
        <w:t xml:space="preserve"> </w:t>
      </w:r>
      <w:r w:rsidR="002702C1" w:rsidRPr="002702C1">
        <w:rPr>
          <w:rFonts w:ascii="Arial" w:hAnsi="Arial" w:cs="Arial"/>
          <w:b/>
          <w:sz w:val="22"/>
          <w:szCs w:val="22"/>
        </w:rPr>
        <w:t>User’</w:t>
      </w:r>
      <w:r w:rsidR="002702C1">
        <w:rPr>
          <w:rFonts w:ascii="Arial" w:hAnsi="Arial" w:cs="Arial"/>
          <w:sz w:val="22"/>
          <w:szCs w:val="22"/>
        </w:rPr>
        <w:t>s</w:t>
      </w:r>
      <w:r w:rsidR="00367E83" w:rsidRPr="00030187">
        <w:rPr>
          <w:rFonts w:ascii="Arial" w:hAnsi="Arial" w:cs="Arial"/>
          <w:sz w:val="22"/>
          <w:szCs w:val="22"/>
        </w:rPr>
        <w:t xml:space="preserve"> cash deposit to be maintained in the </w:t>
      </w:r>
      <w:r w:rsidR="00367E83" w:rsidRPr="00030187">
        <w:rPr>
          <w:rFonts w:ascii="Arial" w:hAnsi="Arial" w:cs="Arial"/>
          <w:b/>
          <w:sz w:val="22"/>
          <w:szCs w:val="22"/>
        </w:rPr>
        <w:t>Bank Account</w:t>
      </w:r>
      <w:r w:rsidR="00367E83" w:rsidRPr="00030187">
        <w:rPr>
          <w:rFonts w:ascii="Arial" w:hAnsi="Arial" w:cs="Arial"/>
          <w:sz w:val="22"/>
          <w:szCs w:val="22"/>
        </w:rPr>
        <w:t xml:space="preserve"> shall be maintained</w:t>
      </w:r>
      <w:r w:rsidR="002702C1">
        <w:rPr>
          <w:rFonts w:ascii="Arial" w:hAnsi="Arial" w:cs="Arial"/>
          <w:sz w:val="22"/>
          <w:szCs w:val="22"/>
        </w:rPr>
        <w:t xml:space="preserve"> by the </w:t>
      </w:r>
      <w:r w:rsidR="002702C1" w:rsidRPr="002702C1">
        <w:rPr>
          <w:rFonts w:ascii="Arial" w:hAnsi="Arial" w:cs="Arial"/>
          <w:b/>
          <w:sz w:val="22"/>
          <w:szCs w:val="22"/>
        </w:rPr>
        <w:t>User</w:t>
      </w:r>
      <w:r w:rsidR="00367E83" w:rsidRPr="00030187">
        <w:rPr>
          <w:rFonts w:ascii="Arial" w:hAnsi="Arial" w:cs="Arial"/>
          <w:sz w:val="22"/>
          <w:szCs w:val="22"/>
        </w:rPr>
        <w:t xml:space="preserve"> from the date of th</w:t>
      </w:r>
      <w:r w:rsidR="00B20E33" w:rsidRPr="00030187">
        <w:rPr>
          <w:rFonts w:ascii="Arial" w:hAnsi="Arial" w:cs="Arial"/>
          <w:sz w:val="22"/>
          <w:szCs w:val="22"/>
        </w:rPr>
        <w:t>e</w:t>
      </w:r>
      <w:r w:rsidR="00367E83" w:rsidRPr="00030187">
        <w:rPr>
          <w:rFonts w:ascii="Arial" w:hAnsi="Arial" w:cs="Arial"/>
          <w:sz w:val="22"/>
          <w:szCs w:val="22"/>
        </w:rPr>
        <w:t xml:space="preserve"> </w:t>
      </w:r>
      <w:r w:rsidR="00367E83" w:rsidRPr="00030187">
        <w:rPr>
          <w:rFonts w:ascii="Arial" w:hAnsi="Arial" w:cs="Arial"/>
          <w:b/>
          <w:sz w:val="22"/>
          <w:szCs w:val="22"/>
        </w:rPr>
        <w:t>Construction Agreement</w:t>
      </w:r>
      <w:r w:rsidR="00367E83" w:rsidRPr="00030187">
        <w:rPr>
          <w:rFonts w:ascii="Arial" w:hAnsi="Arial" w:cs="Arial"/>
          <w:sz w:val="22"/>
          <w:szCs w:val="22"/>
        </w:rPr>
        <w:t xml:space="preserve"> </w:t>
      </w:r>
      <w:r w:rsidR="00B11172" w:rsidRPr="00030187">
        <w:rPr>
          <w:rFonts w:ascii="Arial" w:hAnsi="Arial" w:cs="Arial"/>
          <w:sz w:val="22"/>
          <w:szCs w:val="22"/>
        </w:rPr>
        <w:t xml:space="preserve">at least to the end of the </w:t>
      </w:r>
      <w:r w:rsidR="00EA5A85" w:rsidRPr="00030187">
        <w:rPr>
          <w:rFonts w:ascii="Arial" w:hAnsi="Arial" w:cs="Arial"/>
          <w:b/>
          <w:sz w:val="22"/>
          <w:szCs w:val="22"/>
        </w:rPr>
        <w:t xml:space="preserve">First </w:t>
      </w:r>
      <w:r w:rsidR="00B11172" w:rsidRPr="00030187">
        <w:rPr>
          <w:rFonts w:ascii="Arial" w:hAnsi="Arial" w:cs="Arial"/>
          <w:b/>
          <w:sz w:val="22"/>
          <w:szCs w:val="22"/>
        </w:rPr>
        <w:t>Security Period</w:t>
      </w:r>
      <w:r w:rsidR="00B11172" w:rsidRPr="00030187">
        <w:rPr>
          <w:rFonts w:ascii="Arial" w:hAnsi="Arial" w:cs="Arial"/>
          <w:sz w:val="22"/>
          <w:szCs w:val="22"/>
        </w:rPr>
        <w:t>.</w:t>
      </w:r>
      <w:r w:rsidR="00367E83" w:rsidRPr="00030187">
        <w:rPr>
          <w:rFonts w:ascii="Arial" w:hAnsi="Arial" w:cs="Arial"/>
          <w:sz w:val="22"/>
          <w:szCs w:val="22"/>
        </w:rPr>
        <w:t xml:space="preserve">  Such cash deposit shall be in the amount of the </w:t>
      </w:r>
      <w:r w:rsidR="002B7657" w:rsidRPr="00030187">
        <w:rPr>
          <w:rFonts w:ascii="Arial" w:hAnsi="Arial" w:cs="Arial"/>
          <w:b/>
          <w:sz w:val="22"/>
          <w:szCs w:val="22"/>
        </w:rPr>
        <w:t>Cancellation Charge Secured Amount</w:t>
      </w:r>
      <w:r w:rsidR="002B7657" w:rsidRPr="00030187">
        <w:rPr>
          <w:rFonts w:ascii="Arial" w:hAnsi="Arial" w:cs="Arial"/>
          <w:sz w:val="22"/>
          <w:szCs w:val="22"/>
        </w:rPr>
        <w:t xml:space="preserve"> </w:t>
      </w:r>
      <w:r w:rsidR="00367E83" w:rsidRPr="00030187">
        <w:rPr>
          <w:rFonts w:ascii="Arial" w:hAnsi="Arial" w:cs="Arial"/>
          <w:sz w:val="22"/>
          <w:szCs w:val="22"/>
        </w:rPr>
        <w:t>to be secured during that</w:t>
      </w:r>
      <w:r w:rsidR="00D30700" w:rsidRPr="00030187">
        <w:rPr>
          <w:rFonts w:ascii="Arial" w:hAnsi="Arial" w:cs="Arial"/>
          <w:sz w:val="22"/>
          <w:szCs w:val="22"/>
        </w:rPr>
        <w:t xml:space="preserve"> </w:t>
      </w:r>
      <w:r w:rsidR="00D30700" w:rsidRPr="00030187">
        <w:rPr>
          <w:rFonts w:ascii="Arial" w:hAnsi="Arial" w:cs="Arial"/>
          <w:b/>
          <w:sz w:val="22"/>
          <w:szCs w:val="22"/>
        </w:rPr>
        <w:t xml:space="preserve">First </w:t>
      </w:r>
      <w:r w:rsidR="00B20E33" w:rsidRPr="00030187">
        <w:rPr>
          <w:rFonts w:ascii="Arial" w:hAnsi="Arial" w:cs="Arial"/>
          <w:b/>
          <w:sz w:val="22"/>
          <w:szCs w:val="22"/>
        </w:rPr>
        <w:t>Security Period</w:t>
      </w:r>
      <w:r w:rsidR="00367E83" w:rsidRPr="00030187">
        <w:rPr>
          <w:rFonts w:ascii="Arial" w:hAnsi="Arial" w:cs="Arial"/>
          <w:sz w:val="22"/>
          <w:szCs w:val="22"/>
        </w:rPr>
        <w:t>.</w:t>
      </w:r>
    </w:p>
    <w:p w14:paraId="0C06B11A" w14:textId="77777777" w:rsidR="00367E83" w:rsidRPr="00011029" w:rsidRDefault="00367E83" w:rsidP="00367E83">
      <w:pPr>
        <w:spacing w:line="360" w:lineRule="auto"/>
        <w:jc w:val="both"/>
        <w:rPr>
          <w:rFonts w:ascii="Arial" w:hAnsi="Arial" w:cs="Arial"/>
          <w:b/>
          <w:sz w:val="22"/>
          <w:szCs w:val="22"/>
        </w:rPr>
      </w:pPr>
    </w:p>
    <w:p w14:paraId="77C4F62D" w14:textId="1D5B655A" w:rsidR="00367E83" w:rsidRDefault="00075824" w:rsidP="00011029">
      <w:pPr>
        <w:tabs>
          <w:tab w:val="left" w:pos="-1440"/>
        </w:tabs>
        <w:spacing w:line="360" w:lineRule="auto"/>
        <w:ind w:left="2160" w:hanging="760"/>
        <w:jc w:val="both"/>
        <w:rPr>
          <w:rFonts w:ascii="Arial" w:hAnsi="Arial" w:cs="Arial"/>
          <w:sz w:val="22"/>
          <w:szCs w:val="22"/>
        </w:rPr>
      </w:pPr>
      <w:r w:rsidRPr="00011029">
        <w:rPr>
          <w:rFonts w:ascii="Arial" w:hAnsi="Arial" w:cs="Arial"/>
          <w:b/>
          <w:sz w:val="22"/>
          <w:szCs w:val="22"/>
        </w:rPr>
        <w:t>6</w:t>
      </w:r>
      <w:r w:rsidR="00B20E33" w:rsidRPr="00011029">
        <w:rPr>
          <w:rFonts w:ascii="Arial" w:hAnsi="Arial" w:cs="Arial"/>
          <w:b/>
          <w:sz w:val="22"/>
          <w:szCs w:val="22"/>
        </w:rPr>
        <w:t>.2</w:t>
      </w:r>
      <w:r w:rsidR="00367E83" w:rsidRPr="00011029">
        <w:rPr>
          <w:rFonts w:ascii="Arial" w:hAnsi="Arial" w:cs="Arial"/>
          <w:b/>
          <w:sz w:val="22"/>
          <w:szCs w:val="22"/>
        </w:rPr>
        <w:t>.4.2</w:t>
      </w:r>
      <w:r w:rsidR="00367E83" w:rsidRPr="00030187">
        <w:rPr>
          <w:rFonts w:ascii="Arial" w:hAnsi="Arial" w:cs="Arial"/>
          <w:sz w:val="22"/>
          <w:szCs w:val="22"/>
        </w:rPr>
        <w:tab/>
        <w:t xml:space="preserve">If the amount of the </w:t>
      </w:r>
      <w:r w:rsidR="002B7657" w:rsidRPr="00030187">
        <w:rPr>
          <w:rFonts w:ascii="Arial" w:hAnsi="Arial" w:cs="Arial"/>
          <w:b/>
          <w:sz w:val="22"/>
          <w:szCs w:val="22"/>
        </w:rPr>
        <w:t>Cancellation Charge Secured Amount</w:t>
      </w:r>
      <w:r w:rsidR="002B7657" w:rsidRPr="00030187">
        <w:rPr>
          <w:rFonts w:ascii="Arial" w:hAnsi="Arial" w:cs="Arial"/>
          <w:sz w:val="22"/>
          <w:szCs w:val="22"/>
        </w:rPr>
        <w:t xml:space="preserve"> </w:t>
      </w:r>
      <w:r w:rsidR="00367E83" w:rsidRPr="00030187">
        <w:rPr>
          <w:rFonts w:ascii="Arial" w:hAnsi="Arial" w:cs="Arial"/>
          <w:sz w:val="22"/>
          <w:szCs w:val="22"/>
        </w:rPr>
        <w:t xml:space="preserve">to be </w:t>
      </w:r>
      <w:r w:rsidR="00B11172" w:rsidRPr="00030187">
        <w:rPr>
          <w:rFonts w:ascii="Arial" w:hAnsi="Arial" w:cs="Arial"/>
          <w:sz w:val="22"/>
          <w:szCs w:val="22"/>
        </w:rPr>
        <w:t xml:space="preserve">secured from the start of each </w:t>
      </w:r>
      <w:r w:rsidR="00B20E33" w:rsidRPr="00030187">
        <w:rPr>
          <w:rFonts w:ascii="Arial" w:hAnsi="Arial" w:cs="Arial"/>
          <w:b/>
          <w:sz w:val="22"/>
          <w:szCs w:val="22"/>
        </w:rPr>
        <w:t>Security Period</w:t>
      </w:r>
      <w:r w:rsidR="00B20E33" w:rsidRPr="00030187">
        <w:rPr>
          <w:rFonts w:ascii="Arial" w:hAnsi="Arial" w:cs="Arial"/>
          <w:sz w:val="22"/>
          <w:szCs w:val="22"/>
        </w:rPr>
        <w:t xml:space="preserve"> </w:t>
      </w:r>
      <w:r w:rsidR="00367E83" w:rsidRPr="00030187">
        <w:rPr>
          <w:rFonts w:ascii="Arial" w:hAnsi="Arial" w:cs="Arial"/>
          <w:sz w:val="22"/>
          <w:szCs w:val="22"/>
        </w:rPr>
        <w:t xml:space="preserve">is an amount greater than the amount then secured, the </w:t>
      </w:r>
      <w:r w:rsidR="00815AAE" w:rsidRPr="00815AAE">
        <w:rPr>
          <w:rFonts w:ascii="Arial Bold" w:hAnsi="Arial Bold" w:cs="Arial"/>
          <w:b/>
          <w:sz w:val="22"/>
          <w:szCs w:val="22"/>
        </w:rPr>
        <w:t>User’s</w:t>
      </w:r>
      <w:r w:rsidR="00815AAE">
        <w:rPr>
          <w:rFonts w:ascii="Arial" w:hAnsi="Arial" w:cs="Arial"/>
          <w:sz w:val="22"/>
          <w:szCs w:val="22"/>
        </w:rPr>
        <w:t xml:space="preserve"> </w:t>
      </w:r>
      <w:r w:rsidR="00367E83" w:rsidRPr="00030187">
        <w:rPr>
          <w:rFonts w:ascii="Arial" w:hAnsi="Arial" w:cs="Arial"/>
          <w:sz w:val="22"/>
          <w:szCs w:val="22"/>
        </w:rPr>
        <w:t xml:space="preserve">cash deposit in the </w:t>
      </w:r>
      <w:r w:rsidR="00367E83" w:rsidRPr="00030187">
        <w:rPr>
          <w:rFonts w:ascii="Arial" w:hAnsi="Arial" w:cs="Arial"/>
          <w:b/>
          <w:sz w:val="22"/>
          <w:szCs w:val="22"/>
        </w:rPr>
        <w:t>Bank Account</w:t>
      </w:r>
      <w:r w:rsidR="00367E83" w:rsidRPr="00030187">
        <w:rPr>
          <w:rFonts w:ascii="Arial" w:hAnsi="Arial" w:cs="Arial"/>
          <w:sz w:val="22"/>
          <w:szCs w:val="22"/>
        </w:rPr>
        <w:t xml:space="preserve"> </w:t>
      </w:r>
      <w:r w:rsidR="00815AAE">
        <w:rPr>
          <w:rFonts w:ascii="Arial" w:hAnsi="Arial" w:cs="Arial"/>
          <w:sz w:val="22"/>
          <w:szCs w:val="22"/>
        </w:rPr>
        <w:t xml:space="preserve">in respect of the </w:t>
      </w:r>
      <w:r w:rsidR="00815AAE" w:rsidRPr="00815AAE">
        <w:rPr>
          <w:rFonts w:ascii="Arial Bold" w:hAnsi="Arial Bold" w:cs="Arial"/>
          <w:b/>
          <w:sz w:val="22"/>
          <w:szCs w:val="22"/>
        </w:rPr>
        <w:t>Security Amount</w:t>
      </w:r>
      <w:r w:rsidR="00815AAE">
        <w:rPr>
          <w:rFonts w:ascii="Arial" w:hAnsi="Arial" w:cs="Arial"/>
          <w:sz w:val="22"/>
          <w:szCs w:val="22"/>
        </w:rPr>
        <w:t xml:space="preserve"> </w:t>
      </w:r>
      <w:r w:rsidR="00367E83" w:rsidRPr="00030187">
        <w:rPr>
          <w:rFonts w:ascii="Arial" w:hAnsi="Arial" w:cs="Arial"/>
          <w:sz w:val="22"/>
          <w:szCs w:val="22"/>
        </w:rPr>
        <w:t xml:space="preserve">shall be increased </w:t>
      </w:r>
      <w:r w:rsidR="00815AAE">
        <w:rPr>
          <w:rFonts w:ascii="Arial" w:hAnsi="Arial" w:cs="Arial"/>
          <w:sz w:val="22"/>
          <w:szCs w:val="22"/>
        </w:rPr>
        <w:t xml:space="preserve">by the </w:t>
      </w:r>
      <w:r w:rsidR="00815AAE" w:rsidRPr="00815AAE">
        <w:rPr>
          <w:rFonts w:ascii="Arial Bold" w:hAnsi="Arial Bold" w:cs="Arial"/>
          <w:b/>
          <w:sz w:val="22"/>
          <w:szCs w:val="22"/>
        </w:rPr>
        <w:t>User</w:t>
      </w:r>
      <w:r w:rsidR="00815AAE">
        <w:rPr>
          <w:rFonts w:ascii="Arial" w:hAnsi="Arial" w:cs="Arial"/>
          <w:sz w:val="22"/>
          <w:szCs w:val="22"/>
        </w:rPr>
        <w:t xml:space="preserve"> </w:t>
      </w:r>
      <w:r w:rsidR="00367E83" w:rsidRPr="00030187">
        <w:rPr>
          <w:rFonts w:ascii="Arial" w:hAnsi="Arial" w:cs="Arial"/>
          <w:sz w:val="22"/>
          <w:szCs w:val="22"/>
        </w:rPr>
        <w:t xml:space="preserve">to such greater amount on the date which is </w:t>
      </w:r>
      <w:r w:rsidR="00104ABE">
        <w:rPr>
          <w:rFonts w:ascii="Arial" w:hAnsi="Arial" w:cs="Arial"/>
          <w:sz w:val="22"/>
          <w:szCs w:val="22"/>
        </w:rPr>
        <w:t>21</w:t>
      </w:r>
      <w:r w:rsidR="00367E83" w:rsidRPr="00030187">
        <w:rPr>
          <w:rFonts w:ascii="Arial" w:hAnsi="Arial" w:cs="Arial"/>
          <w:sz w:val="22"/>
          <w:szCs w:val="22"/>
        </w:rPr>
        <w:t xml:space="preserve"> </w:t>
      </w:r>
      <w:r w:rsidR="000F2D99">
        <w:rPr>
          <w:rFonts w:ascii="Arial" w:hAnsi="Arial" w:cs="Arial"/>
          <w:sz w:val="22"/>
          <w:szCs w:val="22"/>
        </w:rPr>
        <w:t xml:space="preserve">calendar </w:t>
      </w:r>
      <w:r w:rsidR="00367E83" w:rsidRPr="00030187">
        <w:rPr>
          <w:rFonts w:ascii="Arial" w:hAnsi="Arial" w:cs="Arial"/>
          <w:sz w:val="22"/>
          <w:szCs w:val="22"/>
        </w:rPr>
        <w:t xml:space="preserve">days before the start of the given </w:t>
      </w:r>
      <w:r w:rsidR="00B20E33" w:rsidRPr="00030187">
        <w:rPr>
          <w:rFonts w:ascii="Arial" w:hAnsi="Arial" w:cs="Arial"/>
          <w:b/>
          <w:sz w:val="22"/>
          <w:szCs w:val="22"/>
        </w:rPr>
        <w:t>Security Period</w:t>
      </w:r>
      <w:r w:rsidR="00367E83" w:rsidRPr="00030187">
        <w:rPr>
          <w:rFonts w:ascii="Arial" w:hAnsi="Arial" w:cs="Arial"/>
          <w:sz w:val="22"/>
          <w:szCs w:val="22"/>
        </w:rPr>
        <w:t>.</w:t>
      </w:r>
    </w:p>
    <w:p w14:paraId="5A252457" w14:textId="77777777" w:rsidR="0086013C" w:rsidRDefault="0086013C" w:rsidP="00011029">
      <w:pPr>
        <w:tabs>
          <w:tab w:val="left" w:pos="-1440"/>
        </w:tabs>
        <w:spacing w:line="360" w:lineRule="auto"/>
        <w:ind w:left="2160" w:hanging="760"/>
        <w:jc w:val="both"/>
        <w:rPr>
          <w:rFonts w:ascii="Arial" w:hAnsi="Arial" w:cs="Arial"/>
          <w:sz w:val="22"/>
          <w:szCs w:val="22"/>
        </w:rPr>
      </w:pPr>
    </w:p>
    <w:p w14:paraId="5DF01185" w14:textId="77777777" w:rsidR="0086013C" w:rsidRPr="0086013C" w:rsidRDefault="0086013C" w:rsidP="00011029">
      <w:pPr>
        <w:tabs>
          <w:tab w:val="left" w:pos="-1440"/>
        </w:tabs>
        <w:spacing w:line="360" w:lineRule="auto"/>
        <w:ind w:left="2160" w:hanging="760"/>
        <w:jc w:val="both"/>
        <w:rPr>
          <w:rFonts w:ascii="Arial" w:hAnsi="Arial" w:cs="Arial"/>
          <w:sz w:val="22"/>
          <w:szCs w:val="22"/>
        </w:rPr>
      </w:pPr>
      <w:r w:rsidRPr="0086013C">
        <w:rPr>
          <w:rFonts w:ascii="Arial" w:hAnsi="Arial" w:cs="Arial"/>
          <w:b/>
          <w:sz w:val="22"/>
          <w:szCs w:val="22"/>
        </w:rPr>
        <w:t>6.2.4.2a</w:t>
      </w:r>
      <w:r w:rsidR="0067774B">
        <w:rPr>
          <w:rFonts w:ascii="Arial" w:hAnsi="Arial" w:cs="Arial"/>
          <w:b/>
          <w:sz w:val="22"/>
          <w:szCs w:val="22"/>
        </w:rPr>
        <w:t xml:space="preserve"> </w:t>
      </w:r>
      <w:r w:rsidRPr="0086013C">
        <w:rPr>
          <w:rFonts w:ascii="Arial" w:hAnsi="Arial" w:cs="Arial"/>
          <w:sz w:val="22"/>
          <w:szCs w:val="22"/>
        </w:rPr>
        <w:t xml:space="preserve">The value of any cash deposit to be provided by the </w:t>
      </w:r>
      <w:r w:rsidRPr="00DC68BC">
        <w:rPr>
          <w:rFonts w:ascii="Arial" w:hAnsi="Arial" w:cs="Arial"/>
          <w:b/>
          <w:sz w:val="22"/>
          <w:szCs w:val="22"/>
        </w:rPr>
        <w:t>User</w:t>
      </w:r>
      <w:r w:rsidRPr="0086013C">
        <w:rPr>
          <w:rFonts w:ascii="Arial" w:hAnsi="Arial" w:cs="Arial"/>
          <w:sz w:val="22"/>
          <w:szCs w:val="22"/>
        </w:rPr>
        <w:t xml:space="preserve"> under 6.2.4.2 shall be notified to </w:t>
      </w:r>
      <w:r w:rsidRPr="00DC68BC">
        <w:rPr>
          <w:rFonts w:ascii="Arial" w:hAnsi="Arial" w:cs="Arial"/>
          <w:b/>
          <w:sz w:val="22"/>
          <w:szCs w:val="22"/>
        </w:rPr>
        <w:t>The Company</w:t>
      </w:r>
      <w:r w:rsidRPr="0086013C">
        <w:rPr>
          <w:rFonts w:ascii="Arial" w:hAnsi="Arial" w:cs="Arial"/>
          <w:sz w:val="22"/>
          <w:szCs w:val="22"/>
        </w:rPr>
        <w:t xml:space="preserve"> in writing on or before 45 calendar days before the start of the given </w:t>
      </w:r>
      <w:r w:rsidRPr="00123189">
        <w:rPr>
          <w:rFonts w:ascii="Arial" w:hAnsi="Arial" w:cs="Arial"/>
          <w:b/>
          <w:bCs/>
          <w:sz w:val="22"/>
          <w:szCs w:val="22"/>
        </w:rPr>
        <w:t>Security Period</w:t>
      </w:r>
      <w:r>
        <w:rPr>
          <w:rFonts w:ascii="Arial" w:hAnsi="Arial" w:cs="Arial"/>
          <w:sz w:val="22"/>
          <w:szCs w:val="22"/>
        </w:rPr>
        <w:t>.</w:t>
      </w:r>
    </w:p>
    <w:p w14:paraId="5DDCF514" w14:textId="77777777" w:rsidR="00367E83" w:rsidRPr="00030187" w:rsidRDefault="00367E83" w:rsidP="00367E83">
      <w:pPr>
        <w:spacing w:line="360" w:lineRule="auto"/>
        <w:jc w:val="both"/>
        <w:rPr>
          <w:rFonts w:ascii="Arial" w:hAnsi="Arial" w:cs="Arial"/>
          <w:b/>
          <w:sz w:val="22"/>
          <w:szCs w:val="22"/>
        </w:rPr>
      </w:pPr>
    </w:p>
    <w:p w14:paraId="00B2F156" w14:textId="77777777" w:rsidR="00367E83" w:rsidRPr="00030187" w:rsidRDefault="00075824" w:rsidP="00011029">
      <w:pPr>
        <w:tabs>
          <w:tab w:val="left" w:pos="-1440"/>
        </w:tabs>
        <w:spacing w:line="360" w:lineRule="auto"/>
        <w:ind w:left="2160" w:hanging="760"/>
        <w:jc w:val="both"/>
        <w:rPr>
          <w:rFonts w:ascii="Arial" w:hAnsi="Arial" w:cs="Arial"/>
          <w:b/>
          <w:sz w:val="22"/>
          <w:szCs w:val="22"/>
        </w:rPr>
      </w:pPr>
      <w:r w:rsidRPr="00011029">
        <w:rPr>
          <w:rFonts w:ascii="Arial" w:hAnsi="Arial" w:cs="Arial"/>
          <w:b/>
          <w:sz w:val="22"/>
          <w:szCs w:val="22"/>
        </w:rPr>
        <w:t>6</w:t>
      </w:r>
      <w:r w:rsidR="00B20E33" w:rsidRPr="00011029">
        <w:rPr>
          <w:rFonts w:ascii="Arial" w:hAnsi="Arial" w:cs="Arial"/>
          <w:b/>
          <w:sz w:val="22"/>
          <w:szCs w:val="22"/>
        </w:rPr>
        <w:t>.2</w:t>
      </w:r>
      <w:r w:rsidR="00367E83" w:rsidRPr="00011029">
        <w:rPr>
          <w:rFonts w:ascii="Arial" w:hAnsi="Arial" w:cs="Arial"/>
          <w:b/>
          <w:sz w:val="22"/>
          <w:szCs w:val="22"/>
        </w:rPr>
        <w:t>.4.3</w:t>
      </w:r>
      <w:r w:rsidR="00367E83" w:rsidRPr="00030187">
        <w:rPr>
          <w:rFonts w:ascii="Arial" w:hAnsi="Arial" w:cs="Arial"/>
          <w:sz w:val="22"/>
          <w:szCs w:val="22"/>
        </w:rPr>
        <w:tab/>
        <w:t xml:space="preserve">If </w:t>
      </w:r>
      <w:r w:rsidR="00B20E33" w:rsidRPr="00030187">
        <w:rPr>
          <w:rFonts w:ascii="Arial" w:hAnsi="Arial" w:cs="Arial"/>
          <w:sz w:val="22"/>
          <w:szCs w:val="22"/>
        </w:rPr>
        <w:t xml:space="preserve">the </w:t>
      </w:r>
      <w:r w:rsidR="002B7657" w:rsidRPr="00030187">
        <w:rPr>
          <w:rFonts w:ascii="Arial" w:hAnsi="Arial" w:cs="Arial"/>
          <w:b/>
          <w:sz w:val="22"/>
          <w:szCs w:val="22"/>
        </w:rPr>
        <w:t>Cancellation Charge Secured Amount</w:t>
      </w:r>
      <w:r w:rsidR="002B7657" w:rsidRPr="00030187">
        <w:rPr>
          <w:rFonts w:ascii="Arial" w:hAnsi="Arial" w:cs="Arial"/>
          <w:sz w:val="22"/>
          <w:szCs w:val="22"/>
        </w:rPr>
        <w:t xml:space="preserve"> </w:t>
      </w:r>
      <w:r w:rsidR="00367E83" w:rsidRPr="00030187">
        <w:rPr>
          <w:rFonts w:ascii="Arial" w:hAnsi="Arial" w:cs="Arial"/>
          <w:sz w:val="22"/>
          <w:szCs w:val="22"/>
        </w:rPr>
        <w:t>for a given</w:t>
      </w:r>
      <w:r w:rsidR="00D30700" w:rsidRPr="00030187">
        <w:rPr>
          <w:rFonts w:ascii="Arial" w:hAnsi="Arial" w:cs="Arial"/>
          <w:sz w:val="22"/>
          <w:szCs w:val="22"/>
        </w:rPr>
        <w:t xml:space="preserve"> </w:t>
      </w:r>
      <w:r w:rsidR="004B4E11" w:rsidRPr="00030187">
        <w:rPr>
          <w:rFonts w:ascii="Arial" w:hAnsi="Arial" w:cs="Arial"/>
          <w:b/>
          <w:sz w:val="22"/>
          <w:szCs w:val="22"/>
        </w:rPr>
        <w:t>Security Period</w:t>
      </w:r>
      <w:r w:rsidR="004B4E11" w:rsidRPr="00030187">
        <w:rPr>
          <w:rFonts w:ascii="Arial" w:hAnsi="Arial" w:cs="Arial"/>
          <w:sz w:val="22"/>
          <w:szCs w:val="22"/>
        </w:rPr>
        <w:t xml:space="preserve"> </w:t>
      </w:r>
      <w:r w:rsidR="00367E83" w:rsidRPr="00030187">
        <w:rPr>
          <w:rFonts w:ascii="Arial" w:hAnsi="Arial" w:cs="Arial"/>
          <w:sz w:val="22"/>
          <w:szCs w:val="22"/>
        </w:rPr>
        <w:t xml:space="preserve">is smaller than the amount then secured, the </w:t>
      </w:r>
      <w:r w:rsidR="00815AAE" w:rsidRPr="00815AAE">
        <w:rPr>
          <w:rFonts w:ascii="Arial Bold" w:hAnsi="Arial Bold" w:cs="Arial"/>
          <w:b/>
          <w:sz w:val="22"/>
          <w:szCs w:val="22"/>
        </w:rPr>
        <w:t>User’s</w:t>
      </w:r>
      <w:r w:rsidR="00815AAE">
        <w:rPr>
          <w:rFonts w:ascii="Arial" w:hAnsi="Arial" w:cs="Arial"/>
          <w:sz w:val="22"/>
          <w:szCs w:val="22"/>
        </w:rPr>
        <w:t xml:space="preserve"> </w:t>
      </w:r>
      <w:r w:rsidR="00367E83" w:rsidRPr="00030187">
        <w:rPr>
          <w:rFonts w:ascii="Arial" w:hAnsi="Arial" w:cs="Arial"/>
          <w:sz w:val="22"/>
          <w:szCs w:val="22"/>
        </w:rPr>
        <w:t xml:space="preserve">cash deposit in the </w:t>
      </w:r>
      <w:r w:rsidR="00367E83" w:rsidRPr="00030187">
        <w:rPr>
          <w:rFonts w:ascii="Arial" w:hAnsi="Arial" w:cs="Arial"/>
          <w:b/>
          <w:sz w:val="22"/>
          <w:szCs w:val="22"/>
        </w:rPr>
        <w:t>Bank Account</w:t>
      </w:r>
      <w:r w:rsidR="00367E83" w:rsidRPr="00030187">
        <w:rPr>
          <w:rFonts w:ascii="Arial" w:hAnsi="Arial" w:cs="Arial"/>
          <w:sz w:val="22"/>
          <w:szCs w:val="22"/>
        </w:rPr>
        <w:t xml:space="preserve"> </w:t>
      </w:r>
      <w:r w:rsidR="00815AAE">
        <w:rPr>
          <w:rFonts w:ascii="Arial" w:hAnsi="Arial" w:cs="Arial"/>
          <w:sz w:val="22"/>
          <w:szCs w:val="22"/>
        </w:rPr>
        <w:t xml:space="preserve">in respect of the </w:t>
      </w:r>
      <w:r w:rsidR="00F74002" w:rsidRPr="00F74002">
        <w:rPr>
          <w:rFonts w:ascii="Arial Bold" w:hAnsi="Arial Bold" w:cs="Arial"/>
          <w:b/>
          <w:sz w:val="22"/>
          <w:szCs w:val="22"/>
        </w:rPr>
        <w:t>Security Amount</w:t>
      </w:r>
      <w:r w:rsidR="00F74002">
        <w:rPr>
          <w:rFonts w:ascii="Arial" w:hAnsi="Arial" w:cs="Arial"/>
          <w:sz w:val="22"/>
          <w:szCs w:val="22"/>
        </w:rPr>
        <w:t xml:space="preserve"> </w:t>
      </w:r>
      <w:r w:rsidR="00367E83" w:rsidRPr="00030187">
        <w:rPr>
          <w:rFonts w:ascii="Arial" w:hAnsi="Arial" w:cs="Arial"/>
          <w:sz w:val="22"/>
          <w:szCs w:val="22"/>
        </w:rPr>
        <w:t xml:space="preserve">shall not be reduced to the amount so stated </w:t>
      </w:r>
      <w:r w:rsidR="00367E83" w:rsidRPr="00030187">
        <w:rPr>
          <w:rFonts w:ascii="Arial" w:hAnsi="Arial" w:cs="Arial"/>
          <w:sz w:val="22"/>
          <w:szCs w:val="22"/>
        </w:rPr>
        <w:lastRenderedPageBreak/>
        <w:t xml:space="preserve">until the expiry of 7 days after the start of that given </w:t>
      </w:r>
      <w:r w:rsidR="00B20E33" w:rsidRPr="00030187">
        <w:rPr>
          <w:rFonts w:ascii="Arial" w:hAnsi="Arial" w:cs="Arial"/>
          <w:b/>
          <w:sz w:val="22"/>
          <w:szCs w:val="22"/>
        </w:rPr>
        <w:t>Security Period</w:t>
      </w:r>
      <w:r w:rsidR="00B20E33" w:rsidRPr="00030187">
        <w:rPr>
          <w:rFonts w:ascii="Arial" w:hAnsi="Arial" w:cs="Arial"/>
          <w:sz w:val="22"/>
          <w:szCs w:val="22"/>
        </w:rPr>
        <w:t xml:space="preserve"> </w:t>
      </w:r>
      <w:r w:rsidR="00367E83" w:rsidRPr="00030187">
        <w:rPr>
          <w:rFonts w:ascii="Arial" w:hAnsi="Arial" w:cs="Arial"/>
          <w:sz w:val="22"/>
          <w:szCs w:val="22"/>
        </w:rPr>
        <w:t xml:space="preserve">(“the </w:t>
      </w:r>
      <w:r w:rsidR="00367E83" w:rsidRPr="00030187">
        <w:rPr>
          <w:rFonts w:ascii="Arial" w:hAnsi="Arial" w:cs="Arial"/>
          <w:b/>
          <w:sz w:val="22"/>
          <w:szCs w:val="22"/>
        </w:rPr>
        <w:t>Release</w:t>
      </w:r>
      <w:r w:rsidR="00367E83" w:rsidRPr="00030187">
        <w:rPr>
          <w:rFonts w:ascii="Arial" w:hAnsi="Arial" w:cs="Arial"/>
          <w:sz w:val="22"/>
          <w:szCs w:val="22"/>
        </w:rPr>
        <w:t xml:space="preserve"> </w:t>
      </w:r>
      <w:r w:rsidR="00367E83" w:rsidRPr="00030187">
        <w:rPr>
          <w:rFonts w:ascii="Arial" w:hAnsi="Arial" w:cs="Arial"/>
          <w:b/>
          <w:sz w:val="22"/>
          <w:szCs w:val="22"/>
        </w:rPr>
        <w:t>Date</w:t>
      </w:r>
      <w:r w:rsidR="00367E83" w:rsidRPr="00030187">
        <w:rPr>
          <w:rFonts w:ascii="Arial" w:hAnsi="Arial" w:cs="Arial"/>
          <w:sz w:val="22"/>
          <w:szCs w:val="22"/>
        </w:rPr>
        <w:t>”).</w:t>
      </w:r>
    </w:p>
    <w:p w14:paraId="6BE12763" w14:textId="77777777" w:rsidR="00367E83" w:rsidRPr="00030187" w:rsidRDefault="00367E83" w:rsidP="00367E83">
      <w:pPr>
        <w:spacing w:line="360" w:lineRule="auto"/>
        <w:jc w:val="both"/>
        <w:rPr>
          <w:rFonts w:ascii="Arial" w:hAnsi="Arial" w:cs="Arial"/>
          <w:b/>
          <w:sz w:val="22"/>
          <w:szCs w:val="22"/>
        </w:rPr>
      </w:pPr>
    </w:p>
    <w:p w14:paraId="37B0F52E" w14:textId="77777777" w:rsidR="00367E83" w:rsidRPr="00030187" w:rsidRDefault="00075824" w:rsidP="00011029">
      <w:pPr>
        <w:tabs>
          <w:tab w:val="left" w:pos="-1440"/>
        </w:tabs>
        <w:spacing w:line="360" w:lineRule="auto"/>
        <w:ind w:left="2160" w:hanging="760"/>
        <w:jc w:val="both"/>
        <w:rPr>
          <w:rFonts w:ascii="Arial" w:hAnsi="Arial" w:cs="Arial"/>
          <w:b/>
          <w:sz w:val="22"/>
          <w:szCs w:val="22"/>
        </w:rPr>
      </w:pPr>
      <w:r w:rsidRPr="00011029">
        <w:rPr>
          <w:rFonts w:ascii="Arial" w:hAnsi="Arial" w:cs="Arial"/>
          <w:b/>
          <w:sz w:val="22"/>
          <w:szCs w:val="22"/>
        </w:rPr>
        <w:t>6</w:t>
      </w:r>
      <w:r w:rsidR="00B20E33" w:rsidRPr="00011029">
        <w:rPr>
          <w:rFonts w:ascii="Arial" w:hAnsi="Arial" w:cs="Arial"/>
          <w:b/>
          <w:sz w:val="22"/>
          <w:szCs w:val="22"/>
        </w:rPr>
        <w:t>.2.4.</w:t>
      </w:r>
      <w:r w:rsidR="00367E83" w:rsidRPr="00011029">
        <w:rPr>
          <w:rFonts w:ascii="Arial" w:hAnsi="Arial" w:cs="Arial"/>
          <w:b/>
          <w:sz w:val="22"/>
          <w:szCs w:val="22"/>
        </w:rPr>
        <w:t>4</w:t>
      </w:r>
      <w:r w:rsidR="00367E83" w:rsidRPr="00030187">
        <w:rPr>
          <w:rFonts w:ascii="Arial" w:hAnsi="Arial" w:cs="Arial"/>
          <w:sz w:val="22"/>
          <w:szCs w:val="22"/>
        </w:rPr>
        <w:tab/>
        <w:t xml:space="preserve">The sum equal to the amount of reduction in the </w:t>
      </w:r>
      <w:r w:rsidR="00F74002" w:rsidRPr="002702C1">
        <w:rPr>
          <w:rFonts w:ascii="Arial" w:hAnsi="Arial" w:cs="Arial"/>
          <w:b/>
          <w:sz w:val="22"/>
          <w:szCs w:val="22"/>
        </w:rPr>
        <w:t>User</w:t>
      </w:r>
      <w:r w:rsidR="00F74002">
        <w:rPr>
          <w:rFonts w:ascii="Arial" w:hAnsi="Arial" w:cs="Arial"/>
          <w:sz w:val="22"/>
          <w:szCs w:val="22"/>
        </w:rPr>
        <w:t xml:space="preserve">’s </w:t>
      </w:r>
      <w:r w:rsidR="00367E83" w:rsidRPr="00030187">
        <w:rPr>
          <w:rFonts w:ascii="Arial" w:hAnsi="Arial" w:cs="Arial"/>
          <w:sz w:val="22"/>
          <w:szCs w:val="22"/>
        </w:rPr>
        <w:t xml:space="preserve">cash deposit in the </w:t>
      </w:r>
      <w:r w:rsidR="00367E83" w:rsidRPr="00030187">
        <w:rPr>
          <w:rFonts w:ascii="Arial" w:hAnsi="Arial" w:cs="Arial"/>
          <w:b/>
          <w:sz w:val="22"/>
          <w:szCs w:val="22"/>
        </w:rPr>
        <w:t>Bank Account</w:t>
      </w:r>
      <w:r w:rsidR="00367E83" w:rsidRPr="00030187">
        <w:rPr>
          <w:rFonts w:ascii="Arial" w:hAnsi="Arial" w:cs="Arial"/>
          <w:sz w:val="22"/>
          <w:szCs w:val="22"/>
        </w:rPr>
        <w:t xml:space="preserve"> </w:t>
      </w:r>
      <w:r w:rsidR="00F74002">
        <w:rPr>
          <w:rFonts w:ascii="Arial" w:hAnsi="Arial" w:cs="Arial"/>
          <w:sz w:val="22"/>
          <w:szCs w:val="22"/>
        </w:rPr>
        <w:t xml:space="preserve">in respect of the </w:t>
      </w:r>
      <w:r w:rsidR="00F74002" w:rsidRPr="00F74002">
        <w:rPr>
          <w:rFonts w:ascii="Arial Bold" w:hAnsi="Arial Bold" w:cs="Arial"/>
          <w:b/>
          <w:sz w:val="22"/>
          <w:szCs w:val="22"/>
        </w:rPr>
        <w:t>Security Amount</w:t>
      </w:r>
      <w:r w:rsidR="00F74002">
        <w:rPr>
          <w:rFonts w:ascii="Arial" w:hAnsi="Arial" w:cs="Arial"/>
          <w:sz w:val="22"/>
          <w:szCs w:val="22"/>
        </w:rPr>
        <w:t xml:space="preserve"> </w:t>
      </w:r>
      <w:r w:rsidR="00367E83" w:rsidRPr="00030187">
        <w:rPr>
          <w:rFonts w:ascii="Arial" w:hAnsi="Arial" w:cs="Arial"/>
          <w:sz w:val="22"/>
          <w:szCs w:val="22"/>
        </w:rPr>
        <w:t xml:space="preserve">shall be paid by </w:t>
      </w:r>
      <w:r w:rsidR="00367E83" w:rsidRPr="00030187">
        <w:rPr>
          <w:rFonts w:ascii="Arial" w:hAnsi="Arial" w:cs="Arial"/>
          <w:b/>
          <w:sz w:val="22"/>
          <w:szCs w:val="22"/>
        </w:rPr>
        <w:t>The Company</w:t>
      </w:r>
      <w:r w:rsidR="00367E83" w:rsidRPr="00030187">
        <w:rPr>
          <w:rFonts w:ascii="Arial" w:hAnsi="Arial" w:cs="Arial"/>
          <w:sz w:val="22"/>
          <w:szCs w:val="22"/>
        </w:rPr>
        <w:t xml:space="preserve"> to the </w:t>
      </w:r>
      <w:r w:rsidR="00367E83" w:rsidRPr="00030187">
        <w:rPr>
          <w:rFonts w:ascii="Arial" w:hAnsi="Arial" w:cs="Arial"/>
          <w:b/>
          <w:sz w:val="22"/>
          <w:szCs w:val="22"/>
        </w:rPr>
        <w:t>User</w:t>
      </w:r>
      <w:r w:rsidR="00367E83" w:rsidRPr="00030187">
        <w:rPr>
          <w:rFonts w:ascii="Arial" w:hAnsi="Arial" w:cs="Arial"/>
          <w:sz w:val="22"/>
          <w:szCs w:val="22"/>
        </w:rPr>
        <w:t xml:space="preserve"> from the </w:t>
      </w:r>
      <w:r w:rsidR="00367E83" w:rsidRPr="00030187">
        <w:rPr>
          <w:rFonts w:ascii="Arial" w:hAnsi="Arial" w:cs="Arial"/>
          <w:b/>
          <w:sz w:val="22"/>
          <w:szCs w:val="22"/>
        </w:rPr>
        <w:t>Bank Account</w:t>
      </w:r>
      <w:r w:rsidR="00367E83" w:rsidRPr="00030187">
        <w:rPr>
          <w:rFonts w:ascii="Arial" w:hAnsi="Arial" w:cs="Arial"/>
          <w:sz w:val="22"/>
          <w:szCs w:val="22"/>
        </w:rPr>
        <w:t xml:space="preserve"> on the </w:t>
      </w:r>
      <w:r w:rsidR="00367E83" w:rsidRPr="00030187">
        <w:rPr>
          <w:rFonts w:ascii="Arial" w:hAnsi="Arial" w:cs="Arial"/>
          <w:b/>
          <w:sz w:val="22"/>
          <w:szCs w:val="22"/>
        </w:rPr>
        <w:t>Release Date</w:t>
      </w:r>
      <w:r w:rsidR="00367E83" w:rsidRPr="00030187">
        <w:rPr>
          <w:rFonts w:ascii="Arial" w:hAnsi="Arial" w:cs="Arial"/>
          <w:sz w:val="22"/>
          <w:szCs w:val="22"/>
        </w:rPr>
        <w:t>.</w:t>
      </w:r>
    </w:p>
    <w:p w14:paraId="1ABAC09A" w14:textId="77777777" w:rsidR="00367E83" w:rsidRPr="00030187" w:rsidRDefault="00367E83" w:rsidP="00367E83">
      <w:pPr>
        <w:spacing w:line="360" w:lineRule="auto"/>
        <w:jc w:val="both"/>
        <w:rPr>
          <w:rFonts w:ascii="Arial" w:hAnsi="Arial" w:cs="Arial"/>
          <w:b/>
          <w:sz w:val="22"/>
          <w:szCs w:val="22"/>
        </w:rPr>
      </w:pPr>
      <w:r w:rsidRPr="00030187">
        <w:rPr>
          <w:rFonts w:ascii="Arial" w:hAnsi="Arial" w:cs="Arial"/>
          <w:sz w:val="22"/>
          <w:szCs w:val="22"/>
        </w:rPr>
        <w:t xml:space="preserve"> </w:t>
      </w:r>
    </w:p>
    <w:p w14:paraId="097B9416" w14:textId="77777777" w:rsidR="00367E83" w:rsidRDefault="00075824" w:rsidP="00011029">
      <w:pPr>
        <w:tabs>
          <w:tab w:val="left" w:pos="-1440"/>
        </w:tabs>
        <w:spacing w:line="360" w:lineRule="auto"/>
        <w:ind w:left="2160" w:hanging="760"/>
        <w:jc w:val="both"/>
        <w:rPr>
          <w:rFonts w:ascii="Arial" w:hAnsi="Arial" w:cs="Arial"/>
          <w:sz w:val="22"/>
          <w:szCs w:val="22"/>
        </w:rPr>
      </w:pPr>
      <w:r w:rsidRPr="00011029">
        <w:rPr>
          <w:rFonts w:ascii="Arial" w:hAnsi="Arial" w:cs="Arial"/>
          <w:b/>
          <w:sz w:val="22"/>
          <w:szCs w:val="22"/>
        </w:rPr>
        <w:t>6</w:t>
      </w:r>
      <w:r w:rsidR="00B20E33" w:rsidRPr="00011029">
        <w:rPr>
          <w:rFonts w:ascii="Arial" w:hAnsi="Arial" w:cs="Arial"/>
          <w:b/>
          <w:sz w:val="22"/>
          <w:szCs w:val="22"/>
        </w:rPr>
        <w:t>.2</w:t>
      </w:r>
      <w:r w:rsidR="00367E83" w:rsidRPr="00011029">
        <w:rPr>
          <w:rFonts w:ascii="Arial" w:hAnsi="Arial" w:cs="Arial"/>
          <w:b/>
          <w:sz w:val="22"/>
          <w:szCs w:val="22"/>
        </w:rPr>
        <w:t>.4.5</w:t>
      </w:r>
      <w:r w:rsidR="00367E83" w:rsidRPr="00030187">
        <w:rPr>
          <w:rFonts w:ascii="Arial" w:hAnsi="Arial" w:cs="Arial"/>
          <w:sz w:val="22"/>
          <w:szCs w:val="22"/>
        </w:rPr>
        <w:tab/>
      </w:r>
      <w:r w:rsidR="00565A96" w:rsidRPr="00030187">
        <w:rPr>
          <w:rFonts w:ascii="Arial" w:hAnsi="Arial" w:cs="Arial"/>
          <w:sz w:val="22"/>
          <w:szCs w:val="22"/>
        </w:rPr>
        <w:t xml:space="preserve">Any interest </w:t>
      </w:r>
      <w:r w:rsidR="00565A96" w:rsidRPr="00565A96">
        <w:rPr>
          <w:rFonts w:ascii="Arial" w:hAnsi="Arial" w:cs="Arial"/>
          <w:sz w:val="22"/>
          <w:szCs w:val="22"/>
        </w:rPr>
        <w:t xml:space="preserve">accruing in respect of the </w:t>
      </w:r>
      <w:r w:rsidR="00565A96" w:rsidRPr="00565A96">
        <w:rPr>
          <w:rFonts w:ascii="Arial" w:hAnsi="Arial" w:cs="Arial"/>
          <w:b/>
          <w:sz w:val="22"/>
          <w:szCs w:val="22"/>
        </w:rPr>
        <w:t>User</w:t>
      </w:r>
      <w:r w:rsidR="00565A96" w:rsidRPr="00565A96">
        <w:rPr>
          <w:rFonts w:ascii="Arial" w:hAnsi="Arial" w:cs="Arial"/>
          <w:sz w:val="22"/>
          <w:szCs w:val="22"/>
        </w:rPr>
        <w:t xml:space="preserve">’s cash deposit in the </w:t>
      </w:r>
      <w:r w:rsidR="00565A96" w:rsidRPr="00565A96">
        <w:rPr>
          <w:rFonts w:ascii="Arial" w:hAnsi="Arial" w:cs="Arial"/>
          <w:b/>
          <w:sz w:val="22"/>
          <w:szCs w:val="22"/>
        </w:rPr>
        <w:t>Bank Account</w:t>
      </w:r>
      <w:r w:rsidR="00565A96" w:rsidRPr="00565A96">
        <w:rPr>
          <w:rFonts w:ascii="Arial" w:hAnsi="Arial" w:cs="Arial"/>
          <w:sz w:val="22"/>
          <w:szCs w:val="22"/>
        </w:rPr>
        <w:t xml:space="preserve"> in respect of the </w:t>
      </w:r>
      <w:r w:rsidR="00565A96" w:rsidRPr="00565A96">
        <w:rPr>
          <w:rFonts w:ascii="Arial" w:hAnsi="Arial" w:cs="Arial"/>
          <w:b/>
          <w:sz w:val="22"/>
          <w:szCs w:val="22"/>
        </w:rPr>
        <w:t xml:space="preserve">Security Amount </w:t>
      </w:r>
      <w:r w:rsidR="00565A96" w:rsidRPr="00565A96">
        <w:rPr>
          <w:rFonts w:ascii="Arial" w:hAnsi="Arial" w:cs="Arial"/>
          <w:sz w:val="22"/>
          <w:szCs w:val="22"/>
        </w:rPr>
        <w:t xml:space="preserve">shall be for the account of and belong to the </w:t>
      </w:r>
      <w:r w:rsidR="00565A96" w:rsidRPr="00565A96">
        <w:rPr>
          <w:rFonts w:ascii="Arial" w:hAnsi="Arial" w:cs="Arial"/>
          <w:b/>
          <w:sz w:val="22"/>
          <w:szCs w:val="22"/>
        </w:rPr>
        <w:t>User</w:t>
      </w:r>
      <w:r w:rsidR="00565A96" w:rsidRPr="00565A96">
        <w:rPr>
          <w:rFonts w:ascii="Arial" w:hAnsi="Arial" w:cs="Arial"/>
          <w:sz w:val="22"/>
          <w:szCs w:val="22"/>
        </w:rPr>
        <w:t xml:space="preserve"> absolutely, and </w:t>
      </w:r>
      <w:r w:rsidR="00565A96" w:rsidRPr="00565A96">
        <w:rPr>
          <w:rFonts w:ascii="Arial" w:hAnsi="Arial" w:cs="Arial"/>
          <w:b/>
          <w:sz w:val="22"/>
          <w:szCs w:val="22"/>
        </w:rPr>
        <w:t>The Company</w:t>
      </w:r>
      <w:r w:rsidR="00565A96" w:rsidRPr="00565A96">
        <w:rPr>
          <w:rFonts w:ascii="Arial" w:hAnsi="Arial" w:cs="Arial"/>
          <w:sz w:val="22"/>
          <w:szCs w:val="22"/>
        </w:rPr>
        <w:t xml:space="preserve"> agrees to take any steps required to be taken by it for the release from the </w:t>
      </w:r>
      <w:r w:rsidR="00565A96" w:rsidRPr="00565A96">
        <w:rPr>
          <w:rFonts w:ascii="Arial" w:hAnsi="Arial" w:cs="Arial"/>
          <w:b/>
          <w:sz w:val="22"/>
          <w:szCs w:val="22"/>
        </w:rPr>
        <w:t xml:space="preserve">Bank Account </w:t>
      </w:r>
      <w:r w:rsidR="00565A96" w:rsidRPr="00565A96">
        <w:rPr>
          <w:rFonts w:ascii="Arial" w:hAnsi="Arial" w:cs="Arial"/>
          <w:sz w:val="22"/>
          <w:szCs w:val="22"/>
        </w:rPr>
        <w:t xml:space="preserve"> (or any other bank account in the name of </w:t>
      </w:r>
      <w:r w:rsidR="00565A96" w:rsidRPr="00565A96">
        <w:rPr>
          <w:rFonts w:ascii="Arial" w:hAnsi="Arial" w:cs="Arial"/>
          <w:b/>
          <w:sz w:val="22"/>
          <w:szCs w:val="22"/>
        </w:rPr>
        <w:t>The Company</w:t>
      </w:r>
      <w:r w:rsidR="00565A96" w:rsidRPr="00565A96">
        <w:rPr>
          <w:rFonts w:ascii="Arial" w:hAnsi="Arial" w:cs="Arial"/>
          <w:sz w:val="22"/>
          <w:szCs w:val="22"/>
        </w:rPr>
        <w:t xml:space="preserve"> in which such interest is held) and payment to the </w:t>
      </w:r>
      <w:r w:rsidR="00565A96" w:rsidRPr="00565A96">
        <w:rPr>
          <w:rFonts w:ascii="Arial" w:hAnsi="Arial" w:cs="Arial"/>
          <w:b/>
          <w:sz w:val="22"/>
          <w:szCs w:val="22"/>
        </w:rPr>
        <w:t>User</w:t>
      </w:r>
      <w:r w:rsidR="00565A96" w:rsidRPr="00565A96">
        <w:rPr>
          <w:rFonts w:ascii="Arial" w:hAnsi="Arial" w:cs="Arial"/>
          <w:sz w:val="22"/>
          <w:szCs w:val="22"/>
        </w:rPr>
        <w:t xml:space="preserve"> of such interest as soon as </w:t>
      </w:r>
      <w:r w:rsidR="00565A96" w:rsidRPr="00565A96">
        <w:rPr>
          <w:rFonts w:ascii="Arial" w:hAnsi="Arial" w:cs="Arial"/>
          <w:b/>
          <w:sz w:val="22"/>
          <w:szCs w:val="22"/>
        </w:rPr>
        <w:t>The Company</w:t>
      </w:r>
      <w:r w:rsidR="00565A96" w:rsidRPr="00565A96">
        <w:rPr>
          <w:rFonts w:ascii="Arial" w:hAnsi="Arial" w:cs="Arial"/>
          <w:sz w:val="22"/>
          <w:szCs w:val="22"/>
        </w:rPr>
        <w:t xml:space="preserve"> shall have received notice from the </w:t>
      </w:r>
      <w:r w:rsidR="00565A96" w:rsidRPr="00565A96">
        <w:rPr>
          <w:rFonts w:ascii="Arial" w:hAnsi="Arial" w:cs="Arial"/>
          <w:b/>
          <w:sz w:val="22"/>
          <w:szCs w:val="22"/>
        </w:rPr>
        <w:t>User</w:t>
      </w:r>
      <w:r w:rsidR="00565A96" w:rsidRPr="00565A96">
        <w:rPr>
          <w:rFonts w:ascii="Arial" w:hAnsi="Arial" w:cs="Arial"/>
          <w:sz w:val="22"/>
          <w:szCs w:val="22"/>
        </w:rPr>
        <w:t xml:space="preserve"> requesting such payment</w:t>
      </w:r>
      <w:r w:rsidR="00367E83" w:rsidRPr="00565A96">
        <w:rPr>
          <w:rFonts w:ascii="Arial" w:hAnsi="Arial" w:cs="Arial"/>
          <w:sz w:val="22"/>
          <w:szCs w:val="22"/>
        </w:rPr>
        <w:t>.</w:t>
      </w:r>
    </w:p>
    <w:p w14:paraId="64ECD60C" w14:textId="77777777" w:rsidR="00565A96" w:rsidRDefault="00565A96" w:rsidP="00011029">
      <w:pPr>
        <w:tabs>
          <w:tab w:val="left" w:pos="-1440"/>
        </w:tabs>
        <w:spacing w:line="360" w:lineRule="auto"/>
        <w:ind w:left="2160" w:hanging="760"/>
        <w:jc w:val="both"/>
        <w:rPr>
          <w:rFonts w:ascii="Arial" w:hAnsi="Arial" w:cs="Arial"/>
          <w:sz w:val="22"/>
          <w:szCs w:val="22"/>
        </w:rPr>
      </w:pPr>
    </w:p>
    <w:p w14:paraId="6CDC8431" w14:textId="77777777" w:rsidR="00565A96" w:rsidRPr="00565A96" w:rsidRDefault="00565A96" w:rsidP="00565A96">
      <w:pPr>
        <w:tabs>
          <w:tab w:val="left" w:pos="-1440"/>
        </w:tabs>
        <w:spacing w:line="360" w:lineRule="auto"/>
        <w:ind w:left="2160" w:hanging="760"/>
        <w:jc w:val="both"/>
        <w:rPr>
          <w:rFonts w:ascii="Arial" w:hAnsi="Arial"/>
          <w:sz w:val="22"/>
          <w:szCs w:val="22"/>
        </w:rPr>
      </w:pPr>
      <w:r w:rsidRPr="00565A96">
        <w:rPr>
          <w:rFonts w:ascii="Arial Bold" w:hAnsi="Arial Bold"/>
          <w:b/>
          <w:sz w:val="22"/>
          <w:szCs w:val="22"/>
        </w:rPr>
        <w:t>6.2.4.6</w:t>
      </w:r>
      <w:r w:rsidRPr="00565A96">
        <w:rPr>
          <w:rFonts w:ascii="Arial" w:hAnsi="Arial"/>
          <w:sz w:val="22"/>
          <w:szCs w:val="22"/>
        </w:rPr>
        <w:tab/>
      </w:r>
      <w:r w:rsidRPr="00565A96">
        <w:rPr>
          <w:rFonts w:ascii="Arial" w:hAnsi="Arial" w:cs="Arial"/>
          <w:sz w:val="22"/>
          <w:szCs w:val="22"/>
        </w:rPr>
        <w:t>For</w:t>
      </w:r>
      <w:r w:rsidRPr="00565A96">
        <w:rPr>
          <w:rFonts w:ascii="Arial" w:hAnsi="Arial"/>
          <w:sz w:val="22"/>
          <w:szCs w:val="22"/>
        </w:rPr>
        <w:t xml:space="preserve"> the avoidance of doubt, the </w:t>
      </w:r>
      <w:r w:rsidRPr="00565A96">
        <w:rPr>
          <w:rFonts w:ascii="Arial" w:hAnsi="Arial"/>
          <w:b/>
          <w:sz w:val="22"/>
          <w:szCs w:val="22"/>
        </w:rPr>
        <w:t>User</w:t>
      </w:r>
      <w:r w:rsidRPr="00565A96">
        <w:rPr>
          <w:rFonts w:ascii="Arial" w:hAnsi="Arial"/>
          <w:sz w:val="22"/>
          <w:szCs w:val="22"/>
        </w:rPr>
        <w:t xml:space="preserve">’s cash deposit in the </w:t>
      </w:r>
      <w:r w:rsidRPr="00565A96">
        <w:rPr>
          <w:rFonts w:ascii="Arial" w:hAnsi="Arial"/>
          <w:b/>
          <w:sz w:val="22"/>
          <w:szCs w:val="22"/>
        </w:rPr>
        <w:t xml:space="preserve">Bank Account </w:t>
      </w:r>
      <w:r w:rsidRPr="00565A96">
        <w:rPr>
          <w:rFonts w:ascii="Arial" w:hAnsi="Arial"/>
          <w:sz w:val="22"/>
          <w:szCs w:val="22"/>
        </w:rPr>
        <w:t xml:space="preserve">shall remain the sole property and entitlement of the </w:t>
      </w:r>
      <w:r w:rsidRPr="00565A96">
        <w:rPr>
          <w:rFonts w:ascii="Arial" w:hAnsi="Arial"/>
          <w:b/>
          <w:sz w:val="22"/>
          <w:szCs w:val="22"/>
        </w:rPr>
        <w:t xml:space="preserve">User </w:t>
      </w:r>
      <w:r w:rsidRPr="00565A96">
        <w:rPr>
          <w:rFonts w:ascii="Arial" w:hAnsi="Arial"/>
          <w:sz w:val="22"/>
          <w:szCs w:val="22"/>
        </w:rPr>
        <w:t xml:space="preserve">until such time when (and to such extent as) the </w:t>
      </w:r>
      <w:r w:rsidRPr="00565A96">
        <w:rPr>
          <w:rFonts w:ascii="Arial" w:hAnsi="Arial"/>
          <w:b/>
          <w:sz w:val="22"/>
          <w:szCs w:val="22"/>
        </w:rPr>
        <w:t xml:space="preserve">Company </w:t>
      </w:r>
      <w:r w:rsidRPr="00565A96">
        <w:rPr>
          <w:rFonts w:ascii="Arial" w:hAnsi="Arial"/>
          <w:sz w:val="22"/>
          <w:szCs w:val="22"/>
        </w:rPr>
        <w:t xml:space="preserve">exercises its right of set off against the </w:t>
      </w:r>
      <w:r w:rsidRPr="00565A96">
        <w:rPr>
          <w:rFonts w:ascii="Arial" w:hAnsi="Arial"/>
          <w:b/>
          <w:sz w:val="22"/>
          <w:szCs w:val="22"/>
        </w:rPr>
        <w:t>User</w:t>
      </w:r>
      <w:r w:rsidRPr="00565A96">
        <w:rPr>
          <w:rFonts w:ascii="Arial" w:hAnsi="Arial"/>
          <w:sz w:val="22"/>
          <w:szCs w:val="22"/>
        </w:rPr>
        <w:t xml:space="preserve">’s cash deposit in accordance with the terms of the </w:t>
      </w:r>
      <w:r w:rsidRPr="00565A96">
        <w:rPr>
          <w:rFonts w:ascii="Arial" w:hAnsi="Arial"/>
          <w:b/>
          <w:sz w:val="22"/>
          <w:szCs w:val="22"/>
        </w:rPr>
        <w:t>CUSC</w:t>
      </w:r>
      <w:r w:rsidRPr="00565A96">
        <w:rPr>
          <w:rFonts w:ascii="Arial" w:hAnsi="Arial"/>
          <w:sz w:val="22"/>
          <w:szCs w:val="22"/>
        </w:rPr>
        <w:t xml:space="preserve">, and the </w:t>
      </w:r>
      <w:r w:rsidRPr="00565A96">
        <w:rPr>
          <w:rFonts w:ascii="Arial" w:hAnsi="Arial"/>
          <w:b/>
          <w:sz w:val="22"/>
          <w:szCs w:val="22"/>
        </w:rPr>
        <w:t xml:space="preserve">User </w:t>
      </w:r>
      <w:r w:rsidRPr="00565A96">
        <w:rPr>
          <w:rFonts w:ascii="Arial" w:hAnsi="Arial"/>
          <w:sz w:val="22"/>
          <w:szCs w:val="22"/>
        </w:rPr>
        <w:t xml:space="preserve">shall have no right to have the cash deposit returned to it for so long as it is under any prospective or contingent liability to the </w:t>
      </w:r>
      <w:r w:rsidRPr="00565A96">
        <w:rPr>
          <w:rFonts w:ascii="Arial" w:hAnsi="Arial"/>
          <w:b/>
          <w:sz w:val="22"/>
          <w:szCs w:val="22"/>
        </w:rPr>
        <w:t>Company</w:t>
      </w:r>
      <w:r w:rsidRPr="00565A96">
        <w:rPr>
          <w:rFonts w:ascii="Arial" w:hAnsi="Arial"/>
          <w:sz w:val="22"/>
          <w:szCs w:val="22"/>
        </w:rPr>
        <w:t>.</w:t>
      </w:r>
    </w:p>
    <w:p w14:paraId="62C832FA" w14:textId="77777777" w:rsidR="00367E83" w:rsidRPr="00030187" w:rsidRDefault="00367E83" w:rsidP="00367E83">
      <w:pPr>
        <w:spacing w:line="360" w:lineRule="auto"/>
        <w:jc w:val="both"/>
        <w:rPr>
          <w:rFonts w:ascii="Arial" w:hAnsi="Arial" w:cs="Arial"/>
          <w:b/>
          <w:sz w:val="22"/>
          <w:szCs w:val="22"/>
        </w:rPr>
      </w:pPr>
    </w:p>
    <w:p w14:paraId="35587F4E" w14:textId="77777777" w:rsidR="00367E83" w:rsidRPr="00030187" w:rsidRDefault="00075824" w:rsidP="00367E83">
      <w:pPr>
        <w:tabs>
          <w:tab w:val="left" w:pos="-1440"/>
        </w:tabs>
        <w:spacing w:line="360" w:lineRule="auto"/>
        <w:ind w:left="1440" w:hanging="720"/>
        <w:jc w:val="both"/>
        <w:rPr>
          <w:rFonts w:ascii="Arial" w:hAnsi="Arial" w:cs="Arial"/>
          <w:b/>
          <w:sz w:val="22"/>
          <w:szCs w:val="22"/>
        </w:rPr>
      </w:pPr>
      <w:r w:rsidRPr="00011029">
        <w:rPr>
          <w:rFonts w:ascii="Arial" w:hAnsi="Arial" w:cs="Arial"/>
          <w:b/>
          <w:sz w:val="22"/>
          <w:szCs w:val="22"/>
        </w:rPr>
        <w:t>6</w:t>
      </w:r>
      <w:r w:rsidR="00B20E33" w:rsidRPr="00011029">
        <w:rPr>
          <w:rFonts w:ascii="Arial" w:hAnsi="Arial" w:cs="Arial"/>
          <w:b/>
          <w:sz w:val="22"/>
          <w:szCs w:val="22"/>
        </w:rPr>
        <w:t>.3</w:t>
      </w:r>
      <w:r w:rsidR="00367E83" w:rsidRPr="00030187">
        <w:rPr>
          <w:rFonts w:ascii="Arial" w:hAnsi="Arial" w:cs="Arial"/>
          <w:sz w:val="22"/>
          <w:szCs w:val="22"/>
        </w:rPr>
        <w:tab/>
        <w:t>Notwithstanding any provision aforesaid:-</w:t>
      </w:r>
    </w:p>
    <w:p w14:paraId="1F18AF0D" w14:textId="77777777" w:rsidR="00367E83" w:rsidRPr="00030187" w:rsidRDefault="00367E83" w:rsidP="00367E83">
      <w:pPr>
        <w:spacing w:line="360" w:lineRule="auto"/>
        <w:jc w:val="both"/>
        <w:rPr>
          <w:rFonts w:ascii="Arial" w:hAnsi="Arial" w:cs="Arial"/>
          <w:b/>
          <w:sz w:val="22"/>
          <w:szCs w:val="22"/>
        </w:rPr>
      </w:pPr>
    </w:p>
    <w:p w14:paraId="110045CA" w14:textId="77777777" w:rsidR="00367E83" w:rsidRPr="00030187" w:rsidRDefault="00075824" w:rsidP="00011029">
      <w:pPr>
        <w:tabs>
          <w:tab w:val="left" w:pos="-1440"/>
        </w:tabs>
        <w:spacing w:line="360" w:lineRule="auto"/>
        <w:ind w:left="2160" w:hanging="660"/>
        <w:jc w:val="both"/>
        <w:rPr>
          <w:rFonts w:ascii="Arial" w:hAnsi="Arial" w:cs="Arial"/>
          <w:b/>
          <w:sz w:val="22"/>
          <w:szCs w:val="22"/>
        </w:rPr>
      </w:pPr>
      <w:r w:rsidRPr="00011029">
        <w:rPr>
          <w:rFonts w:ascii="Arial" w:hAnsi="Arial" w:cs="Arial"/>
          <w:b/>
          <w:sz w:val="22"/>
          <w:szCs w:val="22"/>
        </w:rPr>
        <w:t>6</w:t>
      </w:r>
      <w:r w:rsidR="00B20E33" w:rsidRPr="00011029">
        <w:rPr>
          <w:rFonts w:ascii="Arial" w:hAnsi="Arial" w:cs="Arial"/>
          <w:b/>
          <w:sz w:val="22"/>
          <w:szCs w:val="22"/>
        </w:rPr>
        <w:t>.3</w:t>
      </w:r>
      <w:r w:rsidR="00367E83" w:rsidRPr="00011029">
        <w:rPr>
          <w:rFonts w:ascii="Arial" w:hAnsi="Arial" w:cs="Arial"/>
          <w:b/>
          <w:sz w:val="22"/>
          <w:szCs w:val="22"/>
        </w:rPr>
        <w:t>.1</w:t>
      </w:r>
      <w:r w:rsidR="00367E83" w:rsidRPr="00030187">
        <w:rPr>
          <w:rFonts w:ascii="Arial" w:hAnsi="Arial" w:cs="Arial"/>
          <w:sz w:val="22"/>
          <w:szCs w:val="22"/>
        </w:rPr>
        <w:tab/>
        <w:t xml:space="preserve">The </w:t>
      </w:r>
      <w:r w:rsidR="00367E83" w:rsidRPr="00030187">
        <w:rPr>
          <w:rFonts w:ascii="Arial" w:hAnsi="Arial" w:cs="Arial"/>
          <w:b/>
          <w:sz w:val="22"/>
          <w:szCs w:val="22"/>
        </w:rPr>
        <w:t>User</w:t>
      </w:r>
      <w:r w:rsidR="00367E83" w:rsidRPr="00030187">
        <w:rPr>
          <w:rFonts w:ascii="Arial" w:hAnsi="Arial" w:cs="Arial"/>
          <w:sz w:val="22"/>
          <w:szCs w:val="22"/>
        </w:rPr>
        <w:t xml:space="preserve"> may provide different securities to </w:t>
      </w:r>
      <w:r w:rsidR="00367E83" w:rsidRPr="00030187">
        <w:rPr>
          <w:rFonts w:ascii="Arial" w:hAnsi="Arial" w:cs="Arial"/>
          <w:b/>
          <w:sz w:val="22"/>
          <w:szCs w:val="22"/>
        </w:rPr>
        <w:t>The Company</w:t>
      </w:r>
      <w:r w:rsidR="00367E83" w:rsidRPr="00030187">
        <w:rPr>
          <w:rFonts w:ascii="Arial" w:hAnsi="Arial" w:cs="Arial"/>
          <w:sz w:val="22"/>
          <w:szCs w:val="22"/>
        </w:rPr>
        <w:t xml:space="preserve"> at any one time, each securing a different amount, provided that the aggregate amount secured by such securities shall be not less than the amount of the </w:t>
      </w:r>
      <w:r w:rsidR="002B7657" w:rsidRPr="00030187">
        <w:rPr>
          <w:rFonts w:ascii="Arial" w:hAnsi="Arial" w:cs="Arial"/>
          <w:b/>
          <w:sz w:val="22"/>
          <w:szCs w:val="22"/>
        </w:rPr>
        <w:t>Cancellation Charge Secured Amount</w:t>
      </w:r>
      <w:r w:rsidR="002B7657" w:rsidRPr="00030187">
        <w:rPr>
          <w:rFonts w:ascii="Arial" w:hAnsi="Arial" w:cs="Arial"/>
          <w:sz w:val="22"/>
          <w:szCs w:val="22"/>
        </w:rPr>
        <w:t xml:space="preserve"> </w:t>
      </w:r>
      <w:r w:rsidR="00367E83" w:rsidRPr="00030187">
        <w:rPr>
          <w:rFonts w:ascii="Arial" w:hAnsi="Arial" w:cs="Arial"/>
          <w:sz w:val="22"/>
          <w:szCs w:val="22"/>
        </w:rPr>
        <w:t xml:space="preserve">required to be secured for that </w:t>
      </w:r>
      <w:r w:rsidR="00B20E33" w:rsidRPr="00030187">
        <w:rPr>
          <w:rFonts w:ascii="Arial" w:hAnsi="Arial" w:cs="Arial"/>
          <w:b/>
          <w:sz w:val="22"/>
          <w:szCs w:val="22"/>
        </w:rPr>
        <w:t>Security Period</w:t>
      </w:r>
      <w:r w:rsidR="00367E83" w:rsidRPr="00030187">
        <w:rPr>
          <w:rFonts w:ascii="Arial" w:hAnsi="Arial" w:cs="Arial"/>
          <w:sz w:val="22"/>
          <w:szCs w:val="22"/>
        </w:rPr>
        <w:t>.</w:t>
      </w:r>
    </w:p>
    <w:p w14:paraId="52821579" w14:textId="77777777" w:rsidR="00367E83" w:rsidRPr="00030187" w:rsidRDefault="00367E83" w:rsidP="00367E83">
      <w:pPr>
        <w:spacing w:line="360" w:lineRule="auto"/>
        <w:jc w:val="both"/>
        <w:rPr>
          <w:rFonts w:ascii="Arial" w:hAnsi="Arial" w:cs="Arial"/>
          <w:b/>
          <w:sz w:val="22"/>
          <w:szCs w:val="22"/>
        </w:rPr>
      </w:pPr>
    </w:p>
    <w:p w14:paraId="637E9A8C" w14:textId="77777777" w:rsidR="00367E83" w:rsidRPr="00030187" w:rsidRDefault="00075824" w:rsidP="00011029">
      <w:pPr>
        <w:tabs>
          <w:tab w:val="left" w:pos="-1440"/>
        </w:tabs>
        <w:spacing w:line="360" w:lineRule="auto"/>
        <w:ind w:left="2160" w:hanging="660"/>
        <w:jc w:val="both"/>
        <w:rPr>
          <w:rFonts w:ascii="Arial" w:hAnsi="Arial" w:cs="Arial"/>
          <w:b/>
          <w:sz w:val="22"/>
          <w:szCs w:val="22"/>
        </w:rPr>
      </w:pPr>
      <w:r w:rsidRPr="00011029">
        <w:rPr>
          <w:rFonts w:ascii="Arial" w:hAnsi="Arial" w:cs="Arial"/>
          <w:b/>
          <w:sz w:val="22"/>
          <w:szCs w:val="22"/>
        </w:rPr>
        <w:t>6</w:t>
      </w:r>
      <w:r w:rsidR="00367E83" w:rsidRPr="00011029">
        <w:rPr>
          <w:rFonts w:ascii="Arial" w:hAnsi="Arial" w:cs="Arial"/>
          <w:b/>
          <w:sz w:val="22"/>
          <w:szCs w:val="22"/>
        </w:rPr>
        <w:t>.</w:t>
      </w:r>
      <w:r w:rsidR="00B20E33" w:rsidRPr="00011029">
        <w:rPr>
          <w:rFonts w:ascii="Arial" w:hAnsi="Arial" w:cs="Arial"/>
          <w:b/>
          <w:sz w:val="22"/>
          <w:szCs w:val="22"/>
        </w:rPr>
        <w:t>3.</w:t>
      </w:r>
      <w:r w:rsidR="00367E83" w:rsidRPr="00011029">
        <w:rPr>
          <w:rFonts w:ascii="Arial" w:hAnsi="Arial" w:cs="Arial"/>
          <w:b/>
          <w:sz w:val="22"/>
          <w:szCs w:val="22"/>
        </w:rPr>
        <w:t>2</w:t>
      </w:r>
      <w:r w:rsidR="00367E83" w:rsidRPr="00030187">
        <w:rPr>
          <w:rFonts w:ascii="Arial" w:hAnsi="Arial" w:cs="Arial"/>
          <w:sz w:val="22"/>
          <w:szCs w:val="22"/>
        </w:rPr>
        <w:tab/>
        <w:t xml:space="preserve">The </w:t>
      </w:r>
      <w:r w:rsidR="00367E83" w:rsidRPr="00030187">
        <w:rPr>
          <w:rFonts w:ascii="Arial" w:hAnsi="Arial" w:cs="Arial"/>
          <w:b/>
          <w:sz w:val="22"/>
          <w:szCs w:val="22"/>
        </w:rPr>
        <w:t>User</w:t>
      </w:r>
      <w:r w:rsidR="00367E83" w:rsidRPr="00030187">
        <w:rPr>
          <w:rFonts w:ascii="Arial" w:hAnsi="Arial" w:cs="Arial"/>
          <w:sz w:val="22"/>
          <w:szCs w:val="22"/>
        </w:rPr>
        <w:t xml:space="preserve"> may upon the expiry of at least 14 days prior written notice to </w:t>
      </w:r>
      <w:r w:rsidR="00367E83" w:rsidRPr="00030187">
        <w:rPr>
          <w:rFonts w:ascii="Arial" w:hAnsi="Arial" w:cs="Arial"/>
          <w:b/>
          <w:sz w:val="22"/>
          <w:szCs w:val="22"/>
        </w:rPr>
        <w:t>The Company</w:t>
      </w:r>
      <w:r w:rsidR="00367E83" w:rsidRPr="00030187">
        <w:rPr>
          <w:rFonts w:ascii="Arial" w:hAnsi="Arial" w:cs="Arial"/>
          <w:sz w:val="22"/>
          <w:szCs w:val="22"/>
        </w:rPr>
        <w:t xml:space="preserve">, substitute one type of security for another provided that unless </w:t>
      </w:r>
      <w:r w:rsidR="00367E83" w:rsidRPr="00030187">
        <w:rPr>
          <w:rFonts w:ascii="Arial" w:hAnsi="Arial" w:cs="Arial"/>
          <w:b/>
          <w:sz w:val="22"/>
          <w:szCs w:val="22"/>
        </w:rPr>
        <w:t>The Company</w:t>
      </w:r>
      <w:r w:rsidR="00367E83" w:rsidRPr="00030187">
        <w:rPr>
          <w:rFonts w:ascii="Arial" w:hAnsi="Arial" w:cs="Arial"/>
          <w:sz w:val="22"/>
          <w:szCs w:val="22"/>
        </w:rPr>
        <w:t xml:space="preserve"> shall otherwise agree in writing such substituted security must be </w:t>
      </w:r>
      <w:r w:rsidR="00367E83" w:rsidRPr="00030187">
        <w:rPr>
          <w:rFonts w:ascii="Arial" w:hAnsi="Arial" w:cs="Arial"/>
          <w:b/>
          <w:sz w:val="22"/>
          <w:szCs w:val="22"/>
        </w:rPr>
        <w:t>Valid</w:t>
      </w:r>
      <w:r w:rsidR="00367E83" w:rsidRPr="00030187">
        <w:rPr>
          <w:rFonts w:ascii="Arial" w:hAnsi="Arial" w:cs="Arial"/>
          <w:sz w:val="22"/>
          <w:szCs w:val="22"/>
        </w:rPr>
        <w:t xml:space="preserve"> from the </w:t>
      </w:r>
      <w:r w:rsidR="00367E83" w:rsidRPr="00030187">
        <w:rPr>
          <w:rFonts w:ascii="Arial" w:hAnsi="Arial" w:cs="Arial"/>
          <w:sz w:val="22"/>
          <w:szCs w:val="22"/>
        </w:rPr>
        <w:lastRenderedPageBreak/>
        <w:t xml:space="preserve">first day of the relevant </w:t>
      </w:r>
      <w:r w:rsidR="00B20E33" w:rsidRPr="00030187">
        <w:rPr>
          <w:rFonts w:ascii="Arial" w:hAnsi="Arial" w:cs="Arial"/>
          <w:b/>
          <w:sz w:val="22"/>
          <w:szCs w:val="22"/>
        </w:rPr>
        <w:t>Security Period</w:t>
      </w:r>
      <w:r w:rsidR="00B20E33" w:rsidRPr="00030187">
        <w:rPr>
          <w:rFonts w:ascii="Arial" w:hAnsi="Arial" w:cs="Arial"/>
          <w:sz w:val="22"/>
          <w:szCs w:val="22"/>
        </w:rPr>
        <w:t xml:space="preserve"> </w:t>
      </w:r>
      <w:r w:rsidR="00367E83" w:rsidRPr="00030187">
        <w:rPr>
          <w:rFonts w:ascii="Arial" w:hAnsi="Arial" w:cs="Arial"/>
          <w:sz w:val="22"/>
          <w:szCs w:val="22"/>
        </w:rPr>
        <w:t>and committed at least 45 days before this in the following manner:</w:t>
      </w:r>
      <w:r w:rsidR="00D30700" w:rsidRPr="00030187">
        <w:rPr>
          <w:rFonts w:ascii="Arial" w:hAnsi="Arial" w:cs="Arial"/>
          <w:sz w:val="22"/>
          <w:szCs w:val="22"/>
        </w:rPr>
        <w:t>-</w:t>
      </w:r>
    </w:p>
    <w:p w14:paraId="0AFBD3AA" w14:textId="77777777" w:rsidR="00367E83" w:rsidRPr="00030187" w:rsidRDefault="00367E83" w:rsidP="00367E83">
      <w:pPr>
        <w:spacing w:line="360" w:lineRule="auto"/>
        <w:jc w:val="both"/>
        <w:rPr>
          <w:rFonts w:ascii="Arial" w:hAnsi="Arial" w:cs="Arial"/>
          <w:b/>
          <w:sz w:val="22"/>
          <w:szCs w:val="22"/>
        </w:rPr>
      </w:pPr>
    </w:p>
    <w:p w14:paraId="79F3DC53" w14:textId="77777777" w:rsidR="00367E83" w:rsidRPr="00030187" w:rsidRDefault="00367E83" w:rsidP="00011029">
      <w:pPr>
        <w:tabs>
          <w:tab w:val="left" w:pos="-1440"/>
        </w:tabs>
        <w:spacing w:line="360" w:lineRule="auto"/>
        <w:ind w:left="2880" w:hanging="680"/>
        <w:jc w:val="both"/>
        <w:rPr>
          <w:rFonts w:ascii="Arial" w:hAnsi="Arial" w:cs="Arial"/>
          <w:b/>
          <w:sz w:val="22"/>
          <w:szCs w:val="22"/>
        </w:rPr>
      </w:pPr>
      <w:r w:rsidRPr="00011029">
        <w:rPr>
          <w:rFonts w:ascii="Arial" w:hAnsi="Arial" w:cs="Arial"/>
          <w:b/>
          <w:sz w:val="22"/>
          <w:szCs w:val="22"/>
        </w:rPr>
        <w:t>(a)</w:t>
      </w:r>
      <w:r w:rsidRPr="00030187">
        <w:rPr>
          <w:rFonts w:ascii="Arial" w:hAnsi="Arial" w:cs="Arial"/>
          <w:sz w:val="22"/>
          <w:szCs w:val="22"/>
        </w:rPr>
        <w:tab/>
        <w:t xml:space="preserve">where a </w:t>
      </w:r>
      <w:r w:rsidRPr="00030187">
        <w:rPr>
          <w:rFonts w:ascii="Arial" w:hAnsi="Arial" w:cs="Arial"/>
          <w:b/>
          <w:sz w:val="22"/>
          <w:szCs w:val="22"/>
        </w:rPr>
        <w:t>Performance Bond</w:t>
      </w:r>
      <w:r w:rsidRPr="00030187">
        <w:rPr>
          <w:rFonts w:ascii="Arial" w:hAnsi="Arial" w:cs="Arial"/>
          <w:sz w:val="22"/>
          <w:szCs w:val="22"/>
        </w:rPr>
        <w:t xml:space="preserve"> or a </w:t>
      </w:r>
      <w:r w:rsidRPr="00030187">
        <w:rPr>
          <w:rFonts w:ascii="Arial" w:hAnsi="Arial" w:cs="Arial"/>
          <w:b/>
          <w:sz w:val="22"/>
          <w:szCs w:val="22"/>
        </w:rPr>
        <w:t>Letter of Credit</w:t>
      </w:r>
      <w:r w:rsidRPr="00030187">
        <w:rPr>
          <w:rFonts w:ascii="Arial" w:hAnsi="Arial" w:cs="Arial"/>
          <w:sz w:val="22"/>
          <w:szCs w:val="22"/>
        </w:rPr>
        <w:t xml:space="preserve"> is to substitute for other securities, it  must be issued or given at least 45 days before the start of the </w:t>
      </w:r>
      <w:r w:rsidR="00B20E33" w:rsidRPr="00030187">
        <w:rPr>
          <w:rFonts w:ascii="Arial" w:hAnsi="Arial" w:cs="Arial"/>
          <w:b/>
          <w:sz w:val="22"/>
          <w:szCs w:val="22"/>
        </w:rPr>
        <w:t>Security Period</w:t>
      </w:r>
      <w:r w:rsidR="00B20E33" w:rsidRPr="00030187">
        <w:rPr>
          <w:rFonts w:ascii="Arial" w:hAnsi="Arial" w:cs="Arial"/>
          <w:sz w:val="22"/>
          <w:szCs w:val="22"/>
        </w:rPr>
        <w:t xml:space="preserve"> </w:t>
      </w:r>
      <w:r w:rsidRPr="00030187">
        <w:rPr>
          <w:rFonts w:ascii="Arial" w:hAnsi="Arial" w:cs="Arial"/>
          <w:sz w:val="22"/>
          <w:szCs w:val="22"/>
        </w:rPr>
        <w:t>to which it relates.</w:t>
      </w:r>
    </w:p>
    <w:p w14:paraId="1B584581" w14:textId="77777777" w:rsidR="00367E83" w:rsidRPr="00030187" w:rsidRDefault="00367E83" w:rsidP="00367E83">
      <w:pPr>
        <w:spacing w:line="360" w:lineRule="auto"/>
        <w:jc w:val="both"/>
        <w:rPr>
          <w:rFonts w:ascii="Arial" w:hAnsi="Arial" w:cs="Arial"/>
          <w:b/>
          <w:sz w:val="22"/>
          <w:szCs w:val="22"/>
        </w:rPr>
      </w:pPr>
    </w:p>
    <w:p w14:paraId="246F2854" w14:textId="77777777" w:rsidR="00367E83" w:rsidRPr="00030187" w:rsidRDefault="00367E83" w:rsidP="00011029">
      <w:pPr>
        <w:tabs>
          <w:tab w:val="left" w:pos="-1440"/>
        </w:tabs>
        <w:spacing w:line="360" w:lineRule="auto"/>
        <w:ind w:left="2900" w:hanging="700"/>
        <w:jc w:val="both"/>
        <w:rPr>
          <w:rFonts w:ascii="Arial" w:hAnsi="Arial" w:cs="Arial"/>
          <w:b/>
          <w:sz w:val="22"/>
          <w:szCs w:val="22"/>
        </w:rPr>
      </w:pPr>
      <w:r w:rsidRPr="00011029">
        <w:rPr>
          <w:rFonts w:ascii="Arial" w:hAnsi="Arial" w:cs="Arial"/>
          <w:b/>
          <w:sz w:val="22"/>
          <w:szCs w:val="22"/>
        </w:rPr>
        <w:t>(b)</w:t>
      </w:r>
      <w:r w:rsidRPr="00030187">
        <w:rPr>
          <w:rFonts w:ascii="Arial" w:hAnsi="Arial" w:cs="Arial"/>
          <w:sz w:val="22"/>
          <w:szCs w:val="22"/>
        </w:rPr>
        <w:tab/>
        <w:t xml:space="preserve">where a cash deposit in a </w:t>
      </w:r>
      <w:r w:rsidRPr="00030187">
        <w:rPr>
          <w:rFonts w:ascii="Arial" w:hAnsi="Arial" w:cs="Arial"/>
          <w:b/>
          <w:sz w:val="22"/>
          <w:szCs w:val="22"/>
        </w:rPr>
        <w:t>Bank Account</w:t>
      </w:r>
      <w:r w:rsidRPr="00030187">
        <w:rPr>
          <w:rFonts w:ascii="Arial" w:hAnsi="Arial" w:cs="Arial"/>
          <w:sz w:val="22"/>
          <w:szCs w:val="22"/>
        </w:rPr>
        <w:t xml:space="preserve"> is to substitute for other securities, it must be deposited into the </w:t>
      </w:r>
      <w:r w:rsidRPr="00030187">
        <w:rPr>
          <w:rFonts w:ascii="Arial" w:hAnsi="Arial" w:cs="Arial"/>
          <w:b/>
          <w:sz w:val="22"/>
          <w:szCs w:val="22"/>
        </w:rPr>
        <w:t>Bank Account</w:t>
      </w:r>
      <w:r w:rsidRPr="00030187">
        <w:rPr>
          <w:rFonts w:ascii="Arial" w:hAnsi="Arial" w:cs="Arial"/>
          <w:sz w:val="22"/>
          <w:szCs w:val="22"/>
        </w:rPr>
        <w:t xml:space="preserve"> at least 45 days before the start of the </w:t>
      </w:r>
      <w:r w:rsidR="00B20E33" w:rsidRPr="00030187">
        <w:rPr>
          <w:rFonts w:ascii="Arial" w:hAnsi="Arial" w:cs="Arial"/>
          <w:b/>
          <w:sz w:val="22"/>
          <w:szCs w:val="22"/>
        </w:rPr>
        <w:t>Security Period</w:t>
      </w:r>
      <w:r w:rsidR="00B20E33" w:rsidRPr="00030187">
        <w:rPr>
          <w:rFonts w:ascii="Arial" w:hAnsi="Arial" w:cs="Arial"/>
          <w:sz w:val="22"/>
          <w:szCs w:val="22"/>
        </w:rPr>
        <w:t xml:space="preserve"> </w:t>
      </w:r>
      <w:r w:rsidRPr="00030187">
        <w:rPr>
          <w:rFonts w:ascii="Arial" w:hAnsi="Arial" w:cs="Arial"/>
          <w:sz w:val="22"/>
          <w:szCs w:val="22"/>
        </w:rPr>
        <w:t>to which it relates.</w:t>
      </w:r>
    </w:p>
    <w:p w14:paraId="576AD669" w14:textId="77777777" w:rsidR="00367E83" w:rsidRPr="00030187" w:rsidRDefault="00367E83" w:rsidP="00367E83">
      <w:pPr>
        <w:spacing w:line="360" w:lineRule="auto"/>
        <w:jc w:val="both"/>
        <w:rPr>
          <w:rFonts w:ascii="Arial" w:hAnsi="Arial" w:cs="Arial"/>
          <w:b/>
          <w:sz w:val="22"/>
          <w:szCs w:val="22"/>
        </w:rPr>
      </w:pPr>
    </w:p>
    <w:p w14:paraId="38B06751" w14:textId="77777777" w:rsidR="00367E83" w:rsidRDefault="00075824" w:rsidP="00011029">
      <w:pPr>
        <w:tabs>
          <w:tab w:val="left" w:pos="-1440"/>
        </w:tabs>
        <w:spacing w:line="360" w:lineRule="auto"/>
        <w:ind w:left="2160" w:hanging="760"/>
        <w:jc w:val="both"/>
        <w:rPr>
          <w:rFonts w:ascii="Arial" w:hAnsi="Arial" w:cs="Arial"/>
          <w:sz w:val="22"/>
          <w:szCs w:val="22"/>
        </w:rPr>
      </w:pPr>
      <w:r w:rsidRPr="00011029">
        <w:rPr>
          <w:rFonts w:ascii="Arial" w:hAnsi="Arial" w:cs="Arial"/>
          <w:b/>
          <w:sz w:val="22"/>
          <w:szCs w:val="22"/>
        </w:rPr>
        <w:t>6</w:t>
      </w:r>
      <w:r w:rsidR="00B20E33" w:rsidRPr="00011029">
        <w:rPr>
          <w:rFonts w:ascii="Arial" w:hAnsi="Arial" w:cs="Arial"/>
          <w:b/>
          <w:sz w:val="22"/>
          <w:szCs w:val="22"/>
        </w:rPr>
        <w:t>.3</w:t>
      </w:r>
      <w:r w:rsidR="00367E83" w:rsidRPr="00011029">
        <w:rPr>
          <w:rFonts w:ascii="Arial" w:hAnsi="Arial" w:cs="Arial"/>
          <w:b/>
          <w:sz w:val="22"/>
          <w:szCs w:val="22"/>
        </w:rPr>
        <w:t>.3</w:t>
      </w:r>
      <w:r w:rsidR="00367E83" w:rsidRPr="00030187">
        <w:rPr>
          <w:rFonts w:ascii="Arial" w:hAnsi="Arial" w:cs="Arial"/>
          <w:sz w:val="22"/>
          <w:szCs w:val="22"/>
        </w:rPr>
        <w:tab/>
        <w:t xml:space="preserve">Upon request by the </w:t>
      </w:r>
      <w:r w:rsidR="00367E83" w:rsidRPr="00030187">
        <w:rPr>
          <w:rFonts w:ascii="Arial" w:hAnsi="Arial" w:cs="Arial"/>
          <w:b/>
          <w:sz w:val="22"/>
          <w:szCs w:val="22"/>
        </w:rPr>
        <w:t>User</w:t>
      </w:r>
      <w:r w:rsidR="00367E83" w:rsidRPr="00030187">
        <w:rPr>
          <w:rFonts w:ascii="Arial" w:hAnsi="Arial" w:cs="Arial"/>
          <w:sz w:val="22"/>
          <w:szCs w:val="22"/>
        </w:rPr>
        <w:t xml:space="preserve"> to </w:t>
      </w:r>
      <w:r w:rsidR="00367E83" w:rsidRPr="00030187">
        <w:rPr>
          <w:rFonts w:ascii="Arial" w:hAnsi="Arial" w:cs="Arial"/>
          <w:b/>
          <w:sz w:val="22"/>
          <w:szCs w:val="22"/>
        </w:rPr>
        <w:t>The Company</w:t>
      </w:r>
      <w:r w:rsidR="00367E83" w:rsidRPr="00030187">
        <w:rPr>
          <w:rFonts w:ascii="Arial" w:hAnsi="Arial" w:cs="Arial"/>
          <w:sz w:val="22"/>
          <w:szCs w:val="22"/>
        </w:rPr>
        <w:t xml:space="preserve">, securities substituted in the aforesaid manner shall, providing the substitute security shall be </w:t>
      </w:r>
      <w:r w:rsidR="00367E83" w:rsidRPr="00030187">
        <w:rPr>
          <w:rFonts w:ascii="Arial" w:hAnsi="Arial" w:cs="Arial"/>
          <w:b/>
          <w:sz w:val="22"/>
          <w:szCs w:val="22"/>
        </w:rPr>
        <w:t>Valid</w:t>
      </w:r>
      <w:r w:rsidR="00367E83" w:rsidRPr="00030187">
        <w:rPr>
          <w:rFonts w:ascii="Arial" w:hAnsi="Arial" w:cs="Arial"/>
          <w:sz w:val="22"/>
          <w:szCs w:val="22"/>
        </w:rPr>
        <w:t xml:space="preserve">, be released on the first day of the </w:t>
      </w:r>
      <w:r w:rsidR="00B20E33" w:rsidRPr="00030187">
        <w:rPr>
          <w:rFonts w:ascii="Arial" w:hAnsi="Arial" w:cs="Arial"/>
          <w:b/>
          <w:sz w:val="22"/>
          <w:szCs w:val="22"/>
        </w:rPr>
        <w:t>Security Period</w:t>
      </w:r>
      <w:r w:rsidR="00B20E33" w:rsidRPr="00030187">
        <w:rPr>
          <w:rFonts w:ascii="Arial" w:hAnsi="Arial" w:cs="Arial"/>
          <w:sz w:val="22"/>
          <w:szCs w:val="22"/>
        </w:rPr>
        <w:t xml:space="preserve"> </w:t>
      </w:r>
      <w:r w:rsidR="00367E83" w:rsidRPr="00030187">
        <w:rPr>
          <w:rFonts w:ascii="Arial" w:hAnsi="Arial" w:cs="Arial"/>
          <w:sz w:val="22"/>
          <w:szCs w:val="22"/>
        </w:rPr>
        <w:t xml:space="preserve">which the substitute security is securing.  However, where the </w:t>
      </w:r>
      <w:r w:rsidR="002B7657" w:rsidRPr="00030187">
        <w:rPr>
          <w:rFonts w:ascii="Arial" w:hAnsi="Arial" w:cs="Arial"/>
          <w:b/>
          <w:sz w:val="22"/>
          <w:szCs w:val="22"/>
        </w:rPr>
        <w:t>Cancellation Charge Secured Amount</w:t>
      </w:r>
      <w:r w:rsidR="002B7657" w:rsidRPr="00030187">
        <w:rPr>
          <w:rFonts w:ascii="Arial" w:hAnsi="Arial" w:cs="Arial"/>
          <w:sz w:val="22"/>
          <w:szCs w:val="22"/>
        </w:rPr>
        <w:t xml:space="preserve"> </w:t>
      </w:r>
      <w:r w:rsidR="00367E83" w:rsidRPr="00030187">
        <w:rPr>
          <w:rFonts w:ascii="Arial" w:hAnsi="Arial" w:cs="Arial"/>
          <w:sz w:val="22"/>
          <w:szCs w:val="22"/>
        </w:rPr>
        <w:t xml:space="preserve">to be secured for any </w:t>
      </w:r>
      <w:r w:rsidR="00B20E33" w:rsidRPr="00030187">
        <w:rPr>
          <w:rFonts w:ascii="Arial" w:hAnsi="Arial" w:cs="Arial"/>
          <w:b/>
          <w:sz w:val="22"/>
          <w:szCs w:val="22"/>
        </w:rPr>
        <w:t>Security Period</w:t>
      </w:r>
      <w:r w:rsidR="00B20E33" w:rsidRPr="00030187">
        <w:rPr>
          <w:rFonts w:ascii="Arial" w:hAnsi="Arial" w:cs="Arial"/>
          <w:sz w:val="22"/>
          <w:szCs w:val="22"/>
        </w:rPr>
        <w:t xml:space="preserve"> </w:t>
      </w:r>
      <w:r w:rsidR="00367E83" w:rsidRPr="00030187">
        <w:rPr>
          <w:rFonts w:ascii="Arial" w:hAnsi="Arial" w:cs="Arial"/>
          <w:sz w:val="22"/>
          <w:szCs w:val="22"/>
        </w:rPr>
        <w:t xml:space="preserve">is less than the amount required to be secured in the preceding </w:t>
      </w:r>
      <w:r w:rsidR="00692ACE" w:rsidRPr="00030187">
        <w:rPr>
          <w:rFonts w:ascii="Arial" w:hAnsi="Arial" w:cs="Arial"/>
          <w:b/>
          <w:sz w:val="22"/>
          <w:szCs w:val="22"/>
        </w:rPr>
        <w:t>Security Period</w:t>
      </w:r>
      <w:r w:rsidR="00367E83" w:rsidRPr="00030187">
        <w:rPr>
          <w:rFonts w:ascii="Arial" w:hAnsi="Arial" w:cs="Arial"/>
          <w:sz w:val="22"/>
          <w:szCs w:val="22"/>
        </w:rPr>
        <w:t xml:space="preserve">, the substituted security shall not be released until 7 days after the start of the </w:t>
      </w:r>
      <w:r w:rsidR="002B7657" w:rsidRPr="00030187">
        <w:rPr>
          <w:rFonts w:ascii="Arial" w:hAnsi="Arial" w:cs="Arial"/>
          <w:b/>
          <w:sz w:val="22"/>
          <w:szCs w:val="22"/>
        </w:rPr>
        <w:t>Security</w:t>
      </w:r>
      <w:r w:rsidR="002B7657" w:rsidRPr="00030187">
        <w:rPr>
          <w:rFonts w:ascii="Arial" w:hAnsi="Arial" w:cs="Arial"/>
          <w:sz w:val="22"/>
          <w:szCs w:val="22"/>
        </w:rPr>
        <w:t xml:space="preserve"> </w:t>
      </w:r>
      <w:r w:rsidR="00B20E33" w:rsidRPr="00030187">
        <w:rPr>
          <w:rFonts w:ascii="Arial" w:hAnsi="Arial" w:cs="Arial"/>
          <w:b/>
          <w:sz w:val="22"/>
          <w:szCs w:val="22"/>
        </w:rPr>
        <w:t>Period</w:t>
      </w:r>
      <w:r w:rsidR="00B20E33" w:rsidRPr="00030187">
        <w:rPr>
          <w:rFonts w:ascii="Arial" w:hAnsi="Arial" w:cs="Arial"/>
          <w:sz w:val="22"/>
          <w:szCs w:val="22"/>
        </w:rPr>
        <w:t xml:space="preserve"> </w:t>
      </w:r>
      <w:r w:rsidR="00367E83" w:rsidRPr="00030187">
        <w:rPr>
          <w:rFonts w:ascii="Arial" w:hAnsi="Arial" w:cs="Arial"/>
          <w:sz w:val="22"/>
          <w:szCs w:val="22"/>
        </w:rPr>
        <w:t>that that substitute security is securing.</w:t>
      </w:r>
    </w:p>
    <w:p w14:paraId="62785ADA" w14:textId="77777777" w:rsidR="0086013C" w:rsidRDefault="0086013C" w:rsidP="00011029">
      <w:pPr>
        <w:tabs>
          <w:tab w:val="left" w:pos="-1440"/>
        </w:tabs>
        <w:spacing w:line="360" w:lineRule="auto"/>
        <w:ind w:left="2160" w:hanging="760"/>
        <w:jc w:val="both"/>
        <w:rPr>
          <w:rFonts w:ascii="Arial" w:hAnsi="Arial" w:cs="Arial"/>
          <w:b/>
          <w:sz w:val="22"/>
          <w:szCs w:val="22"/>
        </w:rPr>
      </w:pPr>
    </w:p>
    <w:p w14:paraId="3E424186" w14:textId="77777777" w:rsidR="0086013C" w:rsidRPr="0086013C" w:rsidRDefault="0086013C" w:rsidP="00011029">
      <w:pPr>
        <w:tabs>
          <w:tab w:val="left" w:pos="-1440"/>
        </w:tabs>
        <w:spacing w:line="360" w:lineRule="auto"/>
        <w:ind w:left="2160" w:hanging="760"/>
        <w:jc w:val="both"/>
        <w:rPr>
          <w:rFonts w:ascii="Arial" w:hAnsi="Arial" w:cs="Arial"/>
          <w:b/>
          <w:sz w:val="22"/>
          <w:szCs w:val="22"/>
        </w:rPr>
      </w:pPr>
      <w:r w:rsidRPr="0086013C">
        <w:rPr>
          <w:rFonts w:ascii="Arial" w:hAnsi="Arial" w:cs="Arial"/>
          <w:b/>
          <w:sz w:val="22"/>
          <w:szCs w:val="22"/>
        </w:rPr>
        <w:t xml:space="preserve">6.3.4   </w:t>
      </w:r>
      <w:r w:rsidRPr="0086013C">
        <w:rPr>
          <w:rFonts w:ascii="Arial" w:hAnsi="Arial" w:cs="Arial"/>
          <w:sz w:val="22"/>
          <w:szCs w:val="22"/>
        </w:rPr>
        <w:t xml:space="preserve">Where the </w:t>
      </w:r>
      <w:r w:rsidRPr="00123189">
        <w:rPr>
          <w:rFonts w:ascii="Arial" w:hAnsi="Arial" w:cs="Arial"/>
          <w:b/>
          <w:bCs/>
          <w:sz w:val="22"/>
          <w:szCs w:val="22"/>
        </w:rPr>
        <w:t>User</w:t>
      </w:r>
      <w:r w:rsidRPr="0086013C">
        <w:rPr>
          <w:rFonts w:ascii="Arial" w:hAnsi="Arial" w:cs="Arial"/>
          <w:sz w:val="22"/>
          <w:szCs w:val="22"/>
        </w:rPr>
        <w:t xml:space="preserve"> provides securities to </w:t>
      </w:r>
      <w:r w:rsidRPr="00123189">
        <w:rPr>
          <w:rFonts w:ascii="Arial" w:hAnsi="Arial" w:cs="Arial"/>
          <w:b/>
          <w:bCs/>
          <w:sz w:val="22"/>
          <w:szCs w:val="22"/>
        </w:rPr>
        <w:t>The Company</w:t>
      </w:r>
      <w:r w:rsidRPr="0086013C">
        <w:rPr>
          <w:rFonts w:ascii="Arial" w:hAnsi="Arial" w:cs="Arial"/>
          <w:sz w:val="22"/>
          <w:szCs w:val="22"/>
        </w:rPr>
        <w:t xml:space="preserve"> in multiple types as per paragraph 6.1, the provisions of paragraph 6.2.3 and 6.2.4 shall apply respectively to each type of security.</w:t>
      </w:r>
    </w:p>
    <w:p w14:paraId="0ED893D7" w14:textId="77777777" w:rsidR="00E1728A" w:rsidRPr="00030187" w:rsidRDefault="002F3851" w:rsidP="00E1728A">
      <w:pPr>
        <w:jc w:val="both"/>
        <w:rPr>
          <w:rFonts w:ascii="Arial" w:hAnsi="Arial" w:cs="Arial"/>
          <w:sz w:val="22"/>
          <w:szCs w:val="22"/>
        </w:rPr>
      </w:pPr>
      <w:r w:rsidRPr="00030187">
        <w:rPr>
          <w:rFonts w:ascii="Arial" w:hAnsi="Arial" w:cs="Arial"/>
          <w:sz w:val="22"/>
          <w:szCs w:val="22"/>
        </w:rPr>
        <w:t xml:space="preserve"> </w:t>
      </w:r>
    </w:p>
    <w:p w14:paraId="25AC50A3" w14:textId="77777777" w:rsidR="00443505" w:rsidRDefault="00443505" w:rsidP="00443505">
      <w:pPr>
        <w:tabs>
          <w:tab w:val="left" w:pos="-1440"/>
          <w:tab w:val="left" w:pos="-720"/>
          <w:tab w:val="left" w:pos="0"/>
          <w:tab w:val="left" w:pos="709"/>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Fonts w:ascii="Arial" w:hAnsi="Arial" w:cs="Arial"/>
          <w:sz w:val="22"/>
          <w:szCs w:val="22"/>
        </w:rPr>
      </w:pPr>
    </w:p>
    <w:p w14:paraId="5E9E3329" w14:textId="77777777" w:rsidR="00460308" w:rsidRPr="00030187" w:rsidRDefault="001B769A" w:rsidP="00460308">
      <w:pPr>
        <w:ind w:left="2200" w:hanging="2200"/>
        <w:jc w:val="both"/>
        <w:rPr>
          <w:rFonts w:ascii="Arial" w:hAnsi="Arial" w:cs="Arial"/>
          <w:b/>
          <w:sz w:val="22"/>
          <w:szCs w:val="22"/>
        </w:rPr>
      </w:pPr>
      <w:r>
        <w:rPr>
          <w:rFonts w:ascii="Arial" w:hAnsi="Arial" w:cs="Arial"/>
          <w:b/>
          <w:sz w:val="22"/>
          <w:szCs w:val="22"/>
        </w:rPr>
        <w:br w:type="page"/>
      </w:r>
      <w:r w:rsidRPr="007C2B8F">
        <w:rPr>
          <w:rFonts w:ascii="Arial" w:hAnsi="Arial" w:cs="Arial"/>
          <w:b/>
          <w:sz w:val="22"/>
          <w:szCs w:val="22"/>
          <w:u w:val="single"/>
        </w:rPr>
        <w:lastRenderedPageBreak/>
        <w:t xml:space="preserve">PART </w:t>
      </w:r>
      <w:r w:rsidR="00D80F1D">
        <w:rPr>
          <w:rFonts w:ascii="Arial" w:hAnsi="Arial" w:cs="Arial"/>
          <w:b/>
          <w:sz w:val="22"/>
          <w:szCs w:val="22"/>
          <w:u w:val="single"/>
        </w:rPr>
        <w:t>FOUR</w:t>
      </w:r>
      <w:r w:rsidR="00460308">
        <w:rPr>
          <w:rFonts w:ascii="Arial" w:hAnsi="Arial" w:cs="Arial"/>
          <w:b/>
          <w:sz w:val="22"/>
          <w:szCs w:val="22"/>
          <w:u w:val="single"/>
        </w:rPr>
        <w:tab/>
      </w:r>
      <w:r w:rsidR="00460308" w:rsidRPr="00460308">
        <w:rPr>
          <w:rFonts w:ascii="Arial" w:hAnsi="Arial" w:cs="Arial"/>
          <w:b/>
          <w:sz w:val="22"/>
          <w:szCs w:val="22"/>
          <w:u w:val="single"/>
        </w:rPr>
        <w:t>RECONCILIATION OF ACTUAL ATTRIBUTABLE WORKS CANCELLATION CHARGE</w:t>
      </w:r>
    </w:p>
    <w:p w14:paraId="761DA3B4" w14:textId="77777777" w:rsidR="00443505" w:rsidRPr="007C2B8F" w:rsidRDefault="00443505" w:rsidP="00443505">
      <w:pPr>
        <w:tabs>
          <w:tab w:val="left" w:pos="-1440"/>
          <w:tab w:val="left" w:pos="-720"/>
          <w:tab w:val="left" w:pos="0"/>
          <w:tab w:val="left" w:pos="709"/>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Fonts w:ascii="Arial" w:hAnsi="Arial" w:cs="Arial"/>
          <w:b/>
          <w:sz w:val="22"/>
          <w:szCs w:val="22"/>
          <w:u w:val="single"/>
        </w:rPr>
      </w:pPr>
    </w:p>
    <w:p w14:paraId="6A1E1B3C" w14:textId="69E99DB8" w:rsidR="001B769A" w:rsidRPr="00135384" w:rsidRDefault="007C2B8F" w:rsidP="001B769A">
      <w:pPr>
        <w:tabs>
          <w:tab w:val="left" w:pos="720"/>
        </w:tabs>
        <w:spacing w:line="360" w:lineRule="auto"/>
        <w:ind w:left="709" w:hanging="709"/>
        <w:jc w:val="both"/>
        <w:rPr>
          <w:rFonts w:ascii="Arial" w:hAnsi="Arial" w:cs="Arial"/>
          <w:sz w:val="22"/>
          <w:szCs w:val="22"/>
        </w:rPr>
      </w:pPr>
      <w:r>
        <w:rPr>
          <w:rFonts w:ascii="Arial" w:hAnsi="Arial" w:cs="Arial"/>
          <w:b/>
          <w:sz w:val="22"/>
          <w:szCs w:val="22"/>
        </w:rPr>
        <w:t>1.</w:t>
      </w:r>
      <w:r>
        <w:rPr>
          <w:rFonts w:ascii="Arial" w:hAnsi="Arial" w:cs="Arial"/>
          <w:b/>
          <w:sz w:val="22"/>
          <w:szCs w:val="22"/>
        </w:rPr>
        <w:tab/>
      </w:r>
      <w:r w:rsidRPr="007C2B8F">
        <w:rPr>
          <w:rFonts w:ascii="Arial" w:hAnsi="Arial" w:cs="Arial"/>
          <w:sz w:val="22"/>
          <w:szCs w:val="22"/>
        </w:rPr>
        <w:t>As</w:t>
      </w:r>
      <w:r w:rsidR="001B769A" w:rsidRPr="007C2B8F">
        <w:rPr>
          <w:rFonts w:ascii="Arial" w:hAnsi="Arial" w:cs="Arial"/>
          <w:bCs/>
          <w:sz w:val="22"/>
          <w:szCs w:val="22"/>
        </w:rPr>
        <w:t xml:space="preserve"> </w:t>
      </w:r>
      <w:r w:rsidR="001B769A" w:rsidRPr="00135384">
        <w:rPr>
          <w:rFonts w:ascii="Arial" w:hAnsi="Arial" w:cs="Arial"/>
          <w:bCs/>
          <w:sz w:val="22"/>
          <w:szCs w:val="22"/>
        </w:rPr>
        <w:t>soon as practicable and in a</w:t>
      </w:r>
      <w:r w:rsidR="001B769A">
        <w:rPr>
          <w:rFonts w:ascii="Arial" w:hAnsi="Arial" w:cs="Arial"/>
          <w:bCs/>
          <w:sz w:val="22"/>
          <w:szCs w:val="22"/>
        </w:rPr>
        <w:t>n</w:t>
      </w:r>
      <w:r w:rsidR="001B769A" w:rsidRPr="00135384">
        <w:rPr>
          <w:rFonts w:ascii="Arial" w:hAnsi="Arial" w:cs="Arial"/>
          <w:bCs/>
          <w:sz w:val="22"/>
          <w:szCs w:val="22"/>
        </w:rPr>
        <w:t xml:space="preserve">y event </w:t>
      </w:r>
      <w:r w:rsidR="001B769A" w:rsidRPr="00135384">
        <w:rPr>
          <w:rFonts w:ascii="Arial" w:hAnsi="Arial" w:cs="Arial"/>
          <w:sz w:val="22"/>
          <w:szCs w:val="22"/>
        </w:rPr>
        <w:t xml:space="preserve">within 60 days of the date, as appropriate, of termination of the </w:t>
      </w:r>
      <w:r w:rsidR="001B769A" w:rsidRPr="00135384">
        <w:rPr>
          <w:rFonts w:ascii="Arial" w:hAnsi="Arial" w:cs="Arial"/>
          <w:b/>
          <w:sz w:val="22"/>
          <w:szCs w:val="22"/>
        </w:rPr>
        <w:t>Construction Agreement</w:t>
      </w:r>
      <w:r w:rsidR="001B769A" w:rsidRPr="00135384">
        <w:rPr>
          <w:rFonts w:ascii="Arial" w:hAnsi="Arial" w:cs="Arial"/>
          <w:sz w:val="22"/>
          <w:szCs w:val="22"/>
        </w:rPr>
        <w:t xml:space="preserve"> or reduction in </w:t>
      </w:r>
      <w:r w:rsidR="001B769A" w:rsidRPr="00135384">
        <w:rPr>
          <w:rFonts w:ascii="Arial" w:hAnsi="Arial" w:cs="Arial"/>
          <w:b/>
          <w:sz w:val="22"/>
          <w:szCs w:val="22"/>
        </w:rPr>
        <w:t>Transmission Entry Capacity</w:t>
      </w:r>
      <w:r w:rsidR="001B769A" w:rsidRPr="00135384">
        <w:rPr>
          <w:rFonts w:ascii="Arial" w:hAnsi="Arial" w:cs="Arial"/>
          <w:sz w:val="22"/>
          <w:szCs w:val="22"/>
        </w:rPr>
        <w:t xml:space="preserve"> or</w:t>
      </w:r>
      <w:ins w:id="593" w:author="Martin Cahill [NESO]" w:date="2025-10-31T16:38:00Z" w16du:dateUtc="2025-10-31T16:38:00Z">
        <w:r w:rsidR="00FA253B">
          <w:rPr>
            <w:rFonts w:ascii="Arial" w:hAnsi="Arial" w:cs="Arial"/>
            <w:sz w:val="22"/>
            <w:szCs w:val="22"/>
          </w:rPr>
          <w:t xml:space="preserve"> </w:t>
        </w:r>
        <w:r w:rsidR="00FA253B" w:rsidRPr="00FA253B">
          <w:rPr>
            <w:rFonts w:ascii="Arial" w:hAnsi="Arial" w:cs="Arial"/>
            <w:b/>
            <w:bCs/>
            <w:sz w:val="22"/>
            <w:szCs w:val="22"/>
            <w:rPrChange w:id="594" w:author="Martin Cahill [NESO]" w:date="2025-10-31T16:39:00Z" w16du:dateUtc="2025-10-31T16:39:00Z">
              <w:rPr>
                <w:rFonts w:ascii="Arial" w:hAnsi="Arial" w:cs="Arial"/>
                <w:sz w:val="22"/>
                <w:szCs w:val="22"/>
              </w:rPr>
            </w:rPrChange>
          </w:rPr>
          <w:t>Demand Capacity</w:t>
        </w:r>
        <w:r w:rsidR="00FA253B">
          <w:rPr>
            <w:rFonts w:ascii="Arial" w:hAnsi="Arial" w:cs="Arial"/>
            <w:sz w:val="22"/>
            <w:szCs w:val="22"/>
          </w:rPr>
          <w:t xml:space="preserve"> or</w:t>
        </w:r>
      </w:ins>
      <w:r w:rsidR="001B769A" w:rsidRPr="00135384">
        <w:rPr>
          <w:rFonts w:ascii="Arial" w:hAnsi="Arial" w:cs="Arial"/>
          <w:sz w:val="22"/>
          <w:szCs w:val="22"/>
        </w:rPr>
        <w:t xml:space="preserve"> </w:t>
      </w:r>
      <w:r w:rsidR="001B769A" w:rsidRPr="00135384">
        <w:rPr>
          <w:rFonts w:ascii="Arial" w:hAnsi="Arial" w:cs="Arial"/>
          <w:b/>
          <w:sz w:val="22"/>
          <w:szCs w:val="22"/>
        </w:rPr>
        <w:t>Developer Capacity</w:t>
      </w:r>
      <w:r w:rsidR="00BA7809" w:rsidRPr="00BA7809">
        <w:rPr>
          <w:rFonts w:ascii="Arial" w:hAnsi="Arial" w:cs="Arial"/>
          <w:sz w:val="22"/>
          <w:szCs w:val="22"/>
        </w:rPr>
        <w:t xml:space="preserve"> </w:t>
      </w:r>
      <w:r w:rsidR="00BA7809">
        <w:rPr>
          <w:rFonts w:ascii="Arial" w:hAnsi="Arial" w:cs="Arial"/>
          <w:sz w:val="22"/>
          <w:szCs w:val="22"/>
        </w:rPr>
        <w:t xml:space="preserve">or </w:t>
      </w:r>
      <w:r w:rsidR="00BA7809">
        <w:rPr>
          <w:rFonts w:ascii="Arial" w:hAnsi="Arial" w:cs="Arial"/>
          <w:b/>
          <w:sz w:val="22"/>
          <w:szCs w:val="22"/>
        </w:rPr>
        <w:t>Interconnector User Commitment Capacity</w:t>
      </w:r>
      <w:r w:rsidR="001B769A" w:rsidRPr="00135384">
        <w:rPr>
          <w:rFonts w:ascii="Arial" w:hAnsi="Arial" w:cs="Arial"/>
          <w:sz w:val="22"/>
          <w:szCs w:val="22"/>
        </w:rPr>
        <w:t xml:space="preserve"> </w:t>
      </w:r>
      <w:r w:rsidR="001B769A" w:rsidRPr="00135384">
        <w:rPr>
          <w:rFonts w:ascii="Arial" w:hAnsi="Arial" w:cs="Arial"/>
          <w:b/>
          <w:sz w:val="22"/>
          <w:szCs w:val="22"/>
        </w:rPr>
        <w:t>The Company</w:t>
      </w:r>
      <w:r w:rsidR="001B769A" w:rsidRPr="00135384">
        <w:rPr>
          <w:rFonts w:ascii="Arial" w:hAnsi="Arial" w:cs="Arial"/>
          <w:sz w:val="22"/>
          <w:szCs w:val="22"/>
        </w:rPr>
        <w:t xml:space="preserve"> shall:</w:t>
      </w:r>
    </w:p>
    <w:p w14:paraId="2007CDE7" w14:textId="77777777" w:rsidR="001B769A" w:rsidRPr="007716B8" w:rsidRDefault="001B769A" w:rsidP="001B769A">
      <w:pPr>
        <w:tabs>
          <w:tab w:val="left" w:pos="720"/>
        </w:tabs>
        <w:spacing w:line="360" w:lineRule="auto"/>
        <w:ind w:left="720" w:hanging="720"/>
        <w:jc w:val="both"/>
        <w:rPr>
          <w:b/>
          <w:highlight w:val="yellow"/>
        </w:rPr>
      </w:pPr>
    </w:p>
    <w:p w14:paraId="6672C91E" w14:textId="77777777" w:rsidR="001B769A" w:rsidRPr="000F6A71" w:rsidRDefault="001B769A" w:rsidP="001B769A">
      <w:pPr>
        <w:tabs>
          <w:tab w:val="left" w:pos="1440"/>
        </w:tabs>
        <w:spacing w:line="360" w:lineRule="auto"/>
        <w:ind w:left="1440" w:hanging="720"/>
        <w:jc w:val="both"/>
        <w:rPr>
          <w:rFonts w:ascii="Arial" w:hAnsi="Arial" w:cs="Arial"/>
          <w:b/>
          <w:sz w:val="22"/>
          <w:szCs w:val="22"/>
        </w:rPr>
      </w:pPr>
      <w:r w:rsidRPr="00135384">
        <w:rPr>
          <w:rFonts w:ascii="Arial" w:hAnsi="Arial" w:cs="Arial"/>
          <w:b/>
          <w:sz w:val="22"/>
          <w:szCs w:val="22"/>
        </w:rPr>
        <w:t>(a)</w:t>
      </w:r>
      <w:r w:rsidRPr="00135384">
        <w:rPr>
          <w:rFonts w:ascii="Arial" w:hAnsi="Arial" w:cs="Arial"/>
          <w:sz w:val="22"/>
          <w:szCs w:val="22"/>
        </w:rPr>
        <w:tab/>
        <w:t xml:space="preserve">furnish the </w:t>
      </w:r>
      <w:r w:rsidRPr="00135384">
        <w:rPr>
          <w:rFonts w:ascii="Arial" w:hAnsi="Arial" w:cs="Arial"/>
          <w:b/>
          <w:sz w:val="22"/>
          <w:szCs w:val="22"/>
        </w:rPr>
        <w:t>User</w:t>
      </w:r>
      <w:r w:rsidRPr="00135384">
        <w:rPr>
          <w:rFonts w:ascii="Arial" w:hAnsi="Arial" w:cs="Arial"/>
          <w:sz w:val="22"/>
          <w:szCs w:val="22"/>
        </w:rPr>
        <w:t xml:space="preserve"> with a state</w:t>
      </w:r>
      <w:r w:rsidRPr="00135384">
        <w:rPr>
          <w:rFonts w:ascii="Arial" w:hAnsi="Arial" w:cs="Arial"/>
          <w:sz w:val="22"/>
          <w:szCs w:val="22"/>
        </w:rPr>
        <w:softHyphen/>
        <w:t xml:space="preserve">ment showing a revised estimate of the </w:t>
      </w:r>
      <w:r>
        <w:rPr>
          <w:rFonts w:ascii="Arial" w:hAnsi="Arial" w:cs="Arial"/>
          <w:b/>
          <w:sz w:val="22"/>
          <w:szCs w:val="22"/>
        </w:rPr>
        <w:t>A</w:t>
      </w:r>
      <w:r w:rsidR="00C44589">
        <w:rPr>
          <w:rFonts w:ascii="Arial" w:hAnsi="Arial" w:cs="Arial"/>
          <w:b/>
          <w:sz w:val="22"/>
          <w:szCs w:val="22"/>
        </w:rPr>
        <w:t>ctual A</w:t>
      </w:r>
      <w:r>
        <w:rPr>
          <w:rFonts w:ascii="Arial" w:hAnsi="Arial" w:cs="Arial"/>
          <w:b/>
          <w:sz w:val="22"/>
          <w:szCs w:val="22"/>
        </w:rPr>
        <w:t>ttributable Works</w:t>
      </w:r>
      <w:r w:rsidRPr="00135384">
        <w:rPr>
          <w:rFonts w:ascii="Arial" w:hAnsi="Arial" w:cs="Arial"/>
          <w:b/>
          <w:sz w:val="22"/>
          <w:szCs w:val="22"/>
        </w:rPr>
        <w:t xml:space="preserve"> Cancellation Charge </w:t>
      </w:r>
      <w:r w:rsidRPr="00135384">
        <w:rPr>
          <w:rFonts w:ascii="Arial" w:hAnsi="Arial" w:cs="Arial"/>
          <w:sz w:val="22"/>
          <w:szCs w:val="22"/>
        </w:rPr>
        <w:t xml:space="preserve">and will provide as soon as practicable evidence of </w:t>
      </w:r>
      <w:r>
        <w:rPr>
          <w:rFonts w:ascii="Arial" w:hAnsi="Arial" w:cs="Arial"/>
          <w:sz w:val="22"/>
          <w:szCs w:val="22"/>
        </w:rPr>
        <w:t xml:space="preserve">such </w:t>
      </w:r>
      <w:r w:rsidRPr="00135384">
        <w:rPr>
          <w:rFonts w:ascii="Arial" w:hAnsi="Arial" w:cs="Arial"/>
          <w:sz w:val="22"/>
          <w:szCs w:val="22"/>
        </w:rPr>
        <w:t>having been incurred; and</w:t>
      </w:r>
    </w:p>
    <w:p w14:paraId="5C9A788F" w14:textId="77777777" w:rsidR="001B769A" w:rsidRPr="000F6A71" w:rsidRDefault="001B769A" w:rsidP="001B769A">
      <w:pPr>
        <w:tabs>
          <w:tab w:val="left" w:pos="1440"/>
        </w:tabs>
        <w:spacing w:line="360" w:lineRule="auto"/>
        <w:ind w:left="1440" w:hanging="720"/>
        <w:jc w:val="both"/>
        <w:rPr>
          <w:rFonts w:ascii="Arial" w:hAnsi="Arial" w:cs="Arial"/>
          <w:b/>
          <w:sz w:val="22"/>
          <w:szCs w:val="22"/>
        </w:rPr>
      </w:pPr>
    </w:p>
    <w:p w14:paraId="2D0FFF09" w14:textId="77777777" w:rsidR="001B769A" w:rsidRPr="000F6A71" w:rsidRDefault="001B769A" w:rsidP="001B769A">
      <w:pPr>
        <w:tabs>
          <w:tab w:val="left" w:pos="1440"/>
        </w:tabs>
        <w:spacing w:line="360" w:lineRule="auto"/>
        <w:ind w:left="1440" w:hanging="720"/>
        <w:jc w:val="both"/>
        <w:rPr>
          <w:rFonts w:ascii="Arial" w:hAnsi="Arial" w:cs="Arial"/>
          <w:b/>
          <w:sz w:val="22"/>
          <w:szCs w:val="22"/>
        </w:rPr>
      </w:pPr>
      <w:r w:rsidRPr="00F30F25">
        <w:rPr>
          <w:rFonts w:ascii="Arial" w:hAnsi="Arial" w:cs="Arial"/>
          <w:b/>
          <w:sz w:val="22"/>
          <w:szCs w:val="22"/>
        </w:rPr>
        <w:t>(b)</w:t>
      </w:r>
      <w:r w:rsidRPr="000F6A71">
        <w:rPr>
          <w:rFonts w:ascii="Arial" w:hAnsi="Arial" w:cs="Arial"/>
          <w:sz w:val="22"/>
          <w:szCs w:val="22"/>
        </w:rPr>
        <w:tab/>
      </w:r>
      <w:r>
        <w:rPr>
          <w:rFonts w:ascii="Arial" w:hAnsi="Arial" w:cs="Arial"/>
          <w:sz w:val="22"/>
          <w:szCs w:val="22"/>
        </w:rPr>
        <w:t xml:space="preserve">furnish the </w:t>
      </w:r>
      <w:r w:rsidRPr="003A7E89">
        <w:rPr>
          <w:rFonts w:ascii="Arial" w:hAnsi="Arial" w:cs="Arial"/>
          <w:b/>
          <w:sz w:val="22"/>
          <w:szCs w:val="22"/>
        </w:rPr>
        <w:t>User</w:t>
      </w:r>
      <w:r>
        <w:rPr>
          <w:rFonts w:ascii="Arial" w:hAnsi="Arial" w:cs="Arial"/>
          <w:sz w:val="22"/>
          <w:szCs w:val="22"/>
        </w:rPr>
        <w:t xml:space="preserve"> with justification of and supporting information in respect of its assessment of the actual or potential for reuse and any strategic benefits of the </w:t>
      </w:r>
      <w:r w:rsidRPr="00D51296">
        <w:rPr>
          <w:rFonts w:ascii="Arial" w:hAnsi="Arial" w:cs="Arial"/>
          <w:b/>
          <w:sz w:val="22"/>
          <w:szCs w:val="22"/>
        </w:rPr>
        <w:t>Attributable Works</w:t>
      </w:r>
      <w:r>
        <w:rPr>
          <w:rFonts w:ascii="Arial" w:hAnsi="Arial" w:cs="Arial"/>
          <w:sz w:val="22"/>
          <w:szCs w:val="22"/>
        </w:rPr>
        <w:t xml:space="preserve"> and any of the resulting </w:t>
      </w:r>
      <w:r w:rsidRPr="007252C4">
        <w:rPr>
          <w:rFonts w:ascii="Arial" w:hAnsi="Arial" w:cs="Arial"/>
          <w:b/>
          <w:sz w:val="22"/>
          <w:szCs w:val="22"/>
        </w:rPr>
        <w:t>Transmission</w:t>
      </w:r>
      <w:r>
        <w:rPr>
          <w:rFonts w:ascii="Arial" w:hAnsi="Arial" w:cs="Arial"/>
          <w:sz w:val="22"/>
          <w:szCs w:val="22"/>
        </w:rPr>
        <w:t xml:space="preserve"> assets. </w:t>
      </w:r>
    </w:p>
    <w:p w14:paraId="59B7C420" w14:textId="77777777" w:rsidR="001B769A" w:rsidRDefault="001B769A" w:rsidP="001B769A">
      <w:pPr>
        <w:tabs>
          <w:tab w:val="left" w:pos="709"/>
        </w:tabs>
        <w:spacing w:line="360" w:lineRule="auto"/>
        <w:ind w:left="709" w:hanging="709"/>
        <w:jc w:val="both"/>
        <w:rPr>
          <w:rFonts w:ascii="Arial" w:hAnsi="Arial" w:cs="Arial"/>
          <w:sz w:val="22"/>
          <w:szCs w:val="22"/>
        </w:rPr>
      </w:pPr>
    </w:p>
    <w:p w14:paraId="691F0F19" w14:textId="596362E3" w:rsidR="007773F2" w:rsidRPr="0021515E" w:rsidRDefault="007C2B8F" w:rsidP="3E5D023F">
      <w:pPr>
        <w:tabs>
          <w:tab w:val="left" w:pos="0"/>
          <w:tab w:val="left" w:pos="709"/>
          <w:tab w:val="left" w:pos="2160"/>
          <w:tab w:val="left" w:pos="2880"/>
          <w:tab w:val="left" w:pos="3600"/>
          <w:tab w:val="left" w:pos="4320"/>
          <w:tab w:val="left" w:pos="5040"/>
          <w:tab w:val="left" w:pos="5760"/>
          <w:tab w:val="left" w:pos="6480"/>
          <w:tab w:val="left" w:pos="7200"/>
          <w:tab w:val="left" w:pos="7920"/>
          <w:tab w:val="left" w:pos="8640"/>
        </w:tabs>
        <w:spacing w:line="360" w:lineRule="auto"/>
        <w:ind w:left="705" w:hanging="705"/>
        <w:jc w:val="both"/>
        <w:rPr>
          <w:rFonts w:ascii="Arial" w:hAnsi="Arial" w:cs="Arial"/>
          <w:sz w:val="20"/>
          <w:szCs w:val="20"/>
        </w:rPr>
      </w:pPr>
      <w:r w:rsidRPr="3E5D023F">
        <w:rPr>
          <w:rFonts w:ascii="Arial" w:hAnsi="Arial" w:cs="Arial"/>
          <w:b/>
          <w:bCs/>
          <w:sz w:val="22"/>
          <w:szCs w:val="22"/>
        </w:rPr>
        <w:t>2.</w:t>
      </w:r>
      <w:r>
        <w:tab/>
      </w:r>
      <w:r w:rsidR="001B769A" w:rsidRPr="3E5D023F">
        <w:rPr>
          <w:rFonts w:ascii="Arial" w:hAnsi="Arial" w:cs="Arial"/>
          <w:sz w:val="22"/>
          <w:szCs w:val="22"/>
        </w:rPr>
        <w:t xml:space="preserve">As soon as reasonably practicable after termination of this </w:t>
      </w:r>
      <w:r w:rsidR="001B769A" w:rsidRPr="3E5D023F">
        <w:rPr>
          <w:rFonts w:ascii="Arial" w:hAnsi="Arial" w:cs="Arial"/>
          <w:b/>
          <w:bCs/>
          <w:sz w:val="22"/>
          <w:szCs w:val="22"/>
        </w:rPr>
        <w:t>Construction Agreement</w:t>
      </w:r>
      <w:r w:rsidR="001B769A" w:rsidRPr="3E5D023F">
        <w:rPr>
          <w:rFonts w:ascii="Arial" w:hAnsi="Arial" w:cs="Arial"/>
          <w:sz w:val="22"/>
          <w:szCs w:val="22"/>
        </w:rPr>
        <w:t xml:space="preserve"> or reduction in </w:t>
      </w:r>
      <w:r w:rsidR="001B769A" w:rsidRPr="3E5D023F">
        <w:rPr>
          <w:rFonts w:ascii="Arial" w:hAnsi="Arial" w:cs="Arial"/>
          <w:b/>
          <w:bCs/>
          <w:sz w:val="22"/>
          <w:szCs w:val="22"/>
        </w:rPr>
        <w:t>Transmission Entry Capacity</w:t>
      </w:r>
      <w:r w:rsidR="001B769A" w:rsidRPr="3E5D023F">
        <w:rPr>
          <w:rFonts w:ascii="Arial" w:hAnsi="Arial" w:cs="Arial"/>
          <w:sz w:val="22"/>
          <w:szCs w:val="22"/>
        </w:rPr>
        <w:t xml:space="preserve"> </w:t>
      </w:r>
      <w:del w:id="595" w:author="Martin Cahill" w:date="2026-01-15T10:56:00Z" w16du:dateUtc="2026-01-15T10:56:00Z">
        <w:r w:rsidR="001B769A" w:rsidRPr="3E5D023F" w:rsidDel="00335167">
          <w:rPr>
            <w:rFonts w:ascii="Arial" w:hAnsi="Arial" w:cs="Arial"/>
            <w:sz w:val="22"/>
            <w:szCs w:val="22"/>
          </w:rPr>
          <w:delText>or</w:delText>
        </w:r>
      </w:del>
      <w:ins w:id="596" w:author="Martin Cahill [NESO]" w:date="2025-10-31T16:39:00Z">
        <w:del w:id="597" w:author="Martin Cahill" w:date="2026-01-15T10:56:00Z" w16du:dateUtc="2026-01-15T10:56:00Z">
          <w:r w:rsidR="00FA253B" w:rsidRPr="3E5D023F" w:rsidDel="00335167">
            <w:rPr>
              <w:rFonts w:ascii="Arial" w:hAnsi="Arial" w:cs="Arial"/>
              <w:sz w:val="22"/>
              <w:szCs w:val="22"/>
            </w:rPr>
            <w:delText xml:space="preserve"> </w:delText>
          </w:r>
          <w:r w:rsidR="00FA253B" w:rsidRPr="3E5D023F" w:rsidDel="00335167">
            <w:rPr>
              <w:rFonts w:ascii="Arial" w:hAnsi="Arial" w:cs="Arial"/>
              <w:b/>
              <w:bCs/>
              <w:sz w:val="22"/>
              <w:szCs w:val="22"/>
              <w:rPrChange w:id="598" w:author="Martin Cahill [NESO]" w:date="2025-10-31T16:39:00Z">
                <w:rPr>
                  <w:rFonts w:ascii="Arial" w:hAnsi="Arial" w:cs="Arial"/>
                  <w:sz w:val="22"/>
                  <w:szCs w:val="22"/>
                </w:rPr>
              </w:rPrChange>
            </w:rPr>
            <w:delText>Demand Capacity</w:delText>
          </w:r>
          <w:r w:rsidR="00FA253B" w:rsidRPr="3E5D023F" w:rsidDel="00335167">
            <w:rPr>
              <w:rFonts w:ascii="Arial" w:hAnsi="Arial" w:cs="Arial"/>
              <w:sz w:val="22"/>
              <w:szCs w:val="22"/>
            </w:rPr>
            <w:delText xml:space="preserve"> </w:delText>
          </w:r>
        </w:del>
        <w:r w:rsidR="00FA253B" w:rsidRPr="3E5D023F">
          <w:rPr>
            <w:rFonts w:ascii="Arial" w:hAnsi="Arial" w:cs="Arial"/>
            <w:sz w:val="22"/>
            <w:szCs w:val="22"/>
          </w:rPr>
          <w:t>or</w:t>
        </w:r>
      </w:ins>
      <w:r w:rsidR="001B769A" w:rsidRPr="3E5D023F">
        <w:rPr>
          <w:rFonts w:ascii="Arial" w:hAnsi="Arial" w:cs="Arial"/>
          <w:sz w:val="22"/>
          <w:szCs w:val="22"/>
        </w:rPr>
        <w:t xml:space="preserve"> </w:t>
      </w:r>
      <w:r w:rsidR="001B769A" w:rsidRPr="3E5D023F">
        <w:rPr>
          <w:rFonts w:ascii="Arial" w:hAnsi="Arial" w:cs="Arial"/>
          <w:b/>
          <w:bCs/>
          <w:sz w:val="22"/>
          <w:szCs w:val="22"/>
        </w:rPr>
        <w:t xml:space="preserve">Developer Capacity </w:t>
      </w:r>
      <w:r w:rsidR="00BA7809" w:rsidRPr="3E5D023F">
        <w:rPr>
          <w:rFonts w:ascii="Arial" w:hAnsi="Arial" w:cs="Arial"/>
          <w:sz w:val="22"/>
          <w:szCs w:val="22"/>
        </w:rPr>
        <w:t xml:space="preserve">or </w:t>
      </w:r>
      <w:r w:rsidR="00BA7809" w:rsidRPr="3E5D023F">
        <w:rPr>
          <w:rFonts w:ascii="Arial" w:hAnsi="Arial" w:cs="Arial"/>
          <w:b/>
          <w:bCs/>
          <w:sz w:val="22"/>
          <w:szCs w:val="22"/>
        </w:rPr>
        <w:t>Interconnector User Commitment Capacity</w:t>
      </w:r>
      <w:ins w:id="599" w:author="Martin Cahill" w:date="2026-01-15T10:56:00Z" w16du:dateUtc="2026-01-15T10:56:00Z">
        <w:r w:rsidR="00335167">
          <w:rPr>
            <w:rFonts w:ascii="Arial" w:hAnsi="Arial" w:cs="Arial"/>
            <w:b/>
            <w:bCs/>
            <w:sz w:val="22"/>
            <w:szCs w:val="22"/>
          </w:rPr>
          <w:t xml:space="preserve"> </w:t>
        </w:r>
        <w:r w:rsidR="00335167" w:rsidRPr="3E5D023F">
          <w:rPr>
            <w:rFonts w:ascii="Arial" w:hAnsi="Arial" w:cs="Arial"/>
            <w:sz w:val="22"/>
            <w:szCs w:val="22"/>
          </w:rPr>
          <w:t xml:space="preserve">or </w:t>
        </w:r>
        <w:r w:rsidR="00335167" w:rsidRPr="004556DF">
          <w:rPr>
            <w:rFonts w:ascii="Arial" w:hAnsi="Arial" w:cs="Arial"/>
            <w:b/>
            <w:bCs/>
            <w:sz w:val="22"/>
            <w:szCs w:val="22"/>
          </w:rPr>
          <w:t>Demand Capacity</w:t>
        </w:r>
      </w:ins>
      <w:r w:rsidR="00BA7809" w:rsidRPr="3E5D023F">
        <w:rPr>
          <w:rFonts w:ascii="Arial" w:hAnsi="Arial" w:cs="Arial"/>
          <w:b/>
          <w:bCs/>
          <w:sz w:val="22"/>
          <w:szCs w:val="22"/>
        </w:rPr>
        <w:t xml:space="preserve"> </w:t>
      </w:r>
      <w:r w:rsidR="00827A50" w:rsidRPr="3E5D023F">
        <w:rPr>
          <w:rFonts w:ascii="Arial" w:hAnsi="Arial" w:cs="Arial"/>
          <w:sz w:val="22"/>
          <w:szCs w:val="22"/>
        </w:rPr>
        <w:t xml:space="preserve">and in any event within 12 months of such event </w:t>
      </w:r>
      <w:r w:rsidR="001B769A" w:rsidRPr="3E5D023F">
        <w:rPr>
          <w:rFonts w:ascii="Arial" w:hAnsi="Arial" w:cs="Arial"/>
          <w:b/>
          <w:bCs/>
          <w:sz w:val="22"/>
          <w:szCs w:val="22"/>
        </w:rPr>
        <w:t>The Company</w:t>
      </w:r>
      <w:r w:rsidR="001B769A" w:rsidRPr="3E5D023F">
        <w:rPr>
          <w:rFonts w:ascii="Arial" w:hAnsi="Arial" w:cs="Arial"/>
          <w:sz w:val="22"/>
          <w:szCs w:val="22"/>
        </w:rPr>
        <w:t xml:space="preserve"> shall provide the </w:t>
      </w:r>
      <w:r w:rsidR="001B769A" w:rsidRPr="3E5D023F">
        <w:rPr>
          <w:rFonts w:ascii="Arial" w:hAnsi="Arial" w:cs="Arial"/>
          <w:b/>
          <w:bCs/>
          <w:sz w:val="22"/>
          <w:szCs w:val="22"/>
        </w:rPr>
        <w:t>User</w:t>
      </w:r>
      <w:r w:rsidR="001B769A" w:rsidRPr="3E5D023F">
        <w:rPr>
          <w:rFonts w:ascii="Arial" w:hAnsi="Arial" w:cs="Arial"/>
          <w:sz w:val="22"/>
          <w:szCs w:val="22"/>
        </w:rPr>
        <w:t xml:space="preserve"> with </w:t>
      </w:r>
      <w:r w:rsidR="00E53C29" w:rsidRPr="3E5D023F">
        <w:rPr>
          <w:rFonts w:ascii="Arial" w:hAnsi="Arial" w:cs="Arial"/>
          <w:sz w:val="22"/>
          <w:szCs w:val="22"/>
        </w:rPr>
        <w:t>a</w:t>
      </w:r>
      <w:r w:rsidR="001B769A" w:rsidRPr="3E5D023F">
        <w:rPr>
          <w:rFonts w:ascii="Arial" w:hAnsi="Arial" w:cs="Arial"/>
          <w:sz w:val="22"/>
          <w:szCs w:val="22"/>
        </w:rPr>
        <w:t xml:space="preserve"> </w:t>
      </w:r>
      <w:r w:rsidR="00E53C29" w:rsidRPr="3E5D023F">
        <w:rPr>
          <w:rFonts w:ascii="Arial" w:hAnsi="Arial" w:cs="Arial"/>
          <w:sz w:val="22"/>
          <w:szCs w:val="22"/>
        </w:rPr>
        <w:t>f</w:t>
      </w:r>
      <w:r w:rsidR="0085547D" w:rsidRPr="3E5D023F">
        <w:rPr>
          <w:rFonts w:ascii="Arial" w:hAnsi="Arial" w:cs="Arial"/>
          <w:sz w:val="22"/>
          <w:szCs w:val="22"/>
        </w:rPr>
        <w:t xml:space="preserve">inal </w:t>
      </w:r>
      <w:r w:rsidR="00E53C29" w:rsidRPr="3E5D023F">
        <w:rPr>
          <w:rFonts w:ascii="Arial" w:hAnsi="Arial" w:cs="Arial"/>
          <w:sz w:val="22"/>
          <w:szCs w:val="22"/>
        </w:rPr>
        <w:t>s</w:t>
      </w:r>
      <w:r w:rsidR="0085547D" w:rsidRPr="3E5D023F">
        <w:rPr>
          <w:rFonts w:ascii="Arial" w:hAnsi="Arial" w:cs="Arial"/>
          <w:sz w:val="22"/>
          <w:szCs w:val="22"/>
        </w:rPr>
        <w:t>tatement of the</w:t>
      </w:r>
      <w:r w:rsidR="0085547D" w:rsidRPr="3E5D023F">
        <w:rPr>
          <w:rFonts w:ascii="Arial" w:hAnsi="Arial" w:cs="Arial"/>
          <w:b/>
          <w:bCs/>
          <w:sz w:val="22"/>
          <w:szCs w:val="22"/>
        </w:rPr>
        <w:t xml:space="preserve"> </w:t>
      </w:r>
      <w:r w:rsidR="001B769A" w:rsidRPr="3E5D023F">
        <w:rPr>
          <w:rFonts w:ascii="Arial" w:hAnsi="Arial" w:cs="Arial"/>
          <w:b/>
          <w:bCs/>
          <w:sz w:val="22"/>
          <w:szCs w:val="22"/>
        </w:rPr>
        <w:t>Actual Attributable Works Cancellation Charge</w:t>
      </w:r>
      <w:r w:rsidR="001B769A" w:rsidRPr="3E5D023F">
        <w:rPr>
          <w:rFonts w:ascii="Arial" w:hAnsi="Arial" w:cs="Arial"/>
          <w:sz w:val="22"/>
          <w:szCs w:val="22"/>
        </w:rPr>
        <w:t xml:space="preserve">. If the </w:t>
      </w:r>
      <w:r w:rsidR="001B769A" w:rsidRPr="3E5D023F">
        <w:rPr>
          <w:rFonts w:ascii="Arial" w:hAnsi="Arial" w:cs="Arial"/>
          <w:b/>
          <w:bCs/>
          <w:sz w:val="22"/>
          <w:szCs w:val="22"/>
        </w:rPr>
        <w:t>A</w:t>
      </w:r>
      <w:r w:rsidR="00C44589" w:rsidRPr="3E5D023F">
        <w:rPr>
          <w:rFonts w:ascii="Arial" w:hAnsi="Arial" w:cs="Arial"/>
          <w:b/>
          <w:bCs/>
          <w:sz w:val="22"/>
          <w:szCs w:val="22"/>
        </w:rPr>
        <w:t>ctual A</w:t>
      </w:r>
      <w:r w:rsidR="001B769A" w:rsidRPr="3E5D023F">
        <w:rPr>
          <w:rFonts w:ascii="Arial" w:hAnsi="Arial" w:cs="Arial"/>
          <w:b/>
          <w:bCs/>
          <w:sz w:val="22"/>
          <w:szCs w:val="22"/>
        </w:rPr>
        <w:t>ttributable Works Cancellation Charge</w:t>
      </w:r>
      <w:r w:rsidR="001B769A" w:rsidRPr="3E5D023F">
        <w:rPr>
          <w:rFonts w:ascii="Arial" w:hAnsi="Arial" w:cs="Arial"/>
          <w:sz w:val="22"/>
          <w:szCs w:val="22"/>
        </w:rPr>
        <w:t xml:space="preserve"> is greater than the payments made by the </w:t>
      </w:r>
      <w:r w:rsidR="001B769A" w:rsidRPr="3E5D023F">
        <w:rPr>
          <w:rFonts w:ascii="Arial" w:hAnsi="Arial" w:cs="Arial"/>
          <w:b/>
          <w:bCs/>
          <w:sz w:val="22"/>
          <w:szCs w:val="22"/>
        </w:rPr>
        <w:t>User</w:t>
      </w:r>
      <w:r w:rsidR="001B769A" w:rsidRPr="3E5D023F">
        <w:rPr>
          <w:rFonts w:ascii="Arial" w:hAnsi="Arial" w:cs="Arial"/>
          <w:sz w:val="22"/>
          <w:szCs w:val="22"/>
        </w:rPr>
        <w:t xml:space="preserve"> in respect of </w:t>
      </w:r>
      <w:r w:rsidR="001B769A" w:rsidRPr="3E5D023F">
        <w:rPr>
          <w:rFonts w:ascii="Arial" w:hAnsi="Arial" w:cs="Arial"/>
          <w:b/>
          <w:bCs/>
          <w:sz w:val="22"/>
          <w:szCs w:val="22"/>
        </w:rPr>
        <w:t xml:space="preserve">The Company’s </w:t>
      </w:r>
      <w:r w:rsidR="001B769A" w:rsidRPr="3E5D023F">
        <w:rPr>
          <w:rFonts w:ascii="Arial" w:hAnsi="Arial" w:cs="Arial"/>
          <w:sz w:val="22"/>
          <w:szCs w:val="22"/>
        </w:rPr>
        <w:t xml:space="preserve">estimate(s) of the </w:t>
      </w:r>
      <w:r w:rsidR="001B769A" w:rsidRPr="3E5D023F">
        <w:rPr>
          <w:rFonts w:ascii="Arial" w:hAnsi="Arial" w:cs="Arial"/>
          <w:b/>
          <w:bCs/>
          <w:sz w:val="22"/>
          <w:szCs w:val="22"/>
        </w:rPr>
        <w:t>A</w:t>
      </w:r>
      <w:r w:rsidR="00C44589" w:rsidRPr="3E5D023F">
        <w:rPr>
          <w:rFonts w:ascii="Arial" w:hAnsi="Arial" w:cs="Arial"/>
          <w:b/>
          <w:bCs/>
          <w:sz w:val="22"/>
          <w:szCs w:val="22"/>
        </w:rPr>
        <w:t>ctual A</w:t>
      </w:r>
      <w:r w:rsidR="001B769A" w:rsidRPr="3E5D023F">
        <w:rPr>
          <w:rFonts w:ascii="Arial" w:hAnsi="Arial" w:cs="Arial"/>
          <w:b/>
          <w:bCs/>
          <w:sz w:val="22"/>
          <w:szCs w:val="22"/>
        </w:rPr>
        <w:t>ttributable Works Cancellation Charge</w:t>
      </w:r>
      <w:r w:rsidR="001B769A" w:rsidRPr="3E5D023F">
        <w:rPr>
          <w:rFonts w:ascii="Arial" w:hAnsi="Arial" w:cs="Arial"/>
          <w:sz w:val="22"/>
          <w:szCs w:val="22"/>
        </w:rPr>
        <w:t xml:space="preserve"> the </w:t>
      </w:r>
      <w:r w:rsidR="001B769A" w:rsidRPr="3E5D023F">
        <w:rPr>
          <w:rFonts w:ascii="Arial" w:hAnsi="Arial" w:cs="Arial"/>
          <w:b/>
          <w:bCs/>
          <w:sz w:val="22"/>
          <w:szCs w:val="22"/>
        </w:rPr>
        <w:t>User</w:t>
      </w:r>
      <w:r w:rsidR="001B769A" w:rsidRPr="3E5D023F">
        <w:rPr>
          <w:rFonts w:ascii="Arial" w:hAnsi="Arial" w:cs="Arial"/>
          <w:sz w:val="22"/>
          <w:szCs w:val="22"/>
        </w:rPr>
        <w:t xml:space="preserve"> shall within 28 days of the said statement and invoice prepared by </w:t>
      </w:r>
      <w:r w:rsidR="001B769A" w:rsidRPr="3E5D023F">
        <w:rPr>
          <w:rFonts w:ascii="Arial" w:hAnsi="Arial" w:cs="Arial"/>
          <w:b/>
          <w:bCs/>
          <w:sz w:val="22"/>
          <w:szCs w:val="22"/>
        </w:rPr>
        <w:t>The Company</w:t>
      </w:r>
      <w:r w:rsidR="001B769A" w:rsidRPr="3E5D023F">
        <w:rPr>
          <w:rFonts w:ascii="Arial" w:hAnsi="Arial" w:cs="Arial"/>
          <w:sz w:val="22"/>
          <w:szCs w:val="22"/>
        </w:rPr>
        <w:t xml:space="preserve"> pay to </w:t>
      </w:r>
      <w:r w:rsidR="001B769A" w:rsidRPr="3E5D023F">
        <w:rPr>
          <w:rFonts w:ascii="Arial" w:hAnsi="Arial" w:cs="Arial"/>
          <w:b/>
          <w:bCs/>
          <w:sz w:val="22"/>
          <w:szCs w:val="22"/>
        </w:rPr>
        <w:t xml:space="preserve">The Company </w:t>
      </w:r>
      <w:r w:rsidR="001B769A" w:rsidRPr="3E5D023F">
        <w:rPr>
          <w:rFonts w:ascii="Arial" w:hAnsi="Arial" w:cs="Arial"/>
          <w:sz w:val="22"/>
          <w:szCs w:val="22"/>
        </w:rPr>
        <w:t xml:space="preserve">the additional payments due by the </w:t>
      </w:r>
      <w:r w:rsidR="001B769A" w:rsidRPr="3E5D023F">
        <w:rPr>
          <w:rFonts w:ascii="Arial" w:hAnsi="Arial" w:cs="Arial"/>
          <w:b/>
          <w:bCs/>
          <w:sz w:val="22"/>
          <w:szCs w:val="22"/>
        </w:rPr>
        <w:t xml:space="preserve">User </w:t>
      </w:r>
      <w:r w:rsidR="001B769A" w:rsidRPr="3E5D023F">
        <w:rPr>
          <w:rFonts w:ascii="Arial" w:hAnsi="Arial" w:cs="Arial"/>
          <w:sz w:val="22"/>
          <w:szCs w:val="22"/>
        </w:rPr>
        <w:t xml:space="preserve">together with interest calculated thereon on a daily basis at </w:t>
      </w:r>
      <w:r w:rsidR="001B769A" w:rsidRPr="3E5D023F">
        <w:rPr>
          <w:rFonts w:ascii="Arial" w:hAnsi="Arial" w:cs="Arial"/>
          <w:b/>
          <w:bCs/>
          <w:sz w:val="22"/>
          <w:szCs w:val="22"/>
        </w:rPr>
        <w:t>Base Rate</w:t>
      </w:r>
      <w:r w:rsidR="001B769A" w:rsidRPr="3E5D023F">
        <w:rPr>
          <w:rFonts w:ascii="Arial" w:hAnsi="Arial" w:cs="Arial"/>
          <w:sz w:val="22"/>
          <w:szCs w:val="22"/>
        </w:rPr>
        <w:t xml:space="preserve"> for the time being and from time to time from the date of previous payment(s) to the date of the </w:t>
      </w:r>
      <w:r w:rsidR="00E53C29" w:rsidRPr="3E5D023F">
        <w:rPr>
          <w:rFonts w:ascii="Arial" w:hAnsi="Arial" w:cs="Arial"/>
          <w:sz w:val="22"/>
          <w:szCs w:val="22"/>
        </w:rPr>
        <w:t>final statement of the</w:t>
      </w:r>
      <w:r w:rsidR="00E53C29" w:rsidRPr="3E5D023F">
        <w:rPr>
          <w:rFonts w:ascii="Arial" w:hAnsi="Arial" w:cs="Arial"/>
          <w:b/>
          <w:bCs/>
          <w:sz w:val="22"/>
          <w:szCs w:val="22"/>
        </w:rPr>
        <w:t xml:space="preserve"> </w:t>
      </w:r>
      <w:r w:rsidR="0085547D" w:rsidRPr="3E5D023F">
        <w:rPr>
          <w:rFonts w:ascii="Arial" w:hAnsi="Arial" w:cs="Arial"/>
          <w:b/>
          <w:bCs/>
          <w:sz w:val="22"/>
          <w:szCs w:val="22"/>
        </w:rPr>
        <w:t>Actual Attributable Works Cancellation Charge</w:t>
      </w:r>
      <w:r w:rsidR="0085547D" w:rsidRPr="3E5D023F">
        <w:rPr>
          <w:rFonts w:ascii="Arial" w:hAnsi="Arial" w:cs="Arial"/>
          <w:sz w:val="22"/>
          <w:szCs w:val="22"/>
        </w:rPr>
        <w:t xml:space="preserve"> </w:t>
      </w:r>
      <w:r w:rsidR="001B769A" w:rsidRPr="3E5D023F">
        <w:rPr>
          <w:rFonts w:ascii="Arial" w:hAnsi="Arial" w:cs="Arial"/>
          <w:sz w:val="22"/>
          <w:szCs w:val="22"/>
        </w:rPr>
        <w:t xml:space="preserve">and final invoice for the </w:t>
      </w:r>
      <w:r w:rsidR="001B769A" w:rsidRPr="3E5D023F">
        <w:rPr>
          <w:rFonts w:ascii="Arial" w:hAnsi="Arial" w:cs="Arial"/>
          <w:b/>
          <w:bCs/>
          <w:sz w:val="22"/>
          <w:szCs w:val="22"/>
        </w:rPr>
        <w:t>Attributable Works Cancellation Charge</w:t>
      </w:r>
      <w:r w:rsidR="001B769A" w:rsidRPr="3E5D023F">
        <w:rPr>
          <w:rFonts w:ascii="Arial" w:hAnsi="Arial" w:cs="Arial"/>
          <w:sz w:val="22"/>
          <w:szCs w:val="22"/>
        </w:rPr>
        <w:t xml:space="preserve">.  If the </w:t>
      </w:r>
      <w:r w:rsidR="001B769A" w:rsidRPr="3E5D023F">
        <w:rPr>
          <w:rFonts w:ascii="Arial" w:hAnsi="Arial" w:cs="Arial"/>
          <w:b/>
          <w:bCs/>
          <w:sz w:val="22"/>
          <w:szCs w:val="22"/>
        </w:rPr>
        <w:t>A</w:t>
      </w:r>
      <w:r w:rsidR="00C44589" w:rsidRPr="3E5D023F">
        <w:rPr>
          <w:rFonts w:ascii="Arial" w:hAnsi="Arial" w:cs="Arial"/>
          <w:b/>
          <w:bCs/>
          <w:sz w:val="22"/>
          <w:szCs w:val="22"/>
        </w:rPr>
        <w:t>ctual A</w:t>
      </w:r>
      <w:r w:rsidR="001B769A" w:rsidRPr="3E5D023F">
        <w:rPr>
          <w:rFonts w:ascii="Arial" w:hAnsi="Arial" w:cs="Arial"/>
          <w:b/>
          <w:bCs/>
          <w:sz w:val="22"/>
          <w:szCs w:val="22"/>
        </w:rPr>
        <w:t>ttributable Works Cancellation Charge</w:t>
      </w:r>
      <w:r w:rsidR="001B769A" w:rsidRPr="3E5D023F">
        <w:rPr>
          <w:rFonts w:ascii="Arial" w:hAnsi="Arial" w:cs="Arial"/>
          <w:sz w:val="22"/>
          <w:szCs w:val="22"/>
        </w:rPr>
        <w:t xml:space="preserve"> is less than the payments made by the </w:t>
      </w:r>
      <w:r w:rsidR="001B769A" w:rsidRPr="3E5D023F">
        <w:rPr>
          <w:rFonts w:ascii="Arial" w:hAnsi="Arial" w:cs="Arial"/>
          <w:b/>
          <w:bCs/>
          <w:sz w:val="22"/>
          <w:szCs w:val="22"/>
        </w:rPr>
        <w:t xml:space="preserve">User </w:t>
      </w:r>
      <w:r w:rsidR="001B769A" w:rsidRPr="3E5D023F">
        <w:rPr>
          <w:rFonts w:ascii="Arial" w:hAnsi="Arial" w:cs="Arial"/>
          <w:sz w:val="22"/>
          <w:szCs w:val="22"/>
        </w:rPr>
        <w:t xml:space="preserve">in respect of </w:t>
      </w:r>
      <w:r w:rsidR="001B769A" w:rsidRPr="3E5D023F">
        <w:rPr>
          <w:rFonts w:ascii="Arial" w:hAnsi="Arial" w:cs="Arial"/>
          <w:b/>
          <w:bCs/>
          <w:sz w:val="22"/>
          <w:szCs w:val="22"/>
        </w:rPr>
        <w:t xml:space="preserve">The Company’s </w:t>
      </w:r>
      <w:r w:rsidR="001B769A" w:rsidRPr="3E5D023F">
        <w:rPr>
          <w:rFonts w:ascii="Arial" w:hAnsi="Arial" w:cs="Arial"/>
          <w:sz w:val="22"/>
          <w:szCs w:val="22"/>
        </w:rPr>
        <w:t xml:space="preserve">estimate(s) of the </w:t>
      </w:r>
      <w:r w:rsidR="001B769A" w:rsidRPr="3E5D023F">
        <w:rPr>
          <w:rFonts w:ascii="Arial" w:hAnsi="Arial" w:cs="Arial"/>
          <w:b/>
          <w:bCs/>
          <w:sz w:val="22"/>
          <w:szCs w:val="22"/>
        </w:rPr>
        <w:t>A</w:t>
      </w:r>
      <w:r w:rsidR="00C44589" w:rsidRPr="3E5D023F">
        <w:rPr>
          <w:rFonts w:ascii="Arial" w:hAnsi="Arial" w:cs="Arial"/>
          <w:b/>
          <w:bCs/>
          <w:sz w:val="22"/>
          <w:szCs w:val="22"/>
        </w:rPr>
        <w:t>ctual A</w:t>
      </w:r>
      <w:r w:rsidR="001B769A" w:rsidRPr="3E5D023F">
        <w:rPr>
          <w:rFonts w:ascii="Arial" w:hAnsi="Arial" w:cs="Arial"/>
          <w:b/>
          <w:bCs/>
          <w:sz w:val="22"/>
          <w:szCs w:val="22"/>
        </w:rPr>
        <w:t>ttributable Works Cancellation Charge</w:t>
      </w:r>
      <w:r w:rsidR="001B769A" w:rsidRPr="3E5D023F">
        <w:rPr>
          <w:rFonts w:ascii="Arial" w:hAnsi="Arial" w:cs="Arial"/>
          <w:sz w:val="22"/>
          <w:szCs w:val="22"/>
        </w:rPr>
        <w:t xml:space="preserve"> </w:t>
      </w:r>
      <w:r w:rsidR="001B769A" w:rsidRPr="3E5D023F">
        <w:rPr>
          <w:rFonts w:ascii="Arial" w:hAnsi="Arial" w:cs="Arial"/>
          <w:b/>
          <w:bCs/>
          <w:sz w:val="22"/>
          <w:szCs w:val="22"/>
        </w:rPr>
        <w:t>The Company</w:t>
      </w:r>
      <w:r w:rsidR="001B769A" w:rsidRPr="3E5D023F">
        <w:rPr>
          <w:rFonts w:ascii="Arial" w:hAnsi="Arial" w:cs="Arial"/>
          <w:sz w:val="22"/>
          <w:szCs w:val="22"/>
        </w:rPr>
        <w:t xml:space="preserve"> shall forthwith pay to the </w:t>
      </w:r>
      <w:r w:rsidR="001B769A" w:rsidRPr="3E5D023F">
        <w:rPr>
          <w:rFonts w:ascii="Arial" w:hAnsi="Arial" w:cs="Arial"/>
          <w:b/>
          <w:bCs/>
          <w:sz w:val="22"/>
          <w:szCs w:val="22"/>
        </w:rPr>
        <w:t>User</w:t>
      </w:r>
      <w:r w:rsidR="001B769A" w:rsidRPr="3E5D023F">
        <w:rPr>
          <w:rFonts w:ascii="Arial" w:hAnsi="Arial" w:cs="Arial"/>
          <w:sz w:val="22"/>
          <w:szCs w:val="22"/>
        </w:rPr>
        <w:t xml:space="preserve"> the excess paid together with interest on a daily basis at </w:t>
      </w:r>
      <w:r w:rsidR="001B769A" w:rsidRPr="3E5D023F">
        <w:rPr>
          <w:rFonts w:ascii="Arial" w:hAnsi="Arial" w:cs="Arial"/>
          <w:b/>
          <w:bCs/>
          <w:sz w:val="22"/>
          <w:szCs w:val="22"/>
        </w:rPr>
        <w:t>Base Rate</w:t>
      </w:r>
      <w:r w:rsidR="001B769A" w:rsidRPr="3E5D023F">
        <w:rPr>
          <w:rFonts w:ascii="Arial" w:hAnsi="Arial" w:cs="Arial"/>
          <w:sz w:val="22"/>
          <w:szCs w:val="22"/>
        </w:rPr>
        <w:t xml:space="preserve"> for the time being and from time to time from the date of payment of the fair and reasonable estimate of the </w:t>
      </w:r>
      <w:r w:rsidR="001B769A" w:rsidRPr="3E5D023F">
        <w:rPr>
          <w:rFonts w:ascii="Arial" w:hAnsi="Arial" w:cs="Arial"/>
          <w:b/>
          <w:bCs/>
          <w:sz w:val="22"/>
          <w:szCs w:val="22"/>
        </w:rPr>
        <w:t>A</w:t>
      </w:r>
      <w:r w:rsidR="00C44589" w:rsidRPr="3E5D023F">
        <w:rPr>
          <w:rFonts w:ascii="Arial" w:hAnsi="Arial" w:cs="Arial"/>
          <w:b/>
          <w:bCs/>
          <w:sz w:val="22"/>
          <w:szCs w:val="22"/>
        </w:rPr>
        <w:t>ctual A</w:t>
      </w:r>
      <w:r w:rsidR="001B769A" w:rsidRPr="3E5D023F">
        <w:rPr>
          <w:rFonts w:ascii="Arial" w:hAnsi="Arial" w:cs="Arial"/>
          <w:b/>
          <w:bCs/>
          <w:sz w:val="22"/>
          <w:szCs w:val="22"/>
        </w:rPr>
        <w:t>ttributable Works Cancellation Charge</w:t>
      </w:r>
      <w:r w:rsidR="001B769A" w:rsidRPr="3E5D023F">
        <w:rPr>
          <w:rFonts w:ascii="Arial" w:hAnsi="Arial" w:cs="Arial"/>
          <w:sz w:val="22"/>
          <w:szCs w:val="22"/>
        </w:rPr>
        <w:t xml:space="preserve"> to the date of reimbursement by </w:t>
      </w:r>
      <w:r w:rsidR="001B769A" w:rsidRPr="3E5D023F">
        <w:rPr>
          <w:rFonts w:ascii="Arial" w:hAnsi="Arial" w:cs="Arial"/>
          <w:b/>
          <w:bCs/>
          <w:sz w:val="22"/>
          <w:szCs w:val="22"/>
        </w:rPr>
        <w:t>The Company</w:t>
      </w:r>
      <w:r w:rsidR="001B769A" w:rsidRPr="3E5D023F">
        <w:rPr>
          <w:rFonts w:ascii="Arial" w:hAnsi="Arial" w:cs="Arial"/>
          <w:sz w:val="22"/>
          <w:szCs w:val="22"/>
        </w:rPr>
        <w:t xml:space="preserve"> of the said excess paid.</w:t>
      </w:r>
      <w:r w:rsidR="00812868" w:rsidRPr="3E5D023F">
        <w:rPr>
          <w:rFonts w:ascii="Arial" w:hAnsi="Arial" w:cs="Arial"/>
          <w:sz w:val="22"/>
          <w:szCs w:val="22"/>
        </w:rPr>
        <w:t xml:space="preserve"> </w:t>
      </w:r>
    </w:p>
    <w:sectPr w:rsidR="007773F2" w:rsidRPr="0021515E" w:rsidSect="00123189">
      <w:footerReference w:type="even" r:id="rId11"/>
      <w:footerReference w:type="default" r:id="rId12"/>
      <w:pgSz w:w="11906" w:h="16838" w:code="9"/>
      <w:pgMar w:top="1440" w:right="1556" w:bottom="1138" w:left="1886" w:header="1138" w:footer="454"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87CEACF" w14:textId="77777777" w:rsidR="00A92435" w:rsidRDefault="00A92435">
      <w:r>
        <w:separator/>
      </w:r>
    </w:p>
  </w:endnote>
  <w:endnote w:type="continuationSeparator" w:id="0">
    <w:p w14:paraId="5675283A" w14:textId="77777777" w:rsidR="00A92435" w:rsidRDefault="00A92435">
      <w:r>
        <w:continuationSeparator/>
      </w:r>
    </w:p>
  </w:endnote>
  <w:endnote w:type="continuationNotice" w:id="1">
    <w:p w14:paraId="5CAA2A53" w14:textId="77777777" w:rsidR="00A92435" w:rsidRDefault="00A9243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Garamond MT">
    <w:altName w:val="Garamond"/>
    <w:charset w:val="00"/>
    <w:family w:val="roman"/>
    <w:pitch w:val="variable"/>
    <w:sig w:usb0="00007A87" w:usb1="80000000" w:usb2="00000008" w:usb3="00000000" w:csb0="000000FF" w:csb1="00000000"/>
  </w:font>
  <w:font w:name="Arial Bold">
    <w:altName w:val="Arial"/>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179C25" w14:textId="129AD265" w:rsidR="00BF79A5" w:rsidRDefault="00BF79A5" w:rsidP="00D30700">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6D6DB0">
      <w:rPr>
        <w:rStyle w:val="PageNumber"/>
        <w:noProof/>
      </w:rPr>
      <w:t>1</w:t>
    </w:r>
    <w:r>
      <w:rPr>
        <w:rStyle w:val="PageNumber"/>
      </w:rPr>
      <w:fldChar w:fldCharType="end"/>
    </w:r>
  </w:p>
  <w:p w14:paraId="66CDF0FC" w14:textId="77777777" w:rsidR="00BF79A5" w:rsidRDefault="00BF79A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8DFF87" w14:textId="77777777" w:rsidR="00BF79A5" w:rsidRPr="00D30700" w:rsidRDefault="00BF79A5" w:rsidP="00653AE6">
    <w:pPr>
      <w:pStyle w:val="Footer"/>
      <w:framePr w:wrap="around" w:vAnchor="text" w:hAnchor="page" w:x="5760" w:y="7"/>
      <w:rPr>
        <w:rStyle w:val="PageNumber"/>
        <w:rFonts w:ascii="Arial" w:hAnsi="Arial" w:cs="Arial"/>
        <w:sz w:val="16"/>
        <w:szCs w:val="16"/>
      </w:rPr>
    </w:pPr>
    <w:r w:rsidRPr="00D30700">
      <w:rPr>
        <w:rStyle w:val="PageNumber"/>
        <w:rFonts w:ascii="Arial" w:hAnsi="Arial" w:cs="Arial"/>
        <w:sz w:val="16"/>
        <w:szCs w:val="16"/>
      </w:rPr>
      <w:fldChar w:fldCharType="begin"/>
    </w:r>
    <w:r w:rsidRPr="00D30700">
      <w:rPr>
        <w:rStyle w:val="PageNumber"/>
        <w:rFonts w:ascii="Arial" w:hAnsi="Arial" w:cs="Arial"/>
        <w:sz w:val="16"/>
        <w:szCs w:val="16"/>
      </w:rPr>
      <w:instrText xml:space="preserve">PAGE  </w:instrText>
    </w:r>
    <w:r w:rsidRPr="00D30700">
      <w:rPr>
        <w:rStyle w:val="PageNumber"/>
        <w:rFonts w:ascii="Arial" w:hAnsi="Arial" w:cs="Arial"/>
        <w:sz w:val="16"/>
        <w:szCs w:val="16"/>
      </w:rPr>
      <w:fldChar w:fldCharType="separate"/>
    </w:r>
    <w:r w:rsidR="00F35EFF">
      <w:rPr>
        <w:rStyle w:val="PageNumber"/>
        <w:rFonts w:ascii="Arial" w:hAnsi="Arial" w:cs="Arial"/>
        <w:noProof/>
        <w:sz w:val="16"/>
        <w:szCs w:val="16"/>
      </w:rPr>
      <w:t>32</w:t>
    </w:r>
    <w:r w:rsidRPr="00D30700">
      <w:rPr>
        <w:rStyle w:val="PageNumber"/>
        <w:rFonts w:ascii="Arial" w:hAnsi="Arial" w:cs="Arial"/>
        <w:sz w:val="16"/>
        <w:szCs w:val="16"/>
      </w:rPr>
      <w:fldChar w:fldCharType="end"/>
    </w:r>
  </w:p>
  <w:p w14:paraId="4A632C24" w14:textId="55710455" w:rsidR="00653AE6" w:rsidRDefault="00BF79A5" w:rsidP="00F179CF">
    <w:pPr>
      <w:pStyle w:val="Footer"/>
      <w:tabs>
        <w:tab w:val="clear" w:pos="4153"/>
        <w:tab w:val="clear" w:pos="8306"/>
        <w:tab w:val="left" w:pos="7455"/>
      </w:tabs>
      <w:rPr>
        <w:rFonts w:ascii="Arial" w:hAnsi="Arial" w:cs="Arial"/>
        <w:sz w:val="16"/>
        <w:szCs w:val="16"/>
      </w:rPr>
    </w:pPr>
    <w:r w:rsidRPr="00EB50C3">
      <w:rPr>
        <w:rFonts w:ascii="Arial" w:hAnsi="Arial" w:cs="Arial"/>
        <w:sz w:val="16"/>
        <w:szCs w:val="16"/>
      </w:rPr>
      <w:t xml:space="preserve"> CUS</w:t>
    </w:r>
    <w:r>
      <w:rPr>
        <w:rFonts w:ascii="Arial" w:hAnsi="Arial" w:cs="Arial"/>
        <w:sz w:val="16"/>
        <w:szCs w:val="16"/>
      </w:rPr>
      <w:t>C Section 15 v1.</w:t>
    </w:r>
    <w:r w:rsidR="00812868">
      <w:rPr>
        <w:rFonts w:ascii="Arial" w:hAnsi="Arial" w:cs="Arial"/>
        <w:sz w:val="16"/>
        <w:szCs w:val="16"/>
      </w:rPr>
      <w:t>1</w:t>
    </w:r>
    <w:r w:rsidR="00881E90">
      <w:rPr>
        <w:rFonts w:ascii="Arial" w:hAnsi="Arial" w:cs="Arial"/>
        <w:sz w:val="16"/>
        <w:szCs w:val="16"/>
      </w:rPr>
      <w:t>1</w:t>
    </w:r>
    <w:r>
      <w:rPr>
        <w:rFonts w:ascii="Arial" w:hAnsi="Arial" w:cs="Arial"/>
        <w:sz w:val="16"/>
        <w:szCs w:val="16"/>
      </w:rPr>
      <w:t xml:space="preserve">                                                                                                                    </w:t>
    </w:r>
    <w:r w:rsidR="00E458B1">
      <w:rPr>
        <w:rFonts w:ascii="Arial" w:hAnsi="Arial" w:cs="Arial"/>
        <w:sz w:val="16"/>
        <w:szCs w:val="16"/>
      </w:rPr>
      <w:t xml:space="preserve"> </w:t>
    </w:r>
    <w:r w:rsidR="00653AE6">
      <w:rPr>
        <w:rFonts w:ascii="Arial" w:hAnsi="Arial" w:cs="Arial"/>
        <w:sz w:val="16"/>
        <w:szCs w:val="16"/>
      </w:rPr>
      <w:t xml:space="preserve">           </w:t>
    </w:r>
    <w:r w:rsidR="00653AE6">
      <w:rPr>
        <w:rFonts w:ascii="Arial" w:hAnsi="Arial" w:cs="Arial"/>
        <w:sz w:val="16"/>
        <w:szCs w:val="16"/>
      </w:rPr>
      <w:tab/>
      <w:t xml:space="preserve"> </w:t>
    </w:r>
  </w:p>
  <w:p w14:paraId="6690CA9D" w14:textId="6BC00C4A" w:rsidR="00BF79A5" w:rsidRPr="00EB50C3" w:rsidRDefault="00653AE6" w:rsidP="00653AE6">
    <w:pPr>
      <w:pStyle w:val="Footer"/>
      <w:tabs>
        <w:tab w:val="clear" w:pos="4153"/>
        <w:tab w:val="clear" w:pos="8306"/>
      </w:tabs>
      <w:rPr>
        <w:rFonts w:ascii="Arial" w:hAnsi="Arial" w:cs="Arial"/>
        <w:sz w:val="16"/>
        <w:szCs w:val="16"/>
      </w:rPr>
    </w:pP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sidR="00881E90">
      <w:rPr>
        <w:rFonts w:ascii="Arial" w:hAnsi="Arial" w:cs="Arial"/>
        <w:sz w:val="16"/>
        <w:szCs w:val="16"/>
      </w:rPr>
      <w:t>31 July</w:t>
    </w:r>
    <w:r w:rsidR="00812868">
      <w:rPr>
        <w:rFonts w:ascii="Arial" w:hAnsi="Arial" w:cs="Arial"/>
        <w:sz w:val="16"/>
        <w:szCs w:val="16"/>
      </w:rPr>
      <w:t xml:space="preserve"> 2025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185EC9F" w14:textId="77777777" w:rsidR="00A92435" w:rsidRDefault="00A92435">
      <w:r>
        <w:separator/>
      </w:r>
    </w:p>
  </w:footnote>
  <w:footnote w:type="continuationSeparator" w:id="0">
    <w:p w14:paraId="3F3F0257" w14:textId="77777777" w:rsidR="00A92435" w:rsidRDefault="00A92435">
      <w:r>
        <w:continuationSeparator/>
      </w:r>
    </w:p>
  </w:footnote>
  <w:footnote w:type="continuationNotice" w:id="1">
    <w:p w14:paraId="76D66853" w14:textId="77777777" w:rsidR="00A92435" w:rsidRDefault="00A92435"/>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F22A43"/>
    <w:multiLevelType w:val="multilevel"/>
    <w:tmpl w:val="746844B2"/>
    <w:lvl w:ilvl="0">
      <w:start w:val="6"/>
      <w:numFmt w:val="decimal"/>
      <w:lvlText w:val="%1"/>
      <w:lvlJc w:val="left"/>
      <w:pPr>
        <w:tabs>
          <w:tab w:val="num" w:pos="495"/>
        </w:tabs>
        <w:ind w:left="495" w:hanging="495"/>
      </w:pPr>
      <w:rPr>
        <w:rFonts w:hint="default"/>
      </w:rPr>
    </w:lvl>
    <w:lvl w:ilvl="1">
      <w:start w:val="7"/>
      <w:numFmt w:val="decimal"/>
      <w:lvlText w:val="%1.%2"/>
      <w:lvlJc w:val="left"/>
      <w:pPr>
        <w:tabs>
          <w:tab w:val="num" w:pos="495"/>
        </w:tabs>
        <w:ind w:left="495" w:hanging="495"/>
      </w:pPr>
      <w:rPr>
        <w:rFonts w:hint="default"/>
      </w:rPr>
    </w:lvl>
    <w:lvl w:ilvl="2">
      <w:start w:val="2"/>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05071A22"/>
    <w:multiLevelType w:val="hybridMultilevel"/>
    <w:tmpl w:val="91F25652"/>
    <w:lvl w:ilvl="0" w:tplc="0B6EC6C4">
      <w:start w:val="1"/>
      <w:numFmt w:val="lowerRoman"/>
      <w:lvlText w:val="(%1)"/>
      <w:lvlJc w:val="left"/>
      <w:pPr>
        <w:tabs>
          <w:tab w:val="num" w:pos="2160"/>
        </w:tabs>
        <w:ind w:left="2160" w:hanging="720"/>
      </w:pPr>
      <w:rPr>
        <w:rFonts w:hint="default"/>
        <w:b/>
        <w:sz w:val="20"/>
        <w:szCs w:val="20"/>
      </w:rPr>
    </w:lvl>
    <w:lvl w:ilvl="1" w:tplc="08090019" w:tentative="1">
      <w:start w:val="1"/>
      <w:numFmt w:val="lowerLetter"/>
      <w:lvlText w:val="%2."/>
      <w:lvlJc w:val="left"/>
      <w:pPr>
        <w:tabs>
          <w:tab w:val="num" w:pos="2100"/>
        </w:tabs>
        <w:ind w:left="2100" w:hanging="360"/>
      </w:pPr>
    </w:lvl>
    <w:lvl w:ilvl="2" w:tplc="0809001B" w:tentative="1">
      <w:start w:val="1"/>
      <w:numFmt w:val="lowerRoman"/>
      <w:lvlText w:val="%3."/>
      <w:lvlJc w:val="right"/>
      <w:pPr>
        <w:tabs>
          <w:tab w:val="num" w:pos="2820"/>
        </w:tabs>
        <w:ind w:left="2820" w:hanging="180"/>
      </w:pPr>
    </w:lvl>
    <w:lvl w:ilvl="3" w:tplc="0809000F" w:tentative="1">
      <w:start w:val="1"/>
      <w:numFmt w:val="decimal"/>
      <w:lvlText w:val="%4."/>
      <w:lvlJc w:val="left"/>
      <w:pPr>
        <w:tabs>
          <w:tab w:val="num" w:pos="3540"/>
        </w:tabs>
        <w:ind w:left="3540" w:hanging="360"/>
      </w:pPr>
    </w:lvl>
    <w:lvl w:ilvl="4" w:tplc="08090019" w:tentative="1">
      <w:start w:val="1"/>
      <w:numFmt w:val="lowerLetter"/>
      <w:lvlText w:val="%5."/>
      <w:lvlJc w:val="left"/>
      <w:pPr>
        <w:tabs>
          <w:tab w:val="num" w:pos="4260"/>
        </w:tabs>
        <w:ind w:left="4260" w:hanging="360"/>
      </w:pPr>
    </w:lvl>
    <w:lvl w:ilvl="5" w:tplc="0809001B" w:tentative="1">
      <w:start w:val="1"/>
      <w:numFmt w:val="lowerRoman"/>
      <w:lvlText w:val="%6."/>
      <w:lvlJc w:val="right"/>
      <w:pPr>
        <w:tabs>
          <w:tab w:val="num" w:pos="4980"/>
        </w:tabs>
        <w:ind w:left="4980" w:hanging="180"/>
      </w:pPr>
    </w:lvl>
    <w:lvl w:ilvl="6" w:tplc="0809000F" w:tentative="1">
      <w:start w:val="1"/>
      <w:numFmt w:val="decimal"/>
      <w:lvlText w:val="%7."/>
      <w:lvlJc w:val="left"/>
      <w:pPr>
        <w:tabs>
          <w:tab w:val="num" w:pos="5700"/>
        </w:tabs>
        <w:ind w:left="5700" w:hanging="360"/>
      </w:pPr>
    </w:lvl>
    <w:lvl w:ilvl="7" w:tplc="08090019" w:tentative="1">
      <w:start w:val="1"/>
      <w:numFmt w:val="lowerLetter"/>
      <w:lvlText w:val="%8."/>
      <w:lvlJc w:val="left"/>
      <w:pPr>
        <w:tabs>
          <w:tab w:val="num" w:pos="6420"/>
        </w:tabs>
        <w:ind w:left="6420" w:hanging="360"/>
      </w:pPr>
    </w:lvl>
    <w:lvl w:ilvl="8" w:tplc="0809001B" w:tentative="1">
      <w:start w:val="1"/>
      <w:numFmt w:val="lowerRoman"/>
      <w:lvlText w:val="%9."/>
      <w:lvlJc w:val="right"/>
      <w:pPr>
        <w:tabs>
          <w:tab w:val="num" w:pos="7140"/>
        </w:tabs>
        <w:ind w:left="7140" w:hanging="180"/>
      </w:pPr>
    </w:lvl>
  </w:abstractNum>
  <w:abstractNum w:abstractNumId="2" w15:restartNumberingAfterBreak="0">
    <w:nsid w:val="05084653"/>
    <w:multiLevelType w:val="multilevel"/>
    <w:tmpl w:val="91CA7CD4"/>
    <w:lvl w:ilvl="0">
      <w:start w:val="3"/>
      <w:numFmt w:val="decimal"/>
      <w:lvlText w:val="%1"/>
      <w:lvlJc w:val="left"/>
      <w:pPr>
        <w:tabs>
          <w:tab w:val="num" w:pos="360"/>
        </w:tabs>
        <w:ind w:left="360" w:hanging="360"/>
      </w:pPr>
      <w:rPr>
        <w:rFonts w:hint="default"/>
      </w:rPr>
    </w:lvl>
    <w:lvl w:ilvl="1">
      <w:start w:val="9"/>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09814BCF"/>
    <w:multiLevelType w:val="multilevel"/>
    <w:tmpl w:val="3D569BB8"/>
    <w:lvl w:ilvl="0">
      <w:start w:val="6"/>
      <w:numFmt w:val="decimal"/>
      <w:lvlText w:val="%1"/>
      <w:lvlJc w:val="left"/>
      <w:pPr>
        <w:tabs>
          <w:tab w:val="num" w:pos="720"/>
        </w:tabs>
        <w:ind w:left="720" w:hanging="72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0AB146FD"/>
    <w:multiLevelType w:val="hybridMultilevel"/>
    <w:tmpl w:val="2D0A318E"/>
    <w:lvl w:ilvl="0" w:tplc="5A7EE658">
      <w:start w:val="6"/>
      <w:numFmt w:val="decimal"/>
      <w:lvlText w:val="%1"/>
      <w:lvlJc w:val="left"/>
      <w:pPr>
        <w:tabs>
          <w:tab w:val="num" w:pos="720"/>
        </w:tabs>
        <w:ind w:left="720" w:hanging="360"/>
      </w:pPr>
      <w:rPr>
        <w:rFonts w:hint="default"/>
        <w:b/>
      </w:rPr>
    </w:lvl>
    <w:lvl w:ilvl="1" w:tplc="56902E68">
      <w:numFmt w:val="none"/>
      <w:lvlText w:val=""/>
      <w:lvlJc w:val="left"/>
      <w:pPr>
        <w:tabs>
          <w:tab w:val="num" w:pos="360"/>
        </w:tabs>
      </w:pPr>
    </w:lvl>
    <w:lvl w:ilvl="2" w:tplc="C5D03188">
      <w:numFmt w:val="none"/>
      <w:lvlText w:val=""/>
      <w:lvlJc w:val="left"/>
      <w:pPr>
        <w:tabs>
          <w:tab w:val="num" w:pos="360"/>
        </w:tabs>
      </w:pPr>
    </w:lvl>
    <w:lvl w:ilvl="3" w:tplc="8E442A00">
      <w:numFmt w:val="none"/>
      <w:lvlText w:val=""/>
      <w:lvlJc w:val="left"/>
      <w:pPr>
        <w:tabs>
          <w:tab w:val="num" w:pos="360"/>
        </w:tabs>
      </w:pPr>
    </w:lvl>
    <w:lvl w:ilvl="4" w:tplc="B3A4282E">
      <w:numFmt w:val="none"/>
      <w:lvlText w:val=""/>
      <w:lvlJc w:val="left"/>
      <w:pPr>
        <w:tabs>
          <w:tab w:val="num" w:pos="360"/>
        </w:tabs>
      </w:pPr>
    </w:lvl>
    <w:lvl w:ilvl="5" w:tplc="B2DA0662">
      <w:numFmt w:val="none"/>
      <w:lvlText w:val=""/>
      <w:lvlJc w:val="left"/>
      <w:pPr>
        <w:tabs>
          <w:tab w:val="num" w:pos="360"/>
        </w:tabs>
      </w:pPr>
    </w:lvl>
    <w:lvl w:ilvl="6" w:tplc="3A1A75E0">
      <w:numFmt w:val="none"/>
      <w:lvlText w:val=""/>
      <w:lvlJc w:val="left"/>
      <w:pPr>
        <w:tabs>
          <w:tab w:val="num" w:pos="360"/>
        </w:tabs>
      </w:pPr>
    </w:lvl>
    <w:lvl w:ilvl="7" w:tplc="760666B6">
      <w:numFmt w:val="none"/>
      <w:lvlText w:val=""/>
      <w:lvlJc w:val="left"/>
      <w:pPr>
        <w:tabs>
          <w:tab w:val="num" w:pos="360"/>
        </w:tabs>
      </w:pPr>
    </w:lvl>
    <w:lvl w:ilvl="8" w:tplc="CD0826BC">
      <w:numFmt w:val="none"/>
      <w:lvlText w:val=""/>
      <w:lvlJc w:val="left"/>
      <w:pPr>
        <w:tabs>
          <w:tab w:val="num" w:pos="360"/>
        </w:tabs>
      </w:pPr>
    </w:lvl>
  </w:abstractNum>
  <w:abstractNum w:abstractNumId="5" w15:restartNumberingAfterBreak="0">
    <w:nsid w:val="0D517C62"/>
    <w:multiLevelType w:val="multilevel"/>
    <w:tmpl w:val="40069C80"/>
    <w:lvl w:ilvl="0">
      <w:start w:val="6"/>
      <w:numFmt w:val="decimal"/>
      <w:lvlText w:val="%1"/>
      <w:lvlJc w:val="left"/>
      <w:pPr>
        <w:tabs>
          <w:tab w:val="num" w:pos="600"/>
        </w:tabs>
        <w:ind w:left="600" w:hanging="600"/>
      </w:pPr>
      <w:rPr>
        <w:rFonts w:hint="default"/>
        <w:b/>
      </w:rPr>
    </w:lvl>
    <w:lvl w:ilvl="1">
      <w:start w:val="3"/>
      <w:numFmt w:val="decimal"/>
      <w:lvlText w:val="%1.%2"/>
      <w:lvlJc w:val="left"/>
      <w:pPr>
        <w:tabs>
          <w:tab w:val="num" w:pos="600"/>
        </w:tabs>
        <w:ind w:left="600" w:hanging="60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6" w15:restartNumberingAfterBreak="0">
    <w:nsid w:val="178D351D"/>
    <w:multiLevelType w:val="multilevel"/>
    <w:tmpl w:val="3D569BB8"/>
    <w:lvl w:ilvl="0">
      <w:start w:val="6"/>
      <w:numFmt w:val="decimal"/>
      <w:lvlText w:val="%1"/>
      <w:lvlJc w:val="left"/>
      <w:pPr>
        <w:tabs>
          <w:tab w:val="num" w:pos="720"/>
        </w:tabs>
        <w:ind w:left="720" w:hanging="72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19EF223B"/>
    <w:multiLevelType w:val="multilevel"/>
    <w:tmpl w:val="E0665A6E"/>
    <w:lvl w:ilvl="0">
      <w:start w:val="3"/>
      <w:numFmt w:val="decimal"/>
      <w:lvlText w:val="%1"/>
      <w:lvlJc w:val="left"/>
      <w:pPr>
        <w:tabs>
          <w:tab w:val="num" w:pos="720"/>
        </w:tabs>
        <w:ind w:left="720" w:hanging="720"/>
      </w:pPr>
      <w:rPr>
        <w:rFonts w:hint="default"/>
        <w:b/>
      </w:rPr>
    </w:lvl>
    <w:lvl w:ilvl="1">
      <w:start w:val="9"/>
      <w:numFmt w:val="decimal"/>
      <w:lvlText w:val="%1.%2"/>
      <w:lvlJc w:val="left"/>
      <w:pPr>
        <w:tabs>
          <w:tab w:val="num" w:pos="720"/>
        </w:tabs>
        <w:ind w:left="720" w:hanging="72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8" w15:restartNumberingAfterBreak="0">
    <w:nsid w:val="1AF1385B"/>
    <w:multiLevelType w:val="multilevel"/>
    <w:tmpl w:val="7474F66A"/>
    <w:lvl w:ilvl="0">
      <w:start w:val="6"/>
      <w:numFmt w:val="decimal"/>
      <w:lvlText w:val="%1"/>
      <w:lvlJc w:val="left"/>
      <w:pPr>
        <w:tabs>
          <w:tab w:val="num" w:pos="360"/>
        </w:tabs>
        <w:ind w:left="360" w:hanging="360"/>
      </w:pPr>
      <w:rPr>
        <w:rFonts w:hint="default"/>
        <w:b/>
      </w:rPr>
    </w:lvl>
    <w:lvl w:ilvl="1">
      <w:start w:val="6"/>
      <w:numFmt w:val="decimal"/>
      <w:lvlText w:val="%1.%2"/>
      <w:lvlJc w:val="left"/>
      <w:pPr>
        <w:tabs>
          <w:tab w:val="num" w:pos="360"/>
        </w:tabs>
        <w:ind w:left="360" w:hanging="360"/>
      </w:pPr>
      <w:rPr>
        <w:rFonts w:hint="default"/>
        <w:b/>
      </w:rPr>
    </w:lvl>
    <w:lvl w:ilvl="2">
      <w:start w:val="2"/>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9" w15:restartNumberingAfterBreak="0">
    <w:nsid w:val="2344200A"/>
    <w:multiLevelType w:val="multilevel"/>
    <w:tmpl w:val="C0F29060"/>
    <w:lvl w:ilvl="0">
      <w:start w:val="5"/>
      <w:numFmt w:val="decimal"/>
      <w:lvlText w:val="%1"/>
      <w:lvlJc w:val="left"/>
      <w:pPr>
        <w:tabs>
          <w:tab w:val="num" w:pos="600"/>
        </w:tabs>
        <w:ind w:left="600" w:hanging="600"/>
      </w:pPr>
      <w:rPr>
        <w:rFonts w:ascii="Arial" w:hAnsi="Arial" w:hint="default"/>
        <w:b/>
        <w:sz w:val="22"/>
      </w:rPr>
    </w:lvl>
    <w:lvl w:ilvl="1">
      <w:start w:val="2"/>
      <w:numFmt w:val="decimal"/>
      <w:lvlText w:val="%1.%2"/>
      <w:lvlJc w:val="left"/>
      <w:pPr>
        <w:tabs>
          <w:tab w:val="num" w:pos="600"/>
        </w:tabs>
        <w:ind w:left="600" w:hanging="600"/>
      </w:pPr>
      <w:rPr>
        <w:rFonts w:ascii="Arial" w:hAnsi="Arial" w:hint="default"/>
        <w:b/>
        <w:sz w:val="22"/>
      </w:rPr>
    </w:lvl>
    <w:lvl w:ilvl="2">
      <w:start w:val="1"/>
      <w:numFmt w:val="decimal"/>
      <w:lvlText w:val="%1.%2.%3"/>
      <w:lvlJc w:val="left"/>
      <w:pPr>
        <w:tabs>
          <w:tab w:val="num" w:pos="720"/>
        </w:tabs>
        <w:ind w:left="720" w:hanging="720"/>
      </w:pPr>
      <w:rPr>
        <w:rFonts w:ascii="Arial" w:hAnsi="Arial" w:hint="default"/>
        <w:b/>
        <w:sz w:val="22"/>
      </w:rPr>
    </w:lvl>
    <w:lvl w:ilvl="3">
      <w:start w:val="1"/>
      <w:numFmt w:val="decimal"/>
      <w:lvlText w:val="%1.%2.%3.%4"/>
      <w:lvlJc w:val="left"/>
      <w:pPr>
        <w:tabs>
          <w:tab w:val="num" w:pos="720"/>
        </w:tabs>
        <w:ind w:left="720" w:hanging="720"/>
      </w:pPr>
      <w:rPr>
        <w:rFonts w:ascii="Arial" w:hAnsi="Arial" w:hint="default"/>
        <w:b/>
        <w:sz w:val="22"/>
      </w:rPr>
    </w:lvl>
    <w:lvl w:ilvl="4">
      <w:start w:val="1"/>
      <w:numFmt w:val="decimal"/>
      <w:lvlText w:val="%1.%2.%3.%4.%5"/>
      <w:lvlJc w:val="left"/>
      <w:pPr>
        <w:tabs>
          <w:tab w:val="num" w:pos="1080"/>
        </w:tabs>
        <w:ind w:left="1080" w:hanging="1080"/>
      </w:pPr>
      <w:rPr>
        <w:rFonts w:ascii="Arial" w:hAnsi="Arial" w:hint="default"/>
        <w:b/>
        <w:sz w:val="22"/>
      </w:rPr>
    </w:lvl>
    <w:lvl w:ilvl="5">
      <w:start w:val="1"/>
      <w:numFmt w:val="decimal"/>
      <w:lvlText w:val="%1.%2.%3.%4.%5.%6"/>
      <w:lvlJc w:val="left"/>
      <w:pPr>
        <w:tabs>
          <w:tab w:val="num" w:pos="1080"/>
        </w:tabs>
        <w:ind w:left="1080" w:hanging="1080"/>
      </w:pPr>
      <w:rPr>
        <w:rFonts w:ascii="Arial" w:hAnsi="Arial" w:hint="default"/>
        <w:b/>
        <w:sz w:val="22"/>
      </w:rPr>
    </w:lvl>
    <w:lvl w:ilvl="6">
      <w:start w:val="1"/>
      <w:numFmt w:val="decimal"/>
      <w:lvlText w:val="%1.%2.%3.%4.%5.%6.%7"/>
      <w:lvlJc w:val="left"/>
      <w:pPr>
        <w:tabs>
          <w:tab w:val="num" w:pos="1440"/>
        </w:tabs>
        <w:ind w:left="1440" w:hanging="1440"/>
      </w:pPr>
      <w:rPr>
        <w:rFonts w:ascii="Arial" w:hAnsi="Arial" w:hint="default"/>
        <w:b/>
        <w:sz w:val="22"/>
      </w:rPr>
    </w:lvl>
    <w:lvl w:ilvl="7">
      <w:start w:val="1"/>
      <w:numFmt w:val="decimal"/>
      <w:lvlText w:val="%1.%2.%3.%4.%5.%6.%7.%8"/>
      <w:lvlJc w:val="left"/>
      <w:pPr>
        <w:tabs>
          <w:tab w:val="num" w:pos="1440"/>
        </w:tabs>
        <w:ind w:left="1440" w:hanging="1440"/>
      </w:pPr>
      <w:rPr>
        <w:rFonts w:ascii="Arial" w:hAnsi="Arial" w:hint="default"/>
        <w:b/>
        <w:sz w:val="22"/>
      </w:rPr>
    </w:lvl>
    <w:lvl w:ilvl="8">
      <w:start w:val="1"/>
      <w:numFmt w:val="decimal"/>
      <w:lvlText w:val="%1.%2.%3.%4.%5.%6.%7.%8.%9"/>
      <w:lvlJc w:val="left"/>
      <w:pPr>
        <w:tabs>
          <w:tab w:val="num" w:pos="1800"/>
        </w:tabs>
        <w:ind w:left="1800" w:hanging="1800"/>
      </w:pPr>
      <w:rPr>
        <w:rFonts w:ascii="Arial" w:hAnsi="Arial" w:hint="default"/>
        <w:b/>
        <w:sz w:val="22"/>
      </w:rPr>
    </w:lvl>
  </w:abstractNum>
  <w:abstractNum w:abstractNumId="10" w15:restartNumberingAfterBreak="0">
    <w:nsid w:val="24742E06"/>
    <w:multiLevelType w:val="hybridMultilevel"/>
    <w:tmpl w:val="CE4A66EE"/>
    <w:lvl w:ilvl="0" w:tplc="207ECBB0">
      <w:start w:val="1"/>
      <w:numFmt w:val="lowerLetter"/>
      <w:lvlText w:val="%1)"/>
      <w:lvlJc w:val="left"/>
      <w:pPr>
        <w:ind w:left="1020" w:hanging="360"/>
      </w:pPr>
    </w:lvl>
    <w:lvl w:ilvl="1" w:tplc="D7EAB23E">
      <w:start w:val="1"/>
      <w:numFmt w:val="lowerLetter"/>
      <w:lvlText w:val="%2)"/>
      <w:lvlJc w:val="left"/>
      <w:pPr>
        <w:ind w:left="1020" w:hanging="360"/>
      </w:pPr>
    </w:lvl>
    <w:lvl w:ilvl="2" w:tplc="7C121AC4">
      <w:start w:val="1"/>
      <w:numFmt w:val="lowerLetter"/>
      <w:lvlText w:val="%3)"/>
      <w:lvlJc w:val="left"/>
      <w:pPr>
        <w:ind w:left="1020" w:hanging="360"/>
      </w:pPr>
    </w:lvl>
    <w:lvl w:ilvl="3" w:tplc="54546F26">
      <w:start w:val="1"/>
      <w:numFmt w:val="lowerLetter"/>
      <w:lvlText w:val="%4)"/>
      <w:lvlJc w:val="left"/>
      <w:pPr>
        <w:ind w:left="1020" w:hanging="360"/>
      </w:pPr>
    </w:lvl>
    <w:lvl w:ilvl="4" w:tplc="7B340484">
      <w:start w:val="1"/>
      <w:numFmt w:val="lowerLetter"/>
      <w:lvlText w:val="%5)"/>
      <w:lvlJc w:val="left"/>
      <w:pPr>
        <w:ind w:left="1020" w:hanging="360"/>
      </w:pPr>
    </w:lvl>
    <w:lvl w:ilvl="5" w:tplc="7396BD68">
      <w:start w:val="1"/>
      <w:numFmt w:val="lowerLetter"/>
      <w:lvlText w:val="%6)"/>
      <w:lvlJc w:val="left"/>
      <w:pPr>
        <w:ind w:left="1020" w:hanging="360"/>
      </w:pPr>
    </w:lvl>
    <w:lvl w:ilvl="6" w:tplc="AE34AD72">
      <w:start w:val="1"/>
      <w:numFmt w:val="lowerLetter"/>
      <w:lvlText w:val="%7)"/>
      <w:lvlJc w:val="left"/>
      <w:pPr>
        <w:ind w:left="1020" w:hanging="360"/>
      </w:pPr>
    </w:lvl>
    <w:lvl w:ilvl="7" w:tplc="59E038FA">
      <w:start w:val="1"/>
      <w:numFmt w:val="lowerLetter"/>
      <w:lvlText w:val="%8)"/>
      <w:lvlJc w:val="left"/>
      <w:pPr>
        <w:ind w:left="1020" w:hanging="360"/>
      </w:pPr>
    </w:lvl>
    <w:lvl w:ilvl="8" w:tplc="2F0407C2">
      <w:start w:val="1"/>
      <w:numFmt w:val="lowerLetter"/>
      <w:lvlText w:val="%9)"/>
      <w:lvlJc w:val="left"/>
      <w:pPr>
        <w:ind w:left="1020" w:hanging="360"/>
      </w:pPr>
    </w:lvl>
  </w:abstractNum>
  <w:abstractNum w:abstractNumId="11" w15:restartNumberingAfterBreak="0">
    <w:nsid w:val="25AF659B"/>
    <w:multiLevelType w:val="hybridMultilevel"/>
    <w:tmpl w:val="7E5027E2"/>
    <w:lvl w:ilvl="0" w:tplc="5DE81766">
      <w:start w:val="1"/>
      <w:numFmt w:val="decimal"/>
      <w:lvlText w:val="%1"/>
      <w:lvlJc w:val="left"/>
      <w:pPr>
        <w:tabs>
          <w:tab w:val="num" w:pos="720"/>
        </w:tabs>
        <w:ind w:left="720" w:hanging="360"/>
      </w:pPr>
      <w:rPr>
        <w:rFonts w:hint="default"/>
      </w:rPr>
    </w:lvl>
    <w:lvl w:ilvl="1" w:tplc="F208A72A">
      <w:numFmt w:val="none"/>
      <w:lvlText w:val=""/>
      <w:lvlJc w:val="left"/>
      <w:pPr>
        <w:tabs>
          <w:tab w:val="num" w:pos="360"/>
        </w:tabs>
      </w:pPr>
    </w:lvl>
    <w:lvl w:ilvl="2" w:tplc="A5683728">
      <w:numFmt w:val="none"/>
      <w:lvlText w:val=""/>
      <w:lvlJc w:val="left"/>
      <w:pPr>
        <w:tabs>
          <w:tab w:val="num" w:pos="360"/>
        </w:tabs>
      </w:pPr>
    </w:lvl>
    <w:lvl w:ilvl="3" w:tplc="45F09912">
      <w:numFmt w:val="none"/>
      <w:lvlText w:val=""/>
      <w:lvlJc w:val="left"/>
      <w:pPr>
        <w:tabs>
          <w:tab w:val="num" w:pos="360"/>
        </w:tabs>
      </w:pPr>
    </w:lvl>
    <w:lvl w:ilvl="4" w:tplc="ABFA0F6C">
      <w:numFmt w:val="none"/>
      <w:lvlText w:val=""/>
      <w:lvlJc w:val="left"/>
      <w:pPr>
        <w:tabs>
          <w:tab w:val="num" w:pos="360"/>
        </w:tabs>
      </w:pPr>
    </w:lvl>
    <w:lvl w:ilvl="5" w:tplc="0F466BC2">
      <w:numFmt w:val="none"/>
      <w:lvlText w:val=""/>
      <w:lvlJc w:val="left"/>
      <w:pPr>
        <w:tabs>
          <w:tab w:val="num" w:pos="360"/>
        </w:tabs>
      </w:pPr>
    </w:lvl>
    <w:lvl w:ilvl="6" w:tplc="7C7619EC">
      <w:numFmt w:val="none"/>
      <w:lvlText w:val=""/>
      <w:lvlJc w:val="left"/>
      <w:pPr>
        <w:tabs>
          <w:tab w:val="num" w:pos="360"/>
        </w:tabs>
      </w:pPr>
    </w:lvl>
    <w:lvl w:ilvl="7" w:tplc="E28EF942">
      <w:numFmt w:val="none"/>
      <w:lvlText w:val=""/>
      <w:lvlJc w:val="left"/>
      <w:pPr>
        <w:tabs>
          <w:tab w:val="num" w:pos="360"/>
        </w:tabs>
      </w:pPr>
    </w:lvl>
    <w:lvl w:ilvl="8" w:tplc="03449DEA">
      <w:numFmt w:val="none"/>
      <w:lvlText w:val=""/>
      <w:lvlJc w:val="left"/>
      <w:pPr>
        <w:tabs>
          <w:tab w:val="num" w:pos="360"/>
        </w:tabs>
      </w:pPr>
    </w:lvl>
  </w:abstractNum>
  <w:abstractNum w:abstractNumId="12" w15:restartNumberingAfterBreak="0">
    <w:nsid w:val="26471AF7"/>
    <w:multiLevelType w:val="hybridMultilevel"/>
    <w:tmpl w:val="79C87AB6"/>
    <w:lvl w:ilvl="0" w:tplc="0B6EC6C4">
      <w:start w:val="1"/>
      <w:numFmt w:val="lowerRoman"/>
      <w:lvlText w:val="(%1)"/>
      <w:lvlJc w:val="left"/>
      <w:pPr>
        <w:tabs>
          <w:tab w:val="num" w:pos="1500"/>
        </w:tabs>
        <w:ind w:left="1500" w:hanging="720"/>
      </w:pPr>
      <w:rPr>
        <w:rFonts w:hint="default"/>
        <w:b/>
        <w:sz w:val="20"/>
        <w:szCs w:val="20"/>
      </w:rPr>
    </w:lvl>
    <w:lvl w:ilvl="1" w:tplc="08090019">
      <w:start w:val="1"/>
      <w:numFmt w:val="lowerLetter"/>
      <w:lvlText w:val="%2."/>
      <w:lvlJc w:val="left"/>
      <w:pPr>
        <w:tabs>
          <w:tab w:val="num" w:pos="1860"/>
        </w:tabs>
        <w:ind w:left="1860" w:hanging="360"/>
      </w:pPr>
    </w:lvl>
    <w:lvl w:ilvl="2" w:tplc="0809001B" w:tentative="1">
      <w:start w:val="1"/>
      <w:numFmt w:val="lowerRoman"/>
      <w:lvlText w:val="%3."/>
      <w:lvlJc w:val="right"/>
      <w:pPr>
        <w:tabs>
          <w:tab w:val="num" w:pos="2580"/>
        </w:tabs>
        <w:ind w:left="2580" w:hanging="180"/>
      </w:pPr>
    </w:lvl>
    <w:lvl w:ilvl="3" w:tplc="0809000F" w:tentative="1">
      <w:start w:val="1"/>
      <w:numFmt w:val="decimal"/>
      <w:lvlText w:val="%4."/>
      <w:lvlJc w:val="left"/>
      <w:pPr>
        <w:tabs>
          <w:tab w:val="num" w:pos="3300"/>
        </w:tabs>
        <w:ind w:left="3300" w:hanging="360"/>
      </w:pPr>
    </w:lvl>
    <w:lvl w:ilvl="4" w:tplc="08090019" w:tentative="1">
      <w:start w:val="1"/>
      <w:numFmt w:val="lowerLetter"/>
      <w:lvlText w:val="%5."/>
      <w:lvlJc w:val="left"/>
      <w:pPr>
        <w:tabs>
          <w:tab w:val="num" w:pos="4020"/>
        </w:tabs>
        <w:ind w:left="4020" w:hanging="360"/>
      </w:pPr>
    </w:lvl>
    <w:lvl w:ilvl="5" w:tplc="0809001B" w:tentative="1">
      <w:start w:val="1"/>
      <w:numFmt w:val="lowerRoman"/>
      <w:lvlText w:val="%6."/>
      <w:lvlJc w:val="right"/>
      <w:pPr>
        <w:tabs>
          <w:tab w:val="num" w:pos="4740"/>
        </w:tabs>
        <w:ind w:left="4740" w:hanging="180"/>
      </w:pPr>
    </w:lvl>
    <w:lvl w:ilvl="6" w:tplc="0809000F" w:tentative="1">
      <w:start w:val="1"/>
      <w:numFmt w:val="decimal"/>
      <w:lvlText w:val="%7."/>
      <w:lvlJc w:val="left"/>
      <w:pPr>
        <w:tabs>
          <w:tab w:val="num" w:pos="5460"/>
        </w:tabs>
        <w:ind w:left="5460" w:hanging="360"/>
      </w:pPr>
    </w:lvl>
    <w:lvl w:ilvl="7" w:tplc="08090019" w:tentative="1">
      <w:start w:val="1"/>
      <w:numFmt w:val="lowerLetter"/>
      <w:lvlText w:val="%8."/>
      <w:lvlJc w:val="left"/>
      <w:pPr>
        <w:tabs>
          <w:tab w:val="num" w:pos="6180"/>
        </w:tabs>
        <w:ind w:left="6180" w:hanging="360"/>
      </w:pPr>
    </w:lvl>
    <w:lvl w:ilvl="8" w:tplc="0809001B" w:tentative="1">
      <w:start w:val="1"/>
      <w:numFmt w:val="lowerRoman"/>
      <w:lvlText w:val="%9."/>
      <w:lvlJc w:val="right"/>
      <w:pPr>
        <w:tabs>
          <w:tab w:val="num" w:pos="6900"/>
        </w:tabs>
        <w:ind w:left="6900" w:hanging="180"/>
      </w:pPr>
    </w:lvl>
  </w:abstractNum>
  <w:abstractNum w:abstractNumId="13" w15:restartNumberingAfterBreak="0">
    <w:nsid w:val="26CF02C8"/>
    <w:multiLevelType w:val="multilevel"/>
    <w:tmpl w:val="B3A42F88"/>
    <w:lvl w:ilvl="0">
      <w:start w:val="3"/>
      <w:numFmt w:val="decimal"/>
      <w:lvlText w:val="%1"/>
      <w:lvlJc w:val="left"/>
      <w:pPr>
        <w:tabs>
          <w:tab w:val="num" w:pos="435"/>
        </w:tabs>
        <w:ind w:left="435" w:hanging="435"/>
      </w:pPr>
      <w:rPr>
        <w:rFonts w:hint="default"/>
      </w:rPr>
    </w:lvl>
    <w:lvl w:ilvl="1">
      <w:start w:val="10"/>
      <w:numFmt w:val="decimal"/>
      <w:lvlText w:val="%1.%2"/>
      <w:lvlJc w:val="left"/>
      <w:pPr>
        <w:tabs>
          <w:tab w:val="num" w:pos="435"/>
        </w:tabs>
        <w:ind w:left="435" w:hanging="43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317C2023"/>
    <w:multiLevelType w:val="hybridMultilevel"/>
    <w:tmpl w:val="B0C0659A"/>
    <w:lvl w:ilvl="0" w:tplc="56DED660">
      <w:start w:val="1"/>
      <w:numFmt w:val="lowerRoman"/>
      <w:lvlText w:val="(%1)"/>
      <w:lvlJc w:val="left"/>
      <w:pPr>
        <w:tabs>
          <w:tab w:val="num" w:pos="1440"/>
        </w:tabs>
        <w:ind w:left="1440" w:hanging="720"/>
      </w:pPr>
      <w:rPr>
        <w:rFonts w:hint="default"/>
        <w:b/>
        <w:sz w:val="20"/>
        <w:szCs w:val="20"/>
      </w:r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15" w15:restartNumberingAfterBreak="0">
    <w:nsid w:val="355E095C"/>
    <w:multiLevelType w:val="hybridMultilevel"/>
    <w:tmpl w:val="F2A2D3C4"/>
    <w:lvl w:ilvl="0" w:tplc="879E4540">
      <w:start w:val="1"/>
      <w:numFmt w:val="lowerLetter"/>
      <w:lvlText w:val="(%1)"/>
      <w:lvlJc w:val="left"/>
      <w:pPr>
        <w:tabs>
          <w:tab w:val="num" w:pos="1440"/>
        </w:tabs>
        <w:ind w:left="1440" w:hanging="720"/>
      </w:pPr>
      <w:rPr>
        <w:rFonts w:hint="default"/>
        <w:b/>
      </w:r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16" w15:restartNumberingAfterBreak="0">
    <w:nsid w:val="3A2D223E"/>
    <w:multiLevelType w:val="multilevel"/>
    <w:tmpl w:val="96E65A04"/>
    <w:lvl w:ilvl="0">
      <w:start w:val="3"/>
      <w:numFmt w:val="decimal"/>
      <w:lvlText w:val="%1"/>
      <w:lvlJc w:val="left"/>
      <w:pPr>
        <w:tabs>
          <w:tab w:val="num" w:pos="720"/>
        </w:tabs>
        <w:ind w:left="720" w:hanging="720"/>
      </w:pPr>
      <w:rPr>
        <w:rFonts w:hint="default"/>
        <w:b/>
      </w:rPr>
    </w:lvl>
    <w:lvl w:ilvl="1">
      <w:start w:val="5"/>
      <w:numFmt w:val="decimal"/>
      <w:lvlText w:val="%1.%2"/>
      <w:lvlJc w:val="left"/>
      <w:pPr>
        <w:tabs>
          <w:tab w:val="num" w:pos="1080"/>
        </w:tabs>
        <w:ind w:left="1080" w:hanging="720"/>
      </w:pPr>
      <w:rPr>
        <w:rFonts w:hint="default"/>
        <w:b/>
      </w:rPr>
    </w:lvl>
    <w:lvl w:ilvl="2">
      <w:start w:val="1"/>
      <w:numFmt w:val="decimal"/>
      <w:lvlText w:val="%1.%2.%3"/>
      <w:lvlJc w:val="left"/>
      <w:pPr>
        <w:tabs>
          <w:tab w:val="num" w:pos="1620"/>
        </w:tabs>
        <w:ind w:left="1620" w:hanging="720"/>
      </w:pPr>
      <w:rPr>
        <w:rFonts w:hint="default"/>
        <w:b/>
      </w:rPr>
    </w:lvl>
    <w:lvl w:ilvl="3">
      <w:start w:val="1"/>
      <w:numFmt w:val="decimal"/>
      <w:lvlText w:val="%1.%2.%3.%4"/>
      <w:lvlJc w:val="left"/>
      <w:pPr>
        <w:tabs>
          <w:tab w:val="num" w:pos="1800"/>
        </w:tabs>
        <w:ind w:left="1800" w:hanging="720"/>
      </w:pPr>
      <w:rPr>
        <w:rFonts w:hint="default"/>
        <w:b/>
      </w:rPr>
    </w:lvl>
    <w:lvl w:ilvl="4">
      <w:start w:val="1"/>
      <w:numFmt w:val="decimal"/>
      <w:lvlText w:val="%1.%2.%3.%4.%5"/>
      <w:lvlJc w:val="left"/>
      <w:pPr>
        <w:tabs>
          <w:tab w:val="num" w:pos="2520"/>
        </w:tabs>
        <w:ind w:left="2520" w:hanging="1080"/>
      </w:pPr>
      <w:rPr>
        <w:rFonts w:hint="default"/>
        <w:b/>
      </w:rPr>
    </w:lvl>
    <w:lvl w:ilvl="5">
      <w:start w:val="1"/>
      <w:numFmt w:val="decimal"/>
      <w:lvlText w:val="%1.%2.%3.%4.%5.%6"/>
      <w:lvlJc w:val="left"/>
      <w:pPr>
        <w:tabs>
          <w:tab w:val="num" w:pos="2880"/>
        </w:tabs>
        <w:ind w:left="2880" w:hanging="1080"/>
      </w:pPr>
      <w:rPr>
        <w:rFonts w:hint="default"/>
        <w:b/>
      </w:rPr>
    </w:lvl>
    <w:lvl w:ilvl="6">
      <w:start w:val="1"/>
      <w:numFmt w:val="decimal"/>
      <w:lvlText w:val="%1.%2.%3.%4.%5.%6.%7"/>
      <w:lvlJc w:val="left"/>
      <w:pPr>
        <w:tabs>
          <w:tab w:val="num" w:pos="3600"/>
        </w:tabs>
        <w:ind w:left="3600" w:hanging="1440"/>
      </w:pPr>
      <w:rPr>
        <w:rFonts w:hint="default"/>
        <w:b/>
      </w:rPr>
    </w:lvl>
    <w:lvl w:ilvl="7">
      <w:start w:val="1"/>
      <w:numFmt w:val="decimal"/>
      <w:lvlText w:val="%1.%2.%3.%4.%5.%6.%7.%8"/>
      <w:lvlJc w:val="left"/>
      <w:pPr>
        <w:tabs>
          <w:tab w:val="num" w:pos="3960"/>
        </w:tabs>
        <w:ind w:left="3960" w:hanging="1440"/>
      </w:pPr>
      <w:rPr>
        <w:rFonts w:hint="default"/>
        <w:b/>
      </w:rPr>
    </w:lvl>
    <w:lvl w:ilvl="8">
      <w:start w:val="1"/>
      <w:numFmt w:val="decimal"/>
      <w:lvlText w:val="%1.%2.%3.%4.%5.%6.%7.%8.%9"/>
      <w:lvlJc w:val="left"/>
      <w:pPr>
        <w:tabs>
          <w:tab w:val="num" w:pos="4680"/>
        </w:tabs>
        <w:ind w:left="4680" w:hanging="1800"/>
      </w:pPr>
      <w:rPr>
        <w:rFonts w:hint="default"/>
        <w:b/>
      </w:rPr>
    </w:lvl>
  </w:abstractNum>
  <w:abstractNum w:abstractNumId="17" w15:restartNumberingAfterBreak="0">
    <w:nsid w:val="3E143F13"/>
    <w:multiLevelType w:val="multilevel"/>
    <w:tmpl w:val="9AE00D96"/>
    <w:lvl w:ilvl="0">
      <w:start w:val="1"/>
      <w:numFmt w:val="none"/>
      <w:lvlRestart w:val="0"/>
      <w:pStyle w:val="CMSHeadL1"/>
      <w:suff w:val="nothing"/>
      <w:lvlText w:val=""/>
      <w:lvlJc w:val="left"/>
      <w:pPr>
        <w:ind w:left="0" w:firstLine="0"/>
      </w:pPr>
      <w:rPr>
        <w:rFonts w:hint="default"/>
      </w:rPr>
    </w:lvl>
    <w:lvl w:ilvl="1">
      <w:start w:val="1"/>
      <w:numFmt w:val="decimal"/>
      <w:pStyle w:val="CMSHeadL2"/>
      <w:lvlText w:val="%2."/>
      <w:lvlJc w:val="left"/>
      <w:pPr>
        <w:tabs>
          <w:tab w:val="num" w:pos="850"/>
        </w:tabs>
        <w:ind w:left="850" w:hanging="850"/>
      </w:pPr>
      <w:rPr>
        <w:rFonts w:hint="default"/>
      </w:rPr>
    </w:lvl>
    <w:lvl w:ilvl="2">
      <w:start w:val="1"/>
      <w:numFmt w:val="decimal"/>
      <w:pStyle w:val="CMSHeadL3"/>
      <w:lvlText w:val="%2.%3"/>
      <w:lvlJc w:val="left"/>
      <w:pPr>
        <w:tabs>
          <w:tab w:val="num" w:pos="850"/>
        </w:tabs>
        <w:ind w:left="850" w:hanging="850"/>
      </w:pPr>
      <w:rPr>
        <w:rFonts w:hint="default"/>
      </w:rPr>
    </w:lvl>
    <w:lvl w:ilvl="3">
      <w:start w:val="1"/>
      <w:numFmt w:val="decimal"/>
      <w:pStyle w:val="CMSHeadL4"/>
      <w:lvlText w:val="%2.%3.%4"/>
      <w:lvlJc w:val="left"/>
      <w:pPr>
        <w:tabs>
          <w:tab w:val="num" w:pos="1701"/>
        </w:tabs>
        <w:ind w:left="1701" w:hanging="851"/>
      </w:pPr>
      <w:rPr>
        <w:rFonts w:hint="default"/>
      </w:rPr>
    </w:lvl>
    <w:lvl w:ilvl="4">
      <w:start w:val="1"/>
      <w:numFmt w:val="lowerLetter"/>
      <w:pStyle w:val="CMSHeadL5"/>
      <w:lvlText w:val="(%5)"/>
      <w:lvlJc w:val="left"/>
      <w:pPr>
        <w:tabs>
          <w:tab w:val="num" w:pos="2551"/>
        </w:tabs>
        <w:ind w:left="2551" w:hanging="850"/>
      </w:pPr>
      <w:rPr>
        <w:rFonts w:hint="default"/>
      </w:rPr>
    </w:lvl>
    <w:lvl w:ilvl="5">
      <w:start w:val="1"/>
      <w:numFmt w:val="lowerRoman"/>
      <w:pStyle w:val="CMSHeadL6"/>
      <w:lvlText w:val="(%6)"/>
      <w:lvlJc w:val="left"/>
      <w:pPr>
        <w:tabs>
          <w:tab w:val="num" w:pos="3402"/>
        </w:tabs>
        <w:ind w:left="3402" w:hanging="851"/>
      </w:pPr>
      <w:rPr>
        <w:rFonts w:hint="default"/>
      </w:rPr>
    </w:lvl>
    <w:lvl w:ilvl="6">
      <w:start w:val="1"/>
      <w:numFmt w:val="none"/>
      <w:pStyle w:val="CMSHeadL7"/>
      <w:suff w:val="nothing"/>
      <w:lvlText w:val=""/>
      <w:lvlJc w:val="left"/>
      <w:pPr>
        <w:ind w:left="851" w:firstLine="0"/>
      </w:pPr>
      <w:rPr>
        <w:rFonts w:hint="default"/>
      </w:rPr>
    </w:lvl>
    <w:lvl w:ilvl="7">
      <w:start w:val="1"/>
      <w:numFmt w:val="lowerLetter"/>
      <w:pStyle w:val="CMSHeadL8"/>
      <w:lvlText w:val="(%8)"/>
      <w:lvlJc w:val="left"/>
      <w:pPr>
        <w:tabs>
          <w:tab w:val="num" w:pos="1701"/>
        </w:tabs>
        <w:ind w:left="1701" w:hanging="850"/>
      </w:pPr>
      <w:rPr>
        <w:rFonts w:hint="default"/>
      </w:rPr>
    </w:lvl>
    <w:lvl w:ilvl="8">
      <w:start w:val="1"/>
      <w:numFmt w:val="lowerRoman"/>
      <w:pStyle w:val="CMSHeadL9"/>
      <w:lvlText w:val="(%9)"/>
      <w:lvlJc w:val="left"/>
      <w:pPr>
        <w:tabs>
          <w:tab w:val="num" w:pos="2552"/>
        </w:tabs>
        <w:ind w:left="2552" w:hanging="851"/>
      </w:pPr>
      <w:rPr>
        <w:rFonts w:hint="default"/>
      </w:rPr>
    </w:lvl>
  </w:abstractNum>
  <w:abstractNum w:abstractNumId="18" w15:restartNumberingAfterBreak="0">
    <w:nsid w:val="40583FC6"/>
    <w:multiLevelType w:val="multilevel"/>
    <w:tmpl w:val="2D0A318E"/>
    <w:lvl w:ilvl="0">
      <w:start w:val="6"/>
      <w:numFmt w:val="decimal"/>
      <w:lvlText w:val="%1"/>
      <w:lvlJc w:val="left"/>
      <w:pPr>
        <w:tabs>
          <w:tab w:val="num" w:pos="720"/>
        </w:tabs>
        <w:ind w:left="720" w:hanging="360"/>
      </w:pPr>
      <w:rPr>
        <w:rFonts w:hint="default"/>
        <w:b/>
      </w:rPr>
    </w:lvl>
    <w:lvl w:ilvl="1">
      <w:numFmt w:val="none"/>
      <w:lvlText w:val=""/>
      <w:lvlJc w:val="left"/>
      <w:pPr>
        <w:tabs>
          <w:tab w:val="num" w:pos="360"/>
        </w:tabs>
      </w:pPr>
    </w:lvl>
    <w:lvl w:ilvl="2">
      <w:numFmt w:val="none"/>
      <w:lvlText w:val=""/>
      <w:lvlJc w:val="left"/>
      <w:pPr>
        <w:tabs>
          <w:tab w:val="num" w:pos="360"/>
        </w:tabs>
      </w:pPr>
    </w:lvl>
    <w:lvl w:ilvl="3">
      <w:numFmt w:val="none"/>
      <w:lvlText w:val=""/>
      <w:lvlJc w:val="left"/>
      <w:pPr>
        <w:tabs>
          <w:tab w:val="num" w:pos="360"/>
        </w:tabs>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numFmt w:val="none"/>
      <w:lvlText w:val=""/>
      <w:lvlJc w:val="left"/>
      <w:pPr>
        <w:tabs>
          <w:tab w:val="num" w:pos="360"/>
        </w:tabs>
      </w:pPr>
    </w:lvl>
  </w:abstractNum>
  <w:abstractNum w:abstractNumId="19" w15:restartNumberingAfterBreak="0">
    <w:nsid w:val="41372B5D"/>
    <w:multiLevelType w:val="hybridMultilevel"/>
    <w:tmpl w:val="5748F18E"/>
    <w:lvl w:ilvl="0" w:tplc="74B4AA76">
      <w:start w:val="1"/>
      <w:numFmt w:val="lowerRoman"/>
      <w:lvlText w:val="(%1)"/>
      <w:lvlJc w:val="left"/>
      <w:pPr>
        <w:tabs>
          <w:tab w:val="num" w:pos="1420"/>
        </w:tabs>
        <w:ind w:left="1420" w:hanging="720"/>
      </w:pPr>
      <w:rPr>
        <w:rFonts w:hint="default"/>
        <w:b/>
      </w:rPr>
    </w:lvl>
    <w:lvl w:ilvl="1" w:tplc="08090019" w:tentative="1">
      <w:start w:val="1"/>
      <w:numFmt w:val="lowerLetter"/>
      <w:lvlText w:val="%2."/>
      <w:lvlJc w:val="left"/>
      <w:pPr>
        <w:tabs>
          <w:tab w:val="num" w:pos="1780"/>
        </w:tabs>
        <w:ind w:left="1780" w:hanging="360"/>
      </w:pPr>
    </w:lvl>
    <w:lvl w:ilvl="2" w:tplc="0809001B" w:tentative="1">
      <w:start w:val="1"/>
      <w:numFmt w:val="lowerRoman"/>
      <w:lvlText w:val="%3."/>
      <w:lvlJc w:val="right"/>
      <w:pPr>
        <w:tabs>
          <w:tab w:val="num" w:pos="2500"/>
        </w:tabs>
        <w:ind w:left="2500" w:hanging="180"/>
      </w:pPr>
    </w:lvl>
    <w:lvl w:ilvl="3" w:tplc="0809000F" w:tentative="1">
      <w:start w:val="1"/>
      <w:numFmt w:val="decimal"/>
      <w:lvlText w:val="%4."/>
      <w:lvlJc w:val="left"/>
      <w:pPr>
        <w:tabs>
          <w:tab w:val="num" w:pos="3220"/>
        </w:tabs>
        <w:ind w:left="3220" w:hanging="360"/>
      </w:pPr>
    </w:lvl>
    <w:lvl w:ilvl="4" w:tplc="08090019" w:tentative="1">
      <w:start w:val="1"/>
      <w:numFmt w:val="lowerLetter"/>
      <w:lvlText w:val="%5."/>
      <w:lvlJc w:val="left"/>
      <w:pPr>
        <w:tabs>
          <w:tab w:val="num" w:pos="3940"/>
        </w:tabs>
        <w:ind w:left="3940" w:hanging="360"/>
      </w:pPr>
    </w:lvl>
    <w:lvl w:ilvl="5" w:tplc="0809001B" w:tentative="1">
      <w:start w:val="1"/>
      <w:numFmt w:val="lowerRoman"/>
      <w:lvlText w:val="%6."/>
      <w:lvlJc w:val="right"/>
      <w:pPr>
        <w:tabs>
          <w:tab w:val="num" w:pos="4660"/>
        </w:tabs>
        <w:ind w:left="4660" w:hanging="180"/>
      </w:pPr>
    </w:lvl>
    <w:lvl w:ilvl="6" w:tplc="0809000F" w:tentative="1">
      <w:start w:val="1"/>
      <w:numFmt w:val="decimal"/>
      <w:lvlText w:val="%7."/>
      <w:lvlJc w:val="left"/>
      <w:pPr>
        <w:tabs>
          <w:tab w:val="num" w:pos="5380"/>
        </w:tabs>
        <w:ind w:left="5380" w:hanging="360"/>
      </w:pPr>
    </w:lvl>
    <w:lvl w:ilvl="7" w:tplc="08090019" w:tentative="1">
      <w:start w:val="1"/>
      <w:numFmt w:val="lowerLetter"/>
      <w:lvlText w:val="%8."/>
      <w:lvlJc w:val="left"/>
      <w:pPr>
        <w:tabs>
          <w:tab w:val="num" w:pos="6100"/>
        </w:tabs>
        <w:ind w:left="6100" w:hanging="360"/>
      </w:pPr>
    </w:lvl>
    <w:lvl w:ilvl="8" w:tplc="0809001B" w:tentative="1">
      <w:start w:val="1"/>
      <w:numFmt w:val="lowerRoman"/>
      <w:lvlText w:val="%9."/>
      <w:lvlJc w:val="right"/>
      <w:pPr>
        <w:tabs>
          <w:tab w:val="num" w:pos="6820"/>
        </w:tabs>
        <w:ind w:left="6820" w:hanging="180"/>
      </w:pPr>
    </w:lvl>
  </w:abstractNum>
  <w:abstractNum w:abstractNumId="20" w15:restartNumberingAfterBreak="0">
    <w:nsid w:val="45242F40"/>
    <w:multiLevelType w:val="hybridMultilevel"/>
    <w:tmpl w:val="6C2C6ED0"/>
    <w:lvl w:ilvl="0" w:tplc="E364F570">
      <w:start w:val="2"/>
      <w:numFmt w:val="decimal"/>
      <w:lvlText w:val="%1"/>
      <w:lvlJc w:val="left"/>
      <w:pPr>
        <w:tabs>
          <w:tab w:val="num" w:pos="720"/>
        </w:tabs>
        <w:ind w:left="720" w:hanging="360"/>
      </w:pPr>
      <w:rPr>
        <w:rFonts w:hint="default"/>
        <w:b/>
      </w:rPr>
    </w:lvl>
    <w:lvl w:ilvl="1" w:tplc="AFB2CC0E">
      <w:start w:val="1"/>
      <w:numFmt w:val="lowerRoman"/>
      <w:lvlText w:val="(%2)"/>
      <w:lvlJc w:val="left"/>
      <w:pPr>
        <w:tabs>
          <w:tab w:val="num" w:pos="1800"/>
        </w:tabs>
        <w:ind w:left="1800" w:hanging="720"/>
      </w:pPr>
      <w:rPr>
        <w:rFonts w:hint="default"/>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1" w15:restartNumberingAfterBreak="0">
    <w:nsid w:val="4CC26A52"/>
    <w:multiLevelType w:val="multilevel"/>
    <w:tmpl w:val="D49C0AF0"/>
    <w:lvl w:ilvl="0">
      <w:start w:val="3"/>
      <w:numFmt w:val="decimal"/>
      <w:lvlText w:val="%1"/>
      <w:lvlJc w:val="left"/>
      <w:pPr>
        <w:tabs>
          <w:tab w:val="num" w:pos="495"/>
        </w:tabs>
        <w:ind w:left="495" w:hanging="495"/>
      </w:pPr>
      <w:rPr>
        <w:rFonts w:hint="default"/>
      </w:rPr>
    </w:lvl>
    <w:lvl w:ilvl="1">
      <w:start w:val="6"/>
      <w:numFmt w:val="decimal"/>
      <w:lvlText w:val="%1.%2"/>
      <w:lvlJc w:val="left"/>
      <w:pPr>
        <w:tabs>
          <w:tab w:val="num" w:pos="495"/>
        </w:tabs>
        <w:ind w:left="495" w:hanging="495"/>
      </w:pPr>
      <w:rPr>
        <w:rFonts w:hint="default"/>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4F734728"/>
    <w:multiLevelType w:val="hybridMultilevel"/>
    <w:tmpl w:val="A4886B0C"/>
    <w:lvl w:ilvl="0" w:tplc="3D149C04">
      <w:start w:val="1"/>
      <w:numFmt w:val="lowerRoman"/>
      <w:lvlText w:val="(%1)"/>
      <w:lvlJc w:val="left"/>
      <w:pPr>
        <w:tabs>
          <w:tab w:val="num" w:pos="1440"/>
        </w:tabs>
        <w:ind w:left="1440" w:hanging="720"/>
      </w:pPr>
      <w:rPr>
        <w:rFonts w:cs="Arial" w:hint="default"/>
        <w:b/>
      </w:rPr>
    </w:lvl>
    <w:lvl w:ilvl="1" w:tplc="08D4E96E">
      <w:start w:val="1"/>
      <w:numFmt w:val="decimal"/>
      <w:lvlText w:val="%2"/>
      <w:lvlJc w:val="left"/>
      <w:pPr>
        <w:tabs>
          <w:tab w:val="num" w:pos="1800"/>
        </w:tabs>
        <w:ind w:left="1800" w:hanging="360"/>
      </w:pPr>
      <w:rPr>
        <w:rFonts w:hint="default"/>
      </w:r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23" w15:restartNumberingAfterBreak="0">
    <w:nsid w:val="54CA095D"/>
    <w:multiLevelType w:val="multilevel"/>
    <w:tmpl w:val="B3DEFFD6"/>
    <w:lvl w:ilvl="0">
      <w:start w:val="3"/>
      <w:numFmt w:val="decimal"/>
      <w:lvlText w:val="%1"/>
      <w:lvlJc w:val="left"/>
      <w:pPr>
        <w:tabs>
          <w:tab w:val="num" w:pos="720"/>
        </w:tabs>
        <w:ind w:left="720" w:hanging="720"/>
      </w:pPr>
      <w:rPr>
        <w:rFonts w:hint="default"/>
      </w:rPr>
    </w:lvl>
    <w:lvl w:ilvl="1">
      <w:start w:val="5"/>
      <w:numFmt w:val="decimal"/>
      <w:lvlText w:val="%1.%2"/>
      <w:lvlJc w:val="left"/>
      <w:pPr>
        <w:tabs>
          <w:tab w:val="num" w:pos="1020"/>
        </w:tabs>
        <w:ind w:left="1020" w:hanging="72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57C90045"/>
    <w:multiLevelType w:val="hybridMultilevel"/>
    <w:tmpl w:val="114AB38A"/>
    <w:lvl w:ilvl="0" w:tplc="28386262">
      <w:start w:val="2"/>
      <w:numFmt w:val="decimal"/>
      <w:lvlText w:val="%1."/>
      <w:lvlJc w:val="left"/>
      <w:pPr>
        <w:tabs>
          <w:tab w:val="num" w:pos="1080"/>
        </w:tabs>
        <w:ind w:left="1080" w:hanging="720"/>
      </w:pPr>
      <w:rPr>
        <w:rFonts w:hint="default"/>
        <w:b/>
      </w:rPr>
    </w:lvl>
    <w:lvl w:ilvl="1" w:tplc="D02817DE">
      <w:start w:val="1"/>
      <w:numFmt w:val="lowerLetter"/>
      <w:lvlText w:val="(%2)"/>
      <w:lvlJc w:val="left"/>
      <w:pPr>
        <w:tabs>
          <w:tab w:val="num" w:pos="1440"/>
        </w:tabs>
        <w:ind w:left="1440" w:hanging="360"/>
      </w:pPr>
      <w:rPr>
        <w:rFonts w:hint="default"/>
        <w:i w:val="0"/>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5" w15:restartNumberingAfterBreak="0">
    <w:nsid w:val="58D64877"/>
    <w:multiLevelType w:val="multilevel"/>
    <w:tmpl w:val="466274A6"/>
    <w:lvl w:ilvl="0">
      <w:start w:val="6"/>
      <w:numFmt w:val="decimal"/>
      <w:lvlText w:val="%1"/>
      <w:lvlJc w:val="left"/>
      <w:pPr>
        <w:tabs>
          <w:tab w:val="num" w:pos="495"/>
        </w:tabs>
        <w:ind w:left="495" w:hanging="495"/>
      </w:pPr>
      <w:rPr>
        <w:rFonts w:hint="default"/>
      </w:rPr>
    </w:lvl>
    <w:lvl w:ilvl="1">
      <w:start w:val="8"/>
      <w:numFmt w:val="decimal"/>
      <w:lvlText w:val="%1.%2"/>
      <w:lvlJc w:val="left"/>
      <w:pPr>
        <w:tabs>
          <w:tab w:val="num" w:pos="495"/>
        </w:tabs>
        <w:ind w:left="495" w:hanging="495"/>
      </w:pPr>
      <w:rPr>
        <w:rFonts w:hint="default"/>
      </w:rPr>
    </w:lvl>
    <w:lvl w:ilvl="2">
      <w:start w:val="2"/>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5FE3490B"/>
    <w:multiLevelType w:val="hybridMultilevel"/>
    <w:tmpl w:val="FD125DFE"/>
    <w:lvl w:ilvl="0" w:tplc="9FB2F9B2">
      <w:start w:val="1"/>
      <w:numFmt w:val="bullet"/>
      <w:lvlText w:val=""/>
      <w:lvlJc w:val="left"/>
      <w:pPr>
        <w:tabs>
          <w:tab w:val="num" w:pos="1740"/>
        </w:tabs>
        <w:ind w:left="2103" w:hanging="663"/>
      </w:pPr>
      <w:rPr>
        <w:rFonts w:ascii="Symbol" w:hAnsi="Symbol" w:hint="default"/>
      </w:rPr>
    </w:lvl>
    <w:lvl w:ilvl="1" w:tplc="08090003">
      <w:start w:val="1"/>
      <w:numFmt w:val="bullet"/>
      <w:lvlText w:val="o"/>
      <w:lvlJc w:val="left"/>
      <w:pPr>
        <w:tabs>
          <w:tab w:val="num" w:pos="2823"/>
        </w:tabs>
        <w:ind w:left="2823" w:hanging="360"/>
      </w:pPr>
      <w:rPr>
        <w:rFonts w:ascii="Courier New" w:hAnsi="Courier New" w:cs="Courier New" w:hint="default"/>
      </w:rPr>
    </w:lvl>
    <w:lvl w:ilvl="2" w:tplc="08090005">
      <w:start w:val="1"/>
      <w:numFmt w:val="bullet"/>
      <w:lvlText w:val=""/>
      <w:lvlJc w:val="left"/>
      <w:pPr>
        <w:tabs>
          <w:tab w:val="num" w:pos="3543"/>
        </w:tabs>
        <w:ind w:left="3543" w:hanging="360"/>
      </w:pPr>
      <w:rPr>
        <w:rFonts w:ascii="Wingdings" w:hAnsi="Wingdings" w:hint="default"/>
      </w:rPr>
    </w:lvl>
    <w:lvl w:ilvl="3" w:tplc="08090001" w:tentative="1">
      <w:start w:val="1"/>
      <w:numFmt w:val="bullet"/>
      <w:lvlText w:val=""/>
      <w:lvlJc w:val="left"/>
      <w:pPr>
        <w:tabs>
          <w:tab w:val="num" w:pos="4263"/>
        </w:tabs>
        <w:ind w:left="4263" w:hanging="360"/>
      </w:pPr>
      <w:rPr>
        <w:rFonts w:ascii="Symbol" w:hAnsi="Symbol" w:hint="default"/>
      </w:rPr>
    </w:lvl>
    <w:lvl w:ilvl="4" w:tplc="08090003" w:tentative="1">
      <w:start w:val="1"/>
      <w:numFmt w:val="bullet"/>
      <w:lvlText w:val="o"/>
      <w:lvlJc w:val="left"/>
      <w:pPr>
        <w:tabs>
          <w:tab w:val="num" w:pos="4983"/>
        </w:tabs>
        <w:ind w:left="4983" w:hanging="360"/>
      </w:pPr>
      <w:rPr>
        <w:rFonts w:ascii="Courier New" w:hAnsi="Courier New" w:cs="Courier New" w:hint="default"/>
      </w:rPr>
    </w:lvl>
    <w:lvl w:ilvl="5" w:tplc="08090005" w:tentative="1">
      <w:start w:val="1"/>
      <w:numFmt w:val="bullet"/>
      <w:lvlText w:val=""/>
      <w:lvlJc w:val="left"/>
      <w:pPr>
        <w:tabs>
          <w:tab w:val="num" w:pos="5703"/>
        </w:tabs>
        <w:ind w:left="5703" w:hanging="360"/>
      </w:pPr>
      <w:rPr>
        <w:rFonts w:ascii="Wingdings" w:hAnsi="Wingdings" w:hint="default"/>
      </w:rPr>
    </w:lvl>
    <w:lvl w:ilvl="6" w:tplc="08090001" w:tentative="1">
      <w:start w:val="1"/>
      <w:numFmt w:val="bullet"/>
      <w:lvlText w:val=""/>
      <w:lvlJc w:val="left"/>
      <w:pPr>
        <w:tabs>
          <w:tab w:val="num" w:pos="6423"/>
        </w:tabs>
        <w:ind w:left="6423" w:hanging="360"/>
      </w:pPr>
      <w:rPr>
        <w:rFonts w:ascii="Symbol" w:hAnsi="Symbol" w:hint="default"/>
      </w:rPr>
    </w:lvl>
    <w:lvl w:ilvl="7" w:tplc="08090003" w:tentative="1">
      <w:start w:val="1"/>
      <w:numFmt w:val="bullet"/>
      <w:lvlText w:val="o"/>
      <w:lvlJc w:val="left"/>
      <w:pPr>
        <w:tabs>
          <w:tab w:val="num" w:pos="7143"/>
        </w:tabs>
        <w:ind w:left="7143" w:hanging="360"/>
      </w:pPr>
      <w:rPr>
        <w:rFonts w:ascii="Courier New" w:hAnsi="Courier New" w:cs="Courier New" w:hint="default"/>
      </w:rPr>
    </w:lvl>
    <w:lvl w:ilvl="8" w:tplc="08090005" w:tentative="1">
      <w:start w:val="1"/>
      <w:numFmt w:val="bullet"/>
      <w:lvlText w:val=""/>
      <w:lvlJc w:val="left"/>
      <w:pPr>
        <w:tabs>
          <w:tab w:val="num" w:pos="7863"/>
        </w:tabs>
        <w:ind w:left="7863" w:hanging="360"/>
      </w:pPr>
      <w:rPr>
        <w:rFonts w:ascii="Wingdings" w:hAnsi="Wingdings" w:hint="default"/>
      </w:rPr>
    </w:lvl>
  </w:abstractNum>
  <w:abstractNum w:abstractNumId="27" w15:restartNumberingAfterBreak="0">
    <w:nsid w:val="64A90693"/>
    <w:multiLevelType w:val="hybridMultilevel"/>
    <w:tmpl w:val="69182672"/>
    <w:lvl w:ilvl="0" w:tplc="64BAAA96">
      <w:start w:val="1"/>
      <w:numFmt w:val="lowerLetter"/>
      <w:lvlText w:val="(%1)"/>
      <w:lvlJc w:val="left"/>
      <w:pPr>
        <w:tabs>
          <w:tab w:val="num" w:pos="1800"/>
        </w:tabs>
        <w:ind w:left="1800" w:hanging="360"/>
      </w:pPr>
      <w:rPr>
        <w:rFonts w:hint="default"/>
        <w:b/>
      </w:rPr>
    </w:lvl>
    <w:lvl w:ilvl="1" w:tplc="08090019" w:tentative="1">
      <w:start w:val="1"/>
      <w:numFmt w:val="lowerLetter"/>
      <w:lvlText w:val="%2."/>
      <w:lvlJc w:val="left"/>
      <w:pPr>
        <w:tabs>
          <w:tab w:val="num" w:pos="2520"/>
        </w:tabs>
        <w:ind w:left="2520" w:hanging="360"/>
      </w:pPr>
    </w:lvl>
    <w:lvl w:ilvl="2" w:tplc="0809001B" w:tentative="1">
      <w:start w:val="1"/>
      <w:numFmt w:val="lowerRoman"/>
      <w:lvlText w:val="%3."/>
      <w:lvlJc w:val="right"/>
      <w:pPr>
        <w:tabs>
          <w:tab w:val="num" w:pos="3240"/>
        </w:tabs>
        <w:ind w:left="3240" w:hanging="180"/>
      </w:pPr>
    </w:lvl>
    <w:lvl w:ilvl="3" w:tplc="0809000F" w:tentative="1">
      <w:start w:val="1"/>
      <w:numFmt w:val="decimal"/>
      <w:lvlText w:val="%4."/>
      <w:lvlJc w:val="left"/>
      <w:pPr>
        <w:tabs>
          <w:tab w:val="num" w:pos="3960"/>
        </w:tabs>
        <w:ind w:left="3960" w:hanging="360"/>
      </w:pPr>
    </w:lvl>
    <w:lvl w:ilvl="4" w:tplc="08090019" w:tentative="1">
      <w:start w:val="1"/>
      <w:numFmt w:val="lowerLetter"/>
      <w:lvlText w:val="%5."/>
      <w:lvlJc w:val="left"/>
      <w:pPr>
        <w:tabs>
          <w:tab w:val="num" w:pos="4680"/>
        </w:tabs>
        <w:ind w:left="4680" w:hanging="360"/>
      </w:pPr>
    </w:lvl>
    <w:lvl w:ilvl="5" w:tplc="0809001B" w:tentative="1">
      <w:start w:val="1"/>
      <w:numFmt w:val="lowerRoman"/>
      <w:lvlText w:val="%6."/>
      <w:lvlJc w:val="right"/>
      <w:pPr>
        <w:tabs>
          <w:tab w:val="num" w:pos="5400"/>
        </w:tabs>
        <w:ind w:left="5400" w:hanging="180"/>
      </w:pPr>
    </w:lvl>
    <w:lvl w:ilvl="6" w:tplc="0809000F" w:tentative="1">
      <w:start w:val="1"/>
      <w:numFmt w:val="decimal"/>
      <w:lvlText w:val="%7."/>
      <w:lvlJc w:val="left"/>
      <w:pPr>
        <w:tabs>
          <w:tab w:val="num" w:pos="6120"/>
        </w:tabs>
        <w:ind w:left="6120" w:hanging="360"/>
      </w:pPr>
    </w:lvl>
    <w:lvl w:ilvl="7" w:tplc="08090019" w:tentative="1">
      <w:start w:val="1"/>
      <w:numFmt w:val="lowerLetter"/>
      <w:lvlText w:val="%8."/>
      <w:lvlJc w:val="left"/>
      <w:pPr>
        <w:tabs>
          <w:tab w:val="num" w:pos="6840"/>
        </w:tabs>
        <w:ind w:left="6840" w:hanging="360"/>
      </w:pPr>
    </w:lvl>
    <w:lvl w:ilvl="8" w:tplc="0809001B" w:tentative="1">
      <w:start w:val="1"/>
      <w:numFmt w:val="lowerRoman"/>
      <w:lvlText w:val="%9."/>
      <w:lvlJc w:val="right"/>
      <w:pPr>
        <w:tabs>
          <w:tab w:val="num" w:pos="7560"/>
        </w:tabs>
        <w:ind w:left="7560" w:hanging="180"/>
      </w:pPr>
    </w:lvl>
  </w:abstractNum>
  <w:abstractNum w:abstractNumId="28" w15:restartNumberingAfterBreak="0">
    <w:nsid w:val="682E0807"/>
    <w:multiLevelType w:val="multilevel"/>
    <w:tmpl w:val="8520B2C4"/>
    <w:lvl w:ilvl="0">
      <w:start w:val="6"/>
      <w:numFmt w:val="decimal"/>
      <w:lvlText w:val="%1"/>
      <w:lvlJc w:val="left"/>
      <w:pPr>
        <w:tabs>
          <w:tab w:val="num" w:pos="495"/>
        </w:tabs>
        <w:ind w:left="495" w:hanging="495"/>
      </w:pPr>
      <w:rPr>
        <w:rFonts w:hint="default"/>
      </w:rPr>
    </w:lvl>
    <w:lvl w:ilvl="1">
      <w:start w:val="7"/>
      <w:numFmt w:val="decimal"/>
      <w:lvlText w:val="%1.%2"/>
      <w:lvlJc w:val="left"/>
      <w:pPr>
        <w:tabs>
          <w:tab w:val="num" w:pos="495"/>
        </w:tabs>
        <w:ind w:left="495" w:hanging="495"/>
      </w:pPr>
      <w:rPr>
        <w:rFonts w:hint="default"/>
      </w:rPr>
    </w:lvl>
    <w:lvl w:ilvl="2">
      <w:start w:val="2"/>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6876487E"/>
    <w:multiLevelType w:val="hybridMultilevel"/>
    <w:tmpl w:val="7E88AD7C"/>
    <w:lvl w:ilvl="0" w:tplc="24C0592C">
      <w:start w:val="1"/>
      <w:numFmt w:val="lowerLetter"/>
      <w:lvlText w:val="%1)"/>
      <w:lvlJc w:val="left"/>
      <w:pPr>
        <w:ind w:left="720" w:hanging="360"/>
      </w:pPr>
    </w:lvl>
    <w:lvl w:ilvl="1" w:tplc="8168F782">
      <w:start w:val="1"/>
      <w:numFmt w:val="lowerLetter"/>
      <w:lvlText w:val="%2)"/>
      <w:lvlJc w:val="left"/>
      <w:pPr>
        <w:ind w:left="720" w:hanging="360"/>
      </w:pPr>
    </w:lvl>
    <w:lvl w:ilvl="2" w:tplc="E1841F88">
      <w:start w:val="1"/>
      <w:numFmt w:val="lowerLetter"/>
      <w:lvlText w:val="%3)"/>
      <w:lvlJc w:val="left"/>
      <w:pPr>
        <w:ind w:left="720" w:hanging="360"/>
      </w:pPr>
    </w:lvl>
    <w:lvl w:ilvl="3" w:tplc="17B60DBA">
      <w:start w:val="1"/>
      <w:numFmt w:val="lowerLetter"/>
      <w:lvlText w:val="%4)"/>
      <w:lvlJc w:val="left"/>
      <w:pPr>
        <w:ind w:left="720" w:hanging="360"/>
      </w:pPr>
    </w:lvl>
    <w:lvl w:ilvl="4" w:tplc="16BC7B0C">
      <w:start w:val="1"/>
      <w:numFmt w:val="lowerLetter"/>
      <w:lvlText w:val="%5)"/>
      <w:lvlJc w:val="left"/>
      <w:pPr>
        <w:ind w:left="720" w:hanging="360"/>
      </w:pPr>
    </w:lvl>
    <w:lvl w:ilvl="5" w:tplc="0C2EA314">
      <w:start w:val="1"/>
      <w:numFmt w:val="lowerLetter"/>
      <w:lvlText w:val="%6)"/>
      <w:lvlJc w:val="left"/>
      <w:pPr>
        <w:ind w:left="720" w:hanging="360"/>
      </w:pPr>
    </w:lvl>
    <w:lvl w:ilvl="6" w:tplc="AE4C0A6A">
      <w:start w:val="1"/>
      <w:numFmt w:val="lowerLetter"/>
      <w:lvlText w:val="%7)"/>
      <w:lvlJc w:val="left"/>
      <w:pPr>
        <w:ind w:left="720" w:hanging="360"/>
      </w:pPr>
    </w:lvl>
    <w:lvl w:ilvl="7" w:tplc="FD2C45E6">
      <w:start w:val="1"/>
      <w:numFmt w:val="lowerLetter"/>
      <w:lvlText w:val="%8)"/>
      <w:lvlJc w:val="left"/>
      <w:pPr>
        <w:ind w:left="720" w:hanging="360"/>
      </w:pPr>
    </w:lvl>
    <w:lvl w:ilvl="8" w:tplc="053E749E">
      <w:start w:val="1"/>
      <w:numFmt w:val="lowerLetter"/>
      <w:lvlText w:val="%9)"/>
      <w:lvlJc w:val="left"/>
      <w:pPr>
        <w:ind w:left="720" w:hanging="360"/>
      </w:pPr>
    </w:lvl>
  </w:abstractNum>
  <w:abstractNum w:abstractNumId="30" w15:restartNumberingAfterBreak="0">
    <w:nsid w:val="6C525AFB"/>
    <w:multiLevelType w:val="multilevel"/>
    <w:tmpl w:val="3D569BB8"/>
    <w:lvl w:ilvl="0">
      <w:start w:val="6"/>
      <w:numFmt w:val="decimal"/>
      <w:lvlText w:val="%1"/>
      <w:lvlJc w:val="left"/>
      <w:pPr>
        <w:tabs>
          <w:tab w:val="num" w:pos="720"/>
        </w:tabs>
        <w:ind w:left="720" w:hanging="72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73EB4FDF"/>
    <w:multiLevelType w:val="hybridMultilevel"/>
    <w:tmpl w:val="E5523FBA"/>
    <w:lvl w:ilvl="0" w:tplc="18025A52">
      <w:start w:val="1"/>
      <w:numFmt w:val="lowerLetter"/>
      <w:lvlText w:val="(%1)"/>
      <w:lvlJc w:val="left"/>
      <w:pPr>
        <w:tabs>
          <w:tab w:val="num" w:pos="1080"/>
        </w:tabs>
        <w:ind w:left="1080" w:hanging="360"/>
      </w:pPr>
      <w:rPr>
        <w:rFonts w:hint="default"/>
        <w:b/>
      </w:r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32" w15:restartNumberingAfterBreak="0">
    <w:nsid w:val="7D15700F"/>
    <w:multiLevelType w:val="multilevel"/>
    <w:tmpl w:val="7528111C"/>
    <w:lvl w:ilvl="0">
      <w:start w:val="5"/>
      <w:numFmt w:val="decimal"/>
      <w:lvlText w:val="%1"/>
      <w:lvlJc w:val="left"/>
      <w:pPr>
        <w:tabs>
          <w:tab w:val="num" w:pos="360"/>
        </w:tabs>
        <w:ind w:left="360" w:hanging="360"/>
      </w:pPr>
      <w:rPr>
        <w:rFonts w:hint="default"/>
        <w:b/>
      </w:rPr>
    </w:lvl>
    <w:lvl w:ilvl="1">
      <w:start w:val="2"/>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num w:numId="1" w16cid:durableId="1752002009">
    <w:abstractNumId w:val="11"/>
  </w:num>
  <w:num w:numId="2" w16cid:durableId="1594124804">
    <w:abstractNumId w:val="26"/>
  </w:num>
  <w:num w:numId="3" w16cid:durableId="1911191095">
    <w:abstractNumId w:val="12"/>
  </w:num>
  <w:num w:numId="4" w16cid:durableId="1774979001">
    <w:abstractNumId w:val="14"/>
  </w:num>
  <w:num w:numId="5" w16cid:durableId="41561570">
    <w:abstractNumId w:val="19"/>
  </w:num>
  <w:num w:numId="6" w16cid:durableId="2131899905">
    <w:abstractNumId w:val="31"/>
  </w:num>
  <w:num w:numId="7" w16cid:durableId="86924866">
    <w:abstractNumId w:val="15"/>
  </w:num>
  <w:num w:numId="8" w16cid:durableId="1639803809">
    <w:abstractNumId w:val="27"/>
  </w:num>
  <w:num w:numId="9" w16cid:durableId="1425228938">
    <w:abstractNumId w:val="22"/>
  </w:num>
  <w:num w:numId="10" w16cid:durableId="687172986">
    <w:abstractNumId w:val="4"/>
  </w:num>
  <w:num w:numId="11" w16cid:durableId="814642141">
    <w:abstractNumId w:val="24"/>
  </w:num>
  <w:num w:numId="12" w16cid:durableId="920408404">
    <w:abstractNumId w:val="17"/>
  </w:num>
  <w:num w:numId="13" w16cid:durableId="1375158466">
    <w:abstractNumId w:val="23"/>
  </w:num>
  <w:num w:numId="14" w16cid:durableId="145708848">
    <w:abstractNumId w:val="2"/>
  </w:num>
  <w:num w:numId="15" w16cid:durableId="343826501">
    <w:abstractNumId w:val="20"/>
  </w:num>
  <w:num w:numId="16" w16cid:durableId="279841081">
    <w:abstractNumId w:val="32"/>
  </w:num>
  <w:num w:numId="17" w16cid:durableId="257369110">
    <w:abstractNumId w:val="5"/>
  </w:num>
  <w:num w:numId="18" w16cid:durableId="709957687">
    <w:abstractNumId w:val="8"/>
  </w:num>
  <w:num w:numId="19" w16cid:durableId="558906299">
    <w:abstractNumId w:val="30"/>
  </w:num>
  <w:num w:numId="20" w16cid:durableId="623317771">
    <w:abstractNumId w:val="28"/>
  </w:num>
  <w:num w:numId="21" w16cid:durableId="1130367427">
    <w:abstractNumId w:val="25"/>
  </w:num>
  <w:num w:numId="22" w16cid:durableId="609045917">
    <w:abstractNumId w:val="0"/>
  </w:num>
  <w:num w:numId="23" w16cid:durableId="1052314539">
    <w:abstractNumId w:val="13"/>
  </w:num>
  <w:num w:numId="24" w16cid:durableId="1464732247">
    <w:abstractNumId w:val="7"/>
  </w:num>
  <w:num w:numId="25" w16cid:durableId="1762723304">
    <w:abstractNumId w:val="9"/>
  </w:num>
  <w:num w:numId="26" w16cid:durableId="1357852576">
    <w:abstractNumId w:val="16"/>
  </w:num>
  <w:num w:numId="27" w16cid:durableId="1319262795">
    <w:abstractNumId w:val="21"/>
  </w:num>
  <w:num w:numId="28" w16cid:durableId="987897567">
    <w:abstractNumId w:val="1"/>
  </w:num>
  <w:num w:numId="29" w16cid:durableId="419058724">
    <w:abstractNumId w:val="3"/>
  </w:num>
  <w:num w:numId="30" w16cid:durableId="572278958">
    <w:abstractNumId w:val="6"/>
  </w:num>
  <w:num w:numId="31" w16cid:durableId="2070422671">
    <w:abstractNumId w:val="18"/>
  </w:num>
  <w:num w:numId="32" w16cid:durableId="263270371">
    <w:abstractNumId w:val="10"/>
  </w:num>
  <w:num w:numId="33" w16cid:durableId="679426220">
    <w:abstractNumId w:val="29"/>
  </w:num>
  <w:numIdMacAtCleanup w:val="1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Martin Cahill [NESO]">
    <w15:presenceInfo w15:providerId="AD" w15:userId="S::Martin.Cahill1@neso.energy::92601b95-42ef-4839-9b57-02697efed4e8"/>
  </w15:person>
  <w15:person w15:author="Matthew Paige-Stimson">
    <w15:presenceInfo w15:providerId="AD" w15:userId="S::matthew.paige-stimson_nationalgrid.com#ext#@nationalenergyso.onmicrosoft.com::d24c64b8-a500-46b7-8011-79d0929c59e5"/>
  </w15:person>
  <w15:person w15:author="Martin Cahill">
    <w15:presenceInfo w15:providerId="AD" w15:userId="S::Martin.Cahill1@neso.energy::92601b95-42ef-4839-9b57-02697efed4e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cumentProtection w:edit="comments" w:formatting="1" w:enforcement="1" w:cryptProviderType="rsaAES" w:cryptAlgorithmClass="hash" w:cryptAlgorithmType="typeAny" w:cryptAlgorithmSid="14" w:cryptSpinCount="100000" w:hash="wnveUeMcyogr7q9qRLmvEP+hGxZS8KLV5uFYEKbG4FqX0BEvKBydv1BkfG6N781bCz5PXM7+HbVcjCz4YwPPQQ==" w:salt="8IPZhHFQG29PmQ8zSK8Wag=="/>
  <w:defaultTabStop w:val="720"/>
  <w:drawingGridHorizontalSpacing w:val="100"/>
  <w:drawingGridVerticalSpacing w:val="136"/>
  <w:displayHorizontalDrawingGridEvery w:val="0"/>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3133"/>
    <w:rsid w:val="000007F8"/>
    <w:rsid w:val="00011029"/>
    <w:rsid w:val="00015A1B"/>
    <w:rsid w:val="0002707C"/>
    <w:rsid w:val="000278E7"/>
    <w:rsid w:val="00030187"/>
    <w:rsid w:val="000334CD"/>
    <w:rsid w:val="00033F2D"/>
    <w:rsid w:val="00041FF4"/>
    <w:rsid w:val="00042E72"/>
    <w:rsid w:val="0004369E"/>
    <w:rsid w:val="00043B3B"/>
    <w:rsid w:val="00045A10"/>
    <w:rsid w:val="000518D7"/>
    <w:rsid w:val="00054A3B"/>
    <w:rsid w:val="00054E69"/>
    <w:rsid w:val="00061BD3"/>
    <w:rsid w:val="00075824"/>
    <w:rsid w:val="00075C3E"/>
    <w:rsid w:val="00080E84"/>
    <w:rsid w:val="0008235E"/>
    <w:rsid w:val="00085CBC"/>
    <w:rsid w:val="000914A7"/>
    <w:rsid w:val="0009531A"/>
    <w:rsid w:val="0009569A"/>
    <w:rsid w:val="00095E16"/>
    <w:rsid w:val="000A204A"/>
    <w:rsid w:val="000A25BF"/>
    <w:rsid w:val="000A2CA9"/>
    <w:rsid w:val="000A33E7"/>
    <w:rsid w:val="000A6634"/>
    <w:rsid w:val="000B0C23"/>
    <w:rsid w:val="000B30F4"/>
    <w:rsid w:val="000B54FA"/>
    <w:rsid w:val="000C003F"/>
    <w:rsid w:val="000C20DF"/>
    <w:rsid w:val="000D04E1"/>
    <w:rsid w:val="000D1F2B"/>
    <w:rsid w:val="000D5CB3"/>
    <w:rsid w:val="000D6AF7"/>
    <w:rsid w:val="000E7C5B"/>
    <w:rsid w:val="000F118B"/>
    <w:rsid w:val="000F2370"/>
    <w:rsid w:val="000F2D99"/>
    <w:rsid w:val="000F6A71"/>
    <w:rsid w:val="000F7341"/>
    <w:rsid w:val="000F7E4F"/>
    <w:rsid w:val="0010090A"/>
    <w:rsid w:val="00101945"/>
    <w:rsid w:val="00104ABE"/>
    <w:rsid w:val="00105EEE"/>
    <w:rsid w:val="00107EB9"/>
    <w:rsid w:val="001135B6"/>
    <w:rsid w:val="00116B58"/>
    <w:rsid w:val="001223AA"/>
    <w:rsid w:val="00123189"/>
    <w:rsid w:val="001253D9"/>
    <w:rsid w:val="001258D7"/>
    <w:rsid w:val="00135384"/>
    <w:rsid w:val="00140F97"/>
    <w:rsid w:val="0014240B"/>
    <w:rsid w:val="001440D7"/>
    <w:rsid w:val="0015157D"/>
    <w:rsid w:val="00154DB6"/>
    <w:rsid w:val="001603D7"/>
    <w:rsid w:val="00160DD1"/>
    <w:rsid w:val="00167258"/>
    <w:rsid w:val="00171652"/>
    <w:rsid w:val="001736E8"/>
    <w:rsid w:val="00175856"/>
    <w:rsid w:val="00177A23"/>
    <w:rsid w:val="00181487"/>
    <w:rsid w:val="00182614"/>
    <w:rsid w:val="00190AFB"/>
    <w:rsid w:val="00191B25"/>
    <w:rsid w:val="001925EA"/>
    <w:rsid w:val="00192A4A"/>
    <w:rsid w:val="00195DA8"/>
    <w:rsid w:val="00197E06"/>
    <w:rsid w:val="001A4C13"/>
    <w:rsid w:val="001A5FC3"/>
    <w:rsid w:val="001A65AC"/>
    <w:rsid w:val="001B314B"/>
    <w:rsid w:val="001B769A"/>
    <w:rsid w:val="001C213C"/>
    <w:rsid w:val="001C58E7"/>
    <w:rsid w:val="001C61B8"/>
    <w:rsid w:val="001D1F6C"/>
    <w:rsid w:val="001D351B"/>
    <w:rsid w:val="001D3FBD"/>
    <w:rsid w:val="001D4013"/>
    <w:rsid w:val="001D5FFD"/>
    <w:rsid w:val="001E1406"/>
    <w:rsid w:val="001E50B4"/>
    <w:rsid w:val="001F247B"/>
    <w:rsid w:val="001F60F4"/>
    <w:rsid w:val="0020391D"/>
    <w:rsid w:val="00205238"/>
    <w:rsid w:val="002056BF"/>
    <w:rsid w:val="0020748E"/>
    <w:rsid w:val="002103E0"/>
    <w:rsid w:val="0021515E"/>
    <w:rsid w:val="00217445"/>
    <w:rsid w:val="00220399"/>
    <w:rsid w:val="00220F3D"/>
    <w:rsid w:val="002214C1"/>
    <w:rsid w:val="00224A00"/>
    <w:rsid w:val="00232AF8"/>
    <w:rsid w:val="00233816"/>
    <w:rsid w:val="00233A40"/>
    <w:rsid w:val="002345D5"/>
    <w:rsid w:val="0023628B"/>
    <w:rsid w:val="002474F5"/>
    <w:rsid w:val="0025546D"/>
    <w:rsid w:val="002604E1"/>
    <w:rsid w:val="0026109C"/>
    <w:rsid w:val="00265C47"/>
    <w:rsid w:val="00266664"/>
    <w:rsid w:val="002702C1"/>
    <w:rsid w:val="00274C93"/>
    <w:rsid w:val="002809EF"/>
    <w:rsid w:val="002818D4"/>
    <w:rsid w:val="002842DC"/>
    <w:rsid w:val="00284888"/>
    <w:rsid w:val="00284C06"/>
    <w:rsid w:val="002903E8"/>
    <w:rsid w:val="00293658"/>
    <w:rsid w:val="00294741"/>
    <w:rsid w:val="00295F81"/>
    <w:rsid w:val="00296C81"/>
    <w:rsid w:val="002A3F77"/>
    <w:rsid w:val="002A7B46"/>
    <w:rsid w:val="002B0F7E"/>
    <w:rsid w:val="002B0F84"/>
    <w:rsid w:val="002B223C"/>
    <w:rsid w:val="002B3B64"/>
    <w:rsid w:val="002B3CC3"/>
    <w:rsid w:val="002B6B60"/>
    <w:rsid w:val="002B7657"/>
    <w:rsid w:val="002C0279"/>
    <w:rsid w:val="002C5306"/>
    <w:rsid w:val="002C5CB2"/>
    <w:rsid w:val="002D23A5"/>
    <w:rsid w:val="002D273F"/>
    <w:rsid w:val="002D5FFE"/>
    <w:rsid w:val="002E0407"/>
    <w:rsid w:val="002E6C9E"/>
    <w:rsid w:val="002E7E13"/>
    <w:rsid w:val="002F1348"/>
    <w:rsid w:val="002F3851"/>
    <w:rsid w:val="002F4189"/>
    <w:rsid w:val="00300D1E"/>
    <w:rsid w:val="00305A97"/>
    <w:rsid w:val="003076CA"/>
    <w:rsid w:val="0031012D"/>
    <w:rsid w:val="00313C1D"/>
    <w:rsid w:val="003178C7"/>
    <w:rsid w:val="003205D8"/>
    <w:rsid w:val="0032309A"/>
    <w:rsid w:val="0032759E"/>
    <w:rsid w:val="00335167"/>
    <w:rsid w:val="00337047"/>
    <w:rsid w:val="0034008A"/>
    <w:rsid w:val="00344F01"/>
    <w:rsid w:val="0035141F"/>
    <w:rsid w:val="00351F19"/>
    <w:rsid w:val="003520B1"/>
    <w:rsid w:val="0035310D"/>
    <w:rsid w:val="003539FF"/>
    <w:rsid w:val="003547AC"/>
    <w:rsid w:val="003566BB"/>
    <w:rsid w:val="00356C60"/>
    <w:rsid w:val="00362F3F"/>
    <w:rsid w:val="00367E83"/>
    <w:rsid w:val="0037566C"/>
    <w:rsid w:val="00382C94"/>
    <w:rsid w:val="003851A0"/>
    <w:rsid w:val="0038597F"/>
    <w:rsid w:val="0038659C"/>
    <w:rsid w:val="003923D4"/>
    <w:rsid w:val="00394910"/>
    <w:rsid w:val="00397C55"/>
    <w:rsid w:val="003A1CAD"/>
    <w:rsid w:val="003A7BF5"/>
    <w:rsid w:val="003A7E89"/>
    <w:rsid w:val="003B6A4E"/>
    <w:rsid w:val="003C1739"/>
    <w:rsid w:val="003C2692"/>
    <w:rsid w:val="003C2D66"/>
    <w:rsid w:val="003C3FCF"/>
    <w:rsid w:val="003C4352"/>
    <w:rsid w:val="003C6BEA"/>
    <w:rsid w:val="003D08F4"/>
    <w:rsid w:val="003D680E"/>
    <w:rsid w:val="003E1B33"/>
    <w:rsid w:val="003E1E33"/>
    <w:rsid w:val="003E2257"/>
    <w:rsid w:val="003E6557"/>
    <w:rsid w:val="003E7523"/>
    <w:rsid w:val="00403068"/>
    <w:rsid w:val="00404764"/>
    <w:rsid w:val="004070E5"/>
    <w:rsid w:val="00411528"/>
    <w:rsid w:val="00412790"/>
    <w:rsid w:val="00416F0E"/>
    <w:rsid w:val="00417331"/>
    <w:rsid w:val="00417A7A"/>
    <w:rsid w:val="004255B3"/>
    <w:rsid w:val="004327FA"/>
    <w:rsid w:val="00433CFE"/>
    <w:rsid w:val="004347C7"/>
    <w:rsid w:val="0043719C"/>
    <w:rsid w:val="004427D5"/>
    <w:rsid w:val="00443505"/>
    <w:rsid w:val="00454083"/>
    <w:rsid w:val="00455E34"/>
    <w:rsid w:val="00460308"/>
    <w:rsid w:val="004615DD"/>
    <w:rsid w:val="004760CA"/>
    <w:rsid w:val="00476868"/>
    <w:rsid w:val="004772FE"/>
    <w:rsid w:val="00486A40"/>
    <w:rsid w:val="00493E07"/>
    <w:rsid w:val="004951B3"/>
    <w:rsid w:val="00497D8B"/>
    <w:rsid w:val="004A10C4"/>
    <w:rsid w:val="004A42B2"/>
    <w:rsid w:val="004A58A9"/>
    <w:rsid w:val="004A6280"/>
    <w:rsid w:val="004A77CE"/>
    <w:rsid w:val="004B01B4"/>
    <w:rsid w:val="004B10D4"/>
    <w:rsid w:val="004B4E11"/>
    <w:rsid w:val="004B5F9B"/>
    <w:rsid w:val="004B674F"/>
    <w:rsid w:val="004C108E"/>
    <w:rsid w:val="004C1273"/>
    <w:rsid w:val="004C67E3"/>
    <w:rsid w:val="004D0BD4"/>
    <w:rsid w:val="004D1CD2"/>
    <w:rsid w:val="004D4912"/>
    <w:rsid w:val="004D6835"/>
    <w:rsid w:val="004D72D5"/>
    <w:rsid w:val="004E0BD2"/>
    <w:rsid w:val="004E1AC8"/>
    <w:rsid w:val="004E3889"/>
    <w:rsid w:val="004E719C"/>
    <w:rsid w:val="004F1E36"/>
    <w:rsid w:val="004F360B"/>
    <w:rsid w:val="004F6281"/>
    <w:rsid w:val="004F6F88"/>
    <w:rsid w:val="00501B74"/>
    <w:rsid w:val="005028E0"/>
    <w:rsid w:val="005033B7"/>
    <w:rsid w:val="00503688"/>
    <w:rsid w:val="0050625D"/>
    <w:rsid w:val="00511A12"/>
    <w:rsid w:val="00512253"/>
    <w:rsid w:val="0051481A"/>
    <w:rsid w:val="00515AF1"/>
    <w:rsid w:val="00515B56"/>
    <w:rsid w:val="00517632"/>
    <w:rsid w:val="00517CDD"/>
    <w:rsid w:val="00522391"/>
    <w:rsid w:val="00522A38"/>
    <w:rsid w:val="005259E9"/>
    <w:rsid w:val="00534E58"/>
    <w:rsid w:val="005407B4"/>
    <w:rsid w:val="00544C18"/>
    <w:rsid w:val="00546995"/>
    <w:rsid w:val="00547D17"/>
    <w:rsid w:val="00551A7C"/>
    <w:rsid w:val="00551EBE"/>
    <w:rsid w:val="0055496F"/>
    <w:rsid w:val="00555A5D"/>
    <w:rsid w:val="00556736"/>
    <w:rsid w:val="00560EEC"/>
    <w:rsid w:val="00560F65"/>
    <w:rsid w:val="00565A96"/>
    <w:rsid w:val="005818D9"/>
    <w:rsid w:val="00581F9B"/>
    <w:rsid w:val="00585E3A"/>
    <w:rsid w:val="00593091"/>
    <w:rsid w:val="00593A84"/>
    <w:rsid w:val="005A081F"/>
    <w:rsid w:val="005A7A0F"/>
    <w:rsid w:val="005B15E0"/>
    <w:rsid w:val="005B4277"/>
    <w:rsid w:val="005B4CB5"/>
    <w:rsid w:val="005B4CC5"/>
    <w:rsid w:val="005B6285"/>
    <w:rsid w:val="005B7555"/>
    <w:rsid w:val="005C46F6"/>
    <w:rsid w:val="005C4ED3"/>
    <w:rsid w:val="005C6E08"/>
    <w:rsid w:val="005C7468"/>
    <w:rsid w:val="005C78C2"/>
    <w:rsid w:val="005D1C27"/>
    <w:rsid w:val="005D292E"/>
    <w:rsid w:val="005E55FA"/>
    <w:rsid w:val="005F44EE"/>
    <w:rsid w:val="005F4582"/>
    <w:rsid w:val="005F6A76"/>
    <w:rsid w:val="006000D1"/>
    <w:rsid w:val="006061B8"/>
    <w:rsid w:val="0061285C"/>
    <w:rsid w:val="00617B8B"/>
    <w:rsid w:val="006269F8"/>
    <w:rsid w:val="00626BF2"/>
    <w:rsid w:val="00632E11"/>
    <w:rsid w:val="006373C7"/>
    <w:rsid w:val="006412A0"/>
    <w:rsid w:val="00644C71"/>
    <w:rsid w:val="006462D9"/>
    <w:rsid w:val="00646DEC"/>
    <w:rsid w:val="00650336"/>
    <w:rsid w:val="00653AE6"/>
    <w:rsid w:val="0065648F"/>
    <w:rsid w:val="006635FE"/>
    <w:rsid w:val="00665908"/>
    <w:rsid w:val="006659C3"/>
    <w:rsid w:val="00666394"/>
    <w:rsid w:val="00667E3F"/>
    <w:rsid w:val="00672818"/>
    <w:rsid w:val="006753F5"/>
    <w:rsid w:val="006762CF"/>
    <w:rsid w:val="00676AAF"/>
    <w:rsid w:val="0067709D"/>
    <w:rsid w:val="0067774B"/>
    <w:rsid w:val="0068074B"/>
    <w:rsid w:val="00692ACE"/>
    <w:rsid w:val="00693BD6"/>
    <w:rsid w:val="00694318"/>
    <w:rsid w:val="00697F16"/>
    <w:rsid w:val="006A08F4"/>
    <w:rsid w:val="006A3C5D"/>
    <w:rsid w:val="006A63D6"/>
    <w:rsid w:val="006B02D2"/>
    <w:rsid w:val="006B2E85"/>
    <w:rsid w:val="006B4F3A"/>
    <w:rsid w:val="006B5B02"/>
    <w:rsid w:val="006C15A5"/>
    <w:rsid w:val="006C1A51"/>
    <w:rsid w:val="006C4153"/>
    <w:rsid w:val="006C452A"/>
    <w:rsid w:val="006C5024"/>
    <w:rsid w:val="006D264B"/>
    <w:rsid w:val="006D2D2F"/>
    <w:rsid w:val="006D32C4"/>
    <w:rsid w:val="006D409F"/>
    <w:rsid w:val="006D6DB0"/>
    <w:rsid w:val="006D736F"/>
    <w:rsid w:val="006E12B7"/>
    <w:rsid w:val="006E1EF7"/>
    <w:rsid w:val="006E6FC4"/>
    <w:rsid w:val="006F4AAF"/>
    <w:rsid w:val="00703642"/>
    <w:rsid w:val="00704306"/>
    <w:rsid w:val="0070509C"/>
    <w:rsid w:val="007062BC"/>
    <w:rsid w:val="00706F19"/>
    <w:rsid w:val="007114FD"/>
    <w:rsid w:val="00717B76"/>
    <w:rsid w:val="00720393"/>
    <w:rsid w:val="007252C4"/>
    <w:rsid w:val="00733B38"/>
    <w:rsid w:val="00735CA2"/>
    <w:rsid w:val="00740647"/>
    <w:rsid w:val="00742384"/>
    <w:rsid w:val="00745680"/>
    <w:rsid w:val="00747A3B"/>
    <w:rsid w:val="0075151D"/>
    <w:rsid w:val="00755D9E"/>
    <w:rsid w:val="007572F2"/>
    <w:rsid w:val="00763F30"/>
    <w:rsid w:val="00765420"/>
    <w:rsid w:val="00765AEF"/>
    <w:rsid w:val="007716B8"/>
    <w:rsid w:val="00775A2B"/>
    <w:rsid w:val="00775FF6"/>
    <w:rsid w:val="00776E0C"/>
    <w:rsid w:val="007773F2"/>
    <w:rsid w:val="0078412D"/>
    <w:rsid w:val="00792D3F"/>
    <w:rsid w:val="00794EB3"/>
    <w:rsid w:val="00797F2B"/>
    <w:rsid w:val="007A1B40"/>
    <w:rsid w:val="007A2EF0"/>
    <w:rsid w:val="007B4662"/>
    <w:rsid w:val="007C2B8F"/>
    <w:rsid w:val="007C3B72"/>
    <w:rsid w:val="007C435A"/>
    <w:rsid w:val="007C4444"/>
    <w:rsid w:val="007D20C0"/>
    <w:rsid w:val="007D349E"/>
    <w:rsid w:val="007D6CF2"/>
    <w:rsid w:val="007E0294"/>
    <w:rsid w:val="007E0AF8"/>
    <w:rsid w:val="007E141E"/>
    <w:rsid w:val="007E27ED"/>
    <w:rsid w:val="007E56FC"/>
    <w:rsid w:val="007E6320"/>
    <w:rsid w:val="007E659B"/>
    <w:rsid w:val="007F15B3"/>
    <w:rsid w:val="007F4A4C"/>
    <w:rsid w:val="007F6EDD"/>
    <w:rsid w:val="00802D3A"/>
    <w:rsid w:val="00805FD0"/>
    <w:rsid w:val="00807426"/>
    <w:rsid w:val="008106AB"/>
    <w:rsid w:val="00812868"/>
    <w:rsid w:val="00813C28"/>
    <w:rsid w:val="00815AAE"/>
    <w:rsid w:val="0081762B"/>
    <w:rsid w:val="00821069"/>
    <w:rsid w:val="00821C11"/>
    <w:rsid w:val="00822615"/>
    <w:rsid w:val="00824860"/>
    <w:rsid w:val="00827334"/>
    <w:rsid w:val="00827A50"/>
    <w:rsid w:val="00833595"/>
    <w:rsid w:val="00835882"/>
    <w:rsid w:val="00836C91"/>
    <w:rsid w:val="00837A13"/>
    <w:rsid w:val="00843EF9"/>
    <w:rsid w:val="0084443D"/>
    <w:rsid w:val="008445B2"/>
    <w:rsid w:val="00844F53"/>
    <w:rsid w:val="00846C54"/>
    <w:rsid w:val="00851A55"/>
    <w:rsid w:val="00851E49"/>
    <w:rsid w:val="008520BC"/>
    <w:rsid w:val="0085347F"/>
    <w:rsid w:val="00854FE2"/>
    <w:rsid w:val="0085547D"/>
    <w:rsid w:val="00855CD7"/>
    <w:rsid w:val="00857F21"/>
    <w:rsid w:val="0086013C"/>
    <w:rsid w:val="00871BC6"/>
    <w:rsid w:val="00875C64"/>
    <w:rsid w:val="00875F01"/>
    <w:rsid w:val="00881E90"/>
    <w:rsid w:val="00883133"/>
    <w:rsid w:val="008845C0"/>
    <w:rsid w:val="00885396"/>
    <w:rsid w:val="0088661B"/>
    <w:rsid w:val="00892EF0"/>
    <w:rsid w:val="008945EF"/>
    <w:rsid w:val="008A142C"/>
    <w:rsid w:val="008A3AA0"/>
    <w:rsid w:val="008B36A6"/>
    <w:rsid w:val="008B5496"/>
    <w:rsid w:val="008B6786"/>
    <w:rsid w:val="008C0B4B"/>
    <w:rsid w:val="008C2E13"/>
    <w:rsid w:val="008D27F0"/>
    <w:rsid w:val="008D4D93"/>
    <w:rsid w:val="008D4E0E"/>
    <w:rsid w:val="008D5751"/>
    <w:rsid w:val="008D587F"/>
    <w:rsid w:val="008E09B6"/>
    <w:rsid w:val="008E16E5"/>
    <w:rsid w:val="008E268C"/>
    <w:rsid w:val="008E3B21"/>
    <w:rsid w:val="008E4ADE"/>
    <w:rsid w:val="008E4F22"/>
    <w:rsid w:val="008E632A"/>
    <w:rsid w:val="008E722E"/>
    <w:rsid w:val="008F37C8"/>
    <w:rsid w:val="008F5AC6"/>
    <w:rsid w:val="008F693E"/>
    <w:rsid w:val="008F6B8B"/>
    <w:rsid w:val="009001A5"/>
    <w:rsid w:val="00905283"/>
    <w:rsid w:val="00913A12"/>
    <w:rsid w:val="00915926"/>
    <w:rsid w:val="0091776A"/>
    <w:rsid w:val="009264B9"/>
    <w:rsid w:val="00926539"/>
    <w:rsid w:val="0092673C"/>
    <w:rsid w:val="009305BE"/>
    <w:rsid w:val="00930F11"/>
    <w:rsid w:val="00937A75"/>
    <w:rsid w:val="00942D52"/>
    <w:rsid w:val="0094363F"/>
    <w:rsid w:val="00943A34"/>
    <w:rsid w:val="00947D7D"/>
    <w:rsid w:val="00953705"/>
    <w:rsid w:val="009543AB"/>
    <w:rsid w:val="009604FA"/>
    <w:rsid w:val="0097083C"/>
    <w:rsid w:val="00972466"/>
    <w:rsid w:val="0097379B"/>
    <w:rsid w:val="0098178D"/>
    <w:rsid w:val="009838FD"/>
    <w:rsid w:val="00983F3D"/>
    <w:rsid w:val="00985101"/>
    <w:rsid w:val="00985EC3"/>
    <w:rsid w:val="00986622"/>
    <w:rsid w:val="00987158"/>
    <w:rsid w:val="00987278"/>
    <w:rsid w:val="009942E0"/>
    <w:rsid w:val="0099532E"/>
    <w:rsid w:val="00996110"/>
    <w:rsid w:val="009A0971"/>
    <w:rsid w:val="009A0A77"/>
    <w:rsid w:val="009A1689"/>
    <w:rsid w:val="009A1762"/>
    <w:rsid w:val="009A4AD3"/>
    <w:rsid w:val="009A6E7F"/>
    <w:rsid w:val="009B2C63"/>
    <w:rsid w:val="009B33DC"/>
    <w:rsid w:val="009B4CC7"/>
    <w:rsid w:val="009B5715"/>
    <w:rsid w:val="009B7F85"/>
    <w:rsid w:val="009C5B67"/>
    <w:rsid w:val="009C5E0B"/>
    <w:rsid w:val="009C78C1"/>
    <w:rsid w:val="009D04D2"/>
    <w:rsid w:val="009D058C"/>
    <w:rsid w:val="009D0D1C"/>
    <w:rsid w:val="009D4B36"/>
    <w:rsid w:val="009D5CB9"/>
    <w:rsid w:val="009D61A8"/>
    <w:rsid w:val="009E160E"/>
    <w:rsid w:val="009E3EB1"/>
    <w:rsid w:val="009E59CC"/>
    <w:rsid w:val="009F08EB"/>
    <w:rsid w:val="009F194B"/>
    <w:rsid w:val="009F1C70"/>
    <w:rsid w:val="009F3FF0"/>
    <w:rsid w:val="009F4BAE"/>
    <w:rsid w:val="00A00409"/>
    <w:rsid w:val="00A0740A"/>
    <w:rsid w:val="00A117AC"/>
    <w:rsid w:val="00A11FD3"/>
    <w:rsid w:val="00A238D5"/>
    <w:rsid w:val="00A3019B"/>
    <w:rsid w:val="00A3088B"/>
    <w:rsid w:val="00A32990"/>
    <w:rsid w:val="00A339D2"/>
    <w:rsid w:val="00A35971"/>
    <w:rsid w:val="00A36D4E"/>
    <w:rsid w:val="00A43257"/>
    <w:rsid w:val="00A51851"/>
    <w:rsid w:val="00A5211E"/>
    <w:rsid w:val="00A5290D"/>
    <w:rsid w:val="00A53AA2"/>
    <w:rsid w:val="00A53AF3"/>
    <w:rsid w:val="00A575EE"/>
    <w:rsid w:val="00A61DF4"/>
    <w:rsid w:val="00A61E38"/>
    <w:rsid w:val="00A647BE"/>
    <w:rsid w:val="00A759DD"/>
    <w:rsid w:val="00A805EB"/>
    <w:rsid w:val="00A83EF5"/>
    <w:rsid w:val="00A869F0"/>
    <w:rsid w:val="00A86A2A"/>
    <w:rsid w:val="00A91419"/>
    <w:rsid w:val="00A92435"/>
    <w:rsid w:val="00A94476"/>
    <w:rsid w:val="00AA0D99"/>
    <w:rsid w:val="00AA5840"/>
    <w:rsid w:val="00AB26A3"/>
    <w:rsid w:val="00AC2F1E"/>
    <w:rsid w:val="00AC401F"/>
    <w:rsid w:val="00AC4F7F"/>
    <w:rsid w:val="00AC62C5"/>
    <w:rsid w:val="00AC72C8"/>
    <w:rsid w:val="00AD1044"/>
    <w:rsid w:val="00AD23B5"/>
    <w:rsid w:val="00AD2CEA"/>
    <w:rsid w:val="00AD41B9"/>
    <w:rsid w:val="00AD5A24"/>
    <w:rsid w:val="00AE2C9D"/>
    <w:rsid w:val="00AE3813"/>
    <w:rsid w:val="00AE3D89"/>
    <w:rsid w:val="00AF02F6"/>
    <w:rsid w:val="00AF3599"/>
    <w:rsid w:val="00AF4496"/>
    <w:rsid w:val="00AF44DA"/>
    <w:rsid w:val="00AF5FF4"/>
    <w:rsid w:val="00AF6571"/>
    <w:rsid w:val="00B00594"/>
    <w:rsid w:val="00B020B0"/>
    <w:rsid w:val="00B06D47"/>
    <w:rsid w:val="00B11172"/>
    <w:rsid w:val="00B14166"/>
    <w:rsid w:val="00B16E3A"/>
    <w:rsid w:val="00B20706"/>
    <w:rsid w:val="00B20E33"/>
    <w:rsid w:val="00B23308"/>
    <w:rsid w:val="00B2389B"/>
    <w:rsid w:val="00B313BF"/>
    <w:rsid w:val="00B3335C"/>
    <w:rsid w:val="00B34812"/>
    <w:rsid w:val="00B418B6"/>
    <w:rsid w:val="00B4199C"/>
    <w:rsid w:val="00B45F55"/>
    <w:rsid w:val="00B4685F"/>
    <w:rsid w:val="00B50CB2"/>
    <w:rsid w:val="00B50F12"/>
    <w:rsid w:val="00B54837"/>
    <w:rsid w:val="00B639FF"/>
    <w:rsid w:val="00B64FC6"/>
    <w:rsid w:val="00B672E3"/>
    <w:rsid w:val="00B67C9F"/>
    <w:rsid w:val="00B67FAF"/>
    <w:rsid w:val="00B7038B"/>
    <w:rsid w:val="00B71346"/>
    <w:rsid w:val="00B7258E"/>
    <w:rsid w:val="00B72F95"/>
    <w:rsid w:val="00B74CE1"/>
    <w:rsid w:val="00B75191"/>
    <w:rsid w:val="00B87597"/>
    <w:rsid w:val="00B904EC"/>
    <w:rsid w:val="00B937B3"/>
    <w:rsid w:val="00B93EB6"/>
    <w:rsid w:val="00B94A93"/>
    <w:rsid w:val="00B964EE"/>
    <w:rsid w:val="00BA0181"/>
    <w:rsid w:val="00BA1AAE"/>
    <w:rsid w:val="00BA7809"/>
    <w:rsid w:val="00BB1F1A"/>
    <w:rsid w:val="00BB23E5"/>
    <w:rsid w:val="00BB3A81"/>
    <w:rsid w:val="00BB5510"/>
    <w:rsid w:val="00BB7ECF"/>
    <w:rsid w:val="00BD17F9"/>
    <w:rsid w:val="00BD2C51"/>
    <w:rsid w:val="00BD4E01"/>
    <w:rsid w:val="00BD6092"/>
    <w:rsid w:val="00BD61D1"/>
    <w:rsid w:val="00BD7937"/>
    <w:rsid w:val="00BE2CC2"/>
    <w:rsid w:val="00BE3573"/>
    <w:rsid w:val="00BE389B"/>
    <w:rsid w:val="00BE6447"/>
    <w:rsid w:val="00BF36F0"/>
    <w:rsid w:val="00BF690F"/>
    <w:rsid w:val="00BF77EE"/>
    <w:rsid w:val="00BF79A5"/>
    <w:rsid w:val="00C02331"/>
    <w:rsid w:val="00C02989"/>
    <w:rsid w:val="00C0546D"/>
    <w:rsid w:val="00C05A66"/>
    <w:rsid w:val="00C10C39"/>
    <w:rsid w:val="00C10F5C"/>
    <w:rsid w:val="00C124A2"/>
    <w:rsid w:val="00C159F0"/>
    <w:rsid w:val="00C15F9C"/>
    <w:rsid w:val="00C208B1"/>
    <w:rsid w:val="00C217F4"/>
    <w:rsid w:val="00C27BCF"/>
    <w:rsid w:val="00C3026E"/>
    <w:rsid w:val="00C329C9"/>
    <w:rsid w:val="00C33A34"/>
    <w:rsid w:val="00C374D4"/>
    <w:rsid w:val="00C37B28"/>
    <w:rsid w:val="00C40D1B"/>
    <w:rsid w:val="00C434EB"/>
    <w:rsid w:val="00C438E8"/>
    <w:rsid w:val="00C44589"/>
    <w:rsid w:val="00C52746"/>
    <w:rsid w:val="00C5469E"/>
    <w:rsid w:val="00C574DA"/>
    <w:rsid w:val="00C60166"/>
    <w:rsid w:val="00C62FB7"/>
    <w:rsid w:val="00C678C3"/>
    <w:rsid w:val="00C67A7E"/>
    <w:rsid w:val="00C67BB5"/>
    <w:rsid w:val="00C775A9"/>
    <w:rsid w:val="00C92299"/>
    <w:rsid w:val="00C94869"/>
    <w:rsid w:val="00C976FF"/>
    <w:rsid w:val="00C977B2"/>
    <w:rsid w:val="00CB1E18"/>
    <w:rsid w:val="00CB2055"/>
    <w:rsid w:val="00CB43E0"/>
    <w:rsid w:val="00CB61A4"/>
    <w:rsid w:val="00CB7F3E"/>
    <w:rsid w:val="00CC0A71"/>
    <w:rsid w:val="00CC0D2B"/>
    <w:rsid w:val="00CC1C25"/>
    <w:rsid w:val="00CC4F6E"/>
    <w:rsid w:val="00CD0831"/>
    <w:rsid w:val="00CD2B75"/>
    <w:rsid w:val="00CD4CE5"/>
    <w:rsid w:val="00CD54F1"/>
    <w:rsid w:val="00CD5A43"/>
    <w:rsid w:val="00CE0569"/>
    <w:rsid w:val="00CF0B1B"/>
    <w:rsid w:val="00CF2FAE"/>
    <w:rsid w:val="00CF31BD"/>
    <w:rsid w:val="00CF3952"/>
    <w:rsid w:val="00D016D5"/>
    <w:rsid w:val="00D01970"/>
    <w:rsid w:val="00D03AD6"/>
    <w:rsid w:val="00D054C9"/>
    <w:rsid w:val="00D06A43"/>
    <w:rsid w:val="00D07932"/>
    <w:rsid w:val="00D130B8"/>
    <w:rsid w:val="00D2086E"/>
    <w:rsid w:val="00D23BB4"/>
    <w:rsid w:val="00D23C75"/>
    <w:rsid w:val="00D30700"/>
    <w:rsid w:val="00D368D3"/>
    <w:rsid w:val="00D373F3"/>
    <w:rsid w:val="00D37AEA"/>
    <w:rsid w:val="00D40116"/>
    <w:rsid w:val="00D40596"/>
    <w:rsid w:val="00D41EEB"/>
    <w:rsid w:val="00D421CA"/>
    <w:rsid w:val="00D4537D"/>
    <w:rsid w:val="00D471BC"/>
    <w:rsid w:val="00D51296"/>
    <w:rsid w:val="00D51E92"/>
    <w:rsid w:val="00D61C2A"/>
    <w:rsid w:val="00D62AA5"/>
    <w:rsid w:val="00D700B2"/>
    <w:rsid w:val="00D710BA"/>
    <w:rsid w:val="00D72D39"/>
    <w:rsid w:val="00D7649C"/>
    <w:rsid w:val="00D76817"/>
    <w:rsid w:val="00D80F1D"/>
    <w:rsid w:val="00D81F3A"/>
    <w:rsid w:val="00D82DED"/>
    <w:rsid w:val="00D8668E"/>
    <w:rsid w:val="00D8698A"/>
    <w:rsid w:val="00D8765B"/>
    <w:rsid w:val="00D90C36"/>
    <w:rsid w:val="00D94E56"/>
    <w:rsid w:val="00D9509A"/>
    <w:rsid w:val="00D96B36"/>
    <w:rsid w:val="00D97781"/>
    <w:rsid w:val="00DA3043"/>
    <w:rsid w:val="00DB0F51"/>
    <w:rsid w:val="00DB32F9"/>
    <w:rsid w:val="00DC2962"/>
    <w:rsid w:val="00DC31D5"/>
    <w:rsid w:val="00DC4282"/>
    <w:rsid w:val="00DC4FB3"/>
    <w:rsid w:val="00DC68BC"/>
    <w:rsid w:val="00DD0744"/>
    <w:rsid w:val="00DD6161"/>
    <w:rsid w:val="00DD62AC"/>
    <w:rsid w:val="00DD6E31"/>
    <w:rsid w:val="00DF5148"/>
    <w:rsid w:val="00DF7E82"/>
    <w:rsid w:val="00E038DF"/>
    <w:rsid w:val="00E11AD1"/>
    <w:rsid w:val="00E12DD0"/>
    <w:rsid w:val="00E1728A"/>
    <w:rsid w:val="00E17B7D"/>
    <w:rsid w:val="00E23500"/>
    <w:rsid w:val="00E23C19"/>
    <w:rsid w:val="00E248F0"/>
    <w:rsid w:val="00E2617F"/>
    <w:rsid w:val="00E27BA5"/>
    <w:rsid w:val="00E337E4"/>
    <w:rsid w:val="00E3678A"/>
    <w:rsid w:val="00E37074"/>
    <w:rsid w:val="00E449C6"/>
    <w:rsid w:val="00E458B1"/>
    <w:rsid w:val="00E5120F"/>
    <w:rsid w:val="00E52C40"/>
    <w:rsid w:val="00E53C29"/>
    <w:rsid w:val="00E60562"/>
    <w:rsid w:val="00E65A42"/>
    <w:rsid w:val="00E66992"/>
    <w:rsid w:val="00E66F3C"/>
    <w:rsid w:val="00E74039"/>
    <w:rsid w:val="00E75256"/>
    <w:rsid w:val="00E776B5"/>
    <w:rsid w:val="00E82D29"/>
    <w:rsid w:val="00E902BB"/>
    <w:rsid w:val="00E90CD9"/>
    <w:rsid w:val="00E9308F"/>
    <w:rsid w:val="00E939F3"/>
    <w:rsid w:val="00E93E28"/>
    <w:rsid w:val="00E95E2E"/>
    <w:rsid w:val="00E9693B"/>
    <w:rsid w:val="00EA2041"/>
    <w:rsid w:val="00EA2174"/>
    <w:rsid w:val="00EA2C70"/>
    <w:rsid w:val="00EA5A85"/>
    <w:rsid w:val="00EB2FD1"/>
    <w:rsid w:val="00EB50C3"/>
    <w:rsid w:val="00EB6025"/>
    <w:rsid w:val="00EC09F4"/>
    <w:rsid w:val="00EC3A9E"/>
    <w:rsid w:val="00EC3D30"/>
    <w:rsid w:val="00EC443C"/>
    <w:rsid w:val="00EC49A1"/>
    <w:rsid w:val="00EC733F"/>
    <w:rsid w:val="00ED4192"/>
    <w:rsid w:val="00ED5127"/>
    <w:rsid w:val="00EE0601"/>
    <w:rsid w:val="00EE0A86"/>
    <w:rsid w:val="00EF0571"/>
    <w:rsid w:val="00EF1631"/>
    <w:rsid w:val="00EF192E"/>
    <w:rsid w:val="00EF455D"/>
    <w:rsid w:val="00F028EE"/>
    <w:rsid w:val="00F031F9"/>
    <w:rsid w:val="00F06931"/>
    <w:rsid w:val="00F11D69"/>
    <w:rsid w:val="00F14B61"/>
    <w:rsid w:val="00F152CD"/>
    <w:rsid w:val="00F1726A"/>
    <w:rsid w:val="00F179CF"/>
    <w:rsid w:val="00F21AE4"/>
    <w:rsid w:val="00F2249B"/>
    <w:rsid w:val="00F24E83"/>
    <w:rsid w:val="00F250DF"/>
    <w:rsid w:val="00F277E3"/>
    <w:rsid w:val="00F30F25"/>
    <w:rsid w:val="00F3163B"/>
    <w:rsid w:val="00F35EFF"/>
    <w:rsid w:val="00F36D41"/>
    <w:rsid w:val="00F372F9"/>
    <w:rsid w:val="00F41868"/>
    <w:rsid w:val="00F43565"/>
    <w:rsid w:val="00F4502D"/>
    <w:rsid w:val="00F45650"/>
    <w:rsid w:val="00F47094"/>
    <w:rsid w:val="00F56182"/>
    <w:rsid w:val="00F64DBA"/>
    <w:rsid w:val="00F7073C"/>
    <w:rsid w:val="00F70C83"/>
    <w:rsid w:val="00F70E85"/>
    <w:rsid w:val="00F74002"/>
    <w:rsid w:val="00F770DB"/>
    <w:rsid w:val="00F77E25"/>
    <w:rsid w:val="00F80A89"/>
    <w:rsid w:val="00F80E9E"/>
    <w:rsid w:val="00F83D64"/>
    <w:rsid w:val="00F879EE"/>
    <w:rsid w:val="00F90517"/>
    <w:rsid w:val="00F90762"/>
    <w:rsid w:val="00F942EA"/>
    <w:rsid w:val="00F94A53"/>
    <w:rsid w:val="00F96EBF"/>
    <w:rsid w:val="00F97EB6"/>
    <w:rsid w:val="00FA0928"/>
    <w:rsid w:val="00FA253B"/>
    <w:rsid w:val="00FA5359"/>
    <w:rsid w:val="00FA5719"/>
    <w:rsid w:val="00FB0099"/>
    <w:rsid w:val="00FB0599"/>
    <w:rsid w:val="00FB0E29"/>
    <w:rsid w:val="00FB69C3"/>
    <w:rsid w:val="00FC1417"/>
    <w:rsid w:val="00FC1848"/>
    <w:rsid w:val="00FC2C38"/>
    <w:rsid w:val="00FC62A2"/>
    <w:rsid w:val="00FC7B6D"/>
    <w:rsid w:val="00FD7E1B"/>
    <w:rsid w:val="00FE4B6C"/>
    <w:rsid w:val="00FE5D11"/>
    <w:rsid w:val="00FE5DCF"/>
    <w:rsid w:val="00FF071E"/>
    <w:rsid w:val="00FF6F9B"/>
    <w:rsid w:val="03FC4010"/>
    <w:rsid w:val="0D1E31EA"/>
    <w:rsid w:val="12A99021"/>
    <w:rsid w:val="18973BF1"/>
    <w:rsid w:val="2729A125"/>
    <w:rsid w:val="3B648EEA"/>
    <w:rsid w:val="3E5D023F"/>
    <w:rsid w:val="4B7806CC"/>
    <w:rsid w:val="4C3D7B2B"/>
    <w:rsid w:val="50655D64"/>
    <w:rsid w:val="523747C7"/>
    <w:rsid w:val="65800F03"/>
    <w:rsid w:val="6BDBE34A"/>
    <w:rsid w:val="6CC7076F"/>
    <w:rsid w:val="7E96C307"/>
    <w:rsid w:val="7F413E6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050"/>
    <o:shapelayout v:ext="edit">
      <o:idmap v:ext="edit" data="2"/>
    </o:shapelayout>
  </w:shapeDefaults>
  <w:decimalSymbol w:val="."/>
  <w:listSeparator w:val=","/>
  <w14:docId w14:val="2CC8AE75"/>
  <w15:chartTrackingRefBased/>
  <w15:docId w15:val="{A030CA48-93C8-4926-9A73-F53B7A09CA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94A53"/>
    <w:rPr>
      <w:sz w:val="24"/>
      <w:szCs w:val="24"/>
    </w:rPr>
  </w:style>
  <w:style w:type="paragraph" w:styleId="Heading1">
    <w:name w:val="heading 1"/>
    <w:basedOn w:val="Normal"/>
    <w:next w:val="Normal"/>
    <w:qFormat/>
    <w:rsid w:val="009B5715"/>
    <w:pPr>
      <w:keepNext/>
      <w:jc w:val="both"/>
      <w:outlineLvl w:val="0"/>
    </w:pPr>
    <w:rPr>
      <w:rFonts w:ascii="Arial" w:hAnsi="Arial"/>
      <w:b/>
      <w:szCs w:val="20"/>
      <w:lang w:eastAsia="en-US"/>
    </w:rPr>
  </w:style>
  <w:style w:type="paragraph" w:styleId="Heading3">
    <w:name w:val="heading 3"/>
    <w:basedOn w:val="Normal"/>
    <w:next w:val="Normal"/>
    <w:qFormat/>
    <w:rsid w:val="0085347F"/>
    <w:pPr>
      <w:keepNext/>
      <w:spacing w:before="240" w:after="60"/>
      <w:outlineLvl w:val="2"/>
    </w:pPr>
    <w:rPr>
      <w:rFonts w:ascii="Arial" w:hAnsi="Arial" w:cs="Arial"/>
      <w:b/>
      <w:bCs/>
      <w:sz w:val="26"/>
      <w:szCs w:val="26"/>
    </w:rPr>
  </w:style>
  <w:style w:type="paragraph" w:styleId="Heading4">
    <w:name w:val="heading 4"/>
    <w:basedOn w:val="Normal"/>
    <w:next w:val="Normal"/>
    <w:qFormat/>
    <w:rsid w:val="00B72F95"/>
    <w:pPr>
      <w:keepNext/>
      <w:spacing w:before="240" w:after="60"/>
      <w:outlineLvl w:val="3"/>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Text">
    <w:name w:val="annotation text"/>
    <w:basedOn w:val="Normal"/>
    <w:autoRedefine/>
    <w:semiHidden/>
    <w:rsid w:val="00BD7937"/>
    <w:pPr>
      <w:widowControl w:val="0"/>
    </w:pPr>
    <w:rPr>
      <w:rFonts w:ascii="Arial" w:hAnsi="Arial"/>
      <w:snapToGrid w:val="0"/>
      <w:sz w:val="20"/>
      <w:szCs w:val="20"/>
      <w:lang w:val="en-US" w:eastAsia="en-US"/>
    </w:rPr>
  </w:style>
  <w:style w:type="paragraph" w:styleId="Header">
    <w:name w:val="header"/>
    <w:basedOn w:val="Normal"/>
    <w:rsid w:val="005A7A0F"/>
    <w:pPr>
      <w:tabs>
        <w:tab w:val="center" w:pos="4153"/>
        <w:tab w:val="right" w:pos="8306"/>
      </w:tabs>
    </w:pPr>
  </w:style>
  <w:style w:type="paragraph" w:styleId="Footer">
    <w:name w:val="footer"/>
    <w:basedOn w:val="Normal"/>
    <w:rsid w:val="005A7A0F"/>
    <w:pPr>
      <w:tabs>
        <w:tab w:val="center" w:pos="4153"/>
        <w:tab w:val="right" w:pos="8306"/>
      </w:tabs>
    </w:pPr>
  </w:style>
  <w:style w:type="table" w:styleId="TableGrid">
    <w:name w:val="Table Grid"/>
    <w:basedOn w:val="TableNormal"/>
    <w:rsid w:val="00A3597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semiHidden/>
    <w:rsid w:val="00E66992"/>
    <w:rPr>
      <w:sz w:val="16"/>
      <w:szCs w:val="16"/>
    </w:rPr>
  </w:style>
  <w:style w:type="paragraph" w:styleId="CommentSubject">
    <w:name w:val="annotation subject"/>
    <w:basedOn w:val="CommentText"/>
    <w:next w:val="CommentText"/>
    <w:semiHidden/>
    <w:rsid w:val="00E66992"/>
    <w:pPr>
      <w:widowControl/>
    </w:pPr>
    <w:rPr>
      <w:rFonts w:ascii="Times New Roman" w:hAnsi="Times New Roman"/>
      <w:b/>
      <w:bCs/>
      <w:snapToGrid/>
      <w:lang w:val="en-GB" w:eastAsia="en-GB"/>
    </w:rPr>
  </w:style>
  <w:style w:type="paragraph" w:styleId="BalloonText">
    <w:name w:val="Balloon Text"/>
    <w:basedOn w:val="Normal"/>
    <w:semiHidden/>
    <w:rsid w:val="00E66992"/>
    <w:rPr>
      <w:rFonts w:ascii="Tahoma" w:hAnsi="Tahoma" w:cs="Tahoma"/>
      <w:sz w:val="16"/>
      <w:szCs w:val="16"/>
    </w:rPr>
  </w:style>
  <w:style w:type="paragraph" w:customStyle="1" w:styleId="CarCarCharCharCharCharCharCarCarCharCharCarCarCharCharCarCarCharCharCarCarCharCharCarCarCharCharCarCar">
    <w:name w:val="Car Car Char Char Char Char Char Car Car Char Char Car Car Char Char Car Car Char Char Car Car Char Char Car Car Char Char Car Car"/>
    <w:basedOn w:val="Normal"/>
    <w:next w:val="Normal"/>
    <w:rsid w:val="009B5715"/>
    <w:pPr>
      <w:spacing w:after="160" w:line="240" w:lineRule="exact"/>
    </w:pPr>
    <w:rPr>
      <w:rFonts w:ascii="Arial" w:hAnsi="Arial"/>
      <w:sz w:val="20"/>
      <w:szCs w:val="20"/>
      <w:lang w:val="en-US" w:eastAsia="en-US"/>
    </w:rPr>
  </w:style>
  <w:style w:type="character" w:styleId="PageNumber">
    <w:name w:val="page number"/>
    <w:basedOn w:val="DefaultParagraphFont"/>
    <w:rsid w:val="00D30700"/>
  </w:style>
  <w:style w:type="paragraph" w:customStyle="1" w:styleId="CarCarCharCharCharCharCharCarCarCharCharCarCarCharCharCarCarCharCharCarCarCharCharCarCarCharCharCarCar0">
    <w:name w:val="Car Car Char Char Char Char Char Car Car Char Char Car Car Char Char Car Car Char Char Car Car Char Char Car Car Char Char Car Car0"/>
    <w:basedOn w:val="Normal"/>
    <w:next w:val="Normal"/>
    <w:rsid w:val="002F4189"/>
    <w:pPr>
      <w:spacing w:after="160" w:line="240" w:lineRule="exact"/>
    </w:pPr>
    <w:rPr>
      <w:rFonts w:ascii="Arial" w:hAnsi="Arial"/>
      <w:sz w:val="20"/>
      <w:szCs w:val="20"/>
      <w:lang w:val="en-US" w:eastAsia="en-US"/>
    </w:rPr>
  </w:style>
  <w:style w:type="paragraph" w:styleId="BodyText">
    <w:name w:val="Body Text"/>
    <w:basedOn w:val="Normal"/>
    <w:link w:val="BodyTextChar"/>
    <w:rsid w:val="00B72F95"/>
    <w:pPr>
      <w:spacing w:after="240"/>
    </w:pPr>
    <w:rPr>
      <w:rFonts w:ascii="Garamond MT" w:hAnsi="Garamond MT"/>
      <w:szCs w:val="20"/>
      <w:lang w:eastAsia="en-US"/>
    </w:rPr>
  </w:style>
  <w:style w:type="character" w:customStyle="1" w:styleId="BodyTextChar">
    <w:name w:val="Body Text Char"/>
    <w:link w:val="BodyText"/>
    <w:rsid w:val="00B72F95"/>
    <w:rPr>
      <w:rFonts w:ascii="Garamond MT" w:hAnsi="Garamond MT"/>
      <w:sz w:val="24"/>
      <w:lang w:val="en-GB" w:eastAsia="en-US" w:bidi="ar-SA"/>
    </w:rPr>
  </w:style>
  <w:style w:type="paragraph" w:styleId="NormalIndent">
    <w:name w:val="Normal Indent"/>
    <w:basedOn w:val="Normal"/>
    <w:semiHidden/>
    <w:rsid w:val="0085347F"/>
    <w:pPr>
      <w:widowControl w:val="0"/>
      <w:autoSpaceDE w:val="0"/>
      <w:autoSpaceDN w:val="0"/>
      <w:adjustRightInd w:val="0"/>
      <w:ind w:left="851"/>
    </w:pPr>
    <w:rPr>
      <w:rFonts w:ascii="Garamond MT" w:hAnsi="Garamond MT" w:cs="Garamond MT"/>
      <w14:shadow w14:blurRad="50800" w14:dist="38100" w14:dir="2700000" w14:sx="100000" w14:sy="100000" w14:kx="0" w14:ky="0" w14:algn="tl">
        <w14:srgbClr w14:val="000000">
          <w14:alpha w14:val="60000"/>
        </w14:srgbClr>
      </w14:shadow>
    </w:rPr>
  </w:style>
  <w:style w:type="character" w:customStyle="1" w:styleId="StyleHeading3CharChar">
    <w:name w:val="Style Heading 3 Char Char"/>
    <w:rsid w:val="0085347F"/>
    <w:rPr>
      <w:rFonts w:ascii="Arial Bold" w:hAnsi="Arial Bold" w:cs="Arial Bold"/>
      <w:b/>
      <w:bCs/>
      <w:sz w:val="24"/>
      <w:szCs w:val="24"/>
      <w:lang w:val="en-GB"/>
    </w:rPr>
  </w:style>
  <w:style w:type="character" w:customStyle="1" w:styleId="StyleHeading3NotLatinBoldChar">
    <w:name w:val="Style Heading 3 + Not (Latin) Bold Char"/>
    <w:rsid w:val="0085347F"/>
    <w:rPr>
      <w:rFonts w:ascii="Arial" w:hAnsi="Arial" w:cs="Arial"/>
      <w:b/>
      <w:bCs/>
      <w:sz w:val="24"/>
      <w:szCs w:val="24"/>
      <w:lang w:val="en-GB"/>
    </w:rPr>
  </w:style>
  <w:style w:type="paragraph" w:customStyle="1" w:styleId="CMSHeadL1">
    <w:name w:val="CMS Head L1"/>
    <w:basedOn w:val="Normal"/>
    <w:next w:val="CMSHeadL2"/>
    <w:rsid w:val="005C46F6"/>
    <w:pPr>
      <w:pageBreakBefore/>
      <w:numPr>
        <w:numId w:val="12"/>
      </w:numPr>
      <w:spacing w:before="240" w:after="240"/>
      <w:jc w:val="center"/>
      <w:outlineLvl w:val="0"/>
    </w:pPr>
    <w:rPr>
      <w:b/>
      <w:sz w:val="28"/>
      <w:lang w:eastAsia="en-US"/>
    </w:rPr>
  </w:style>
  <w:style w:type="paragraph" w:customStyle="1" w:styleId="CMSHeadL2">
    <w:name w:val="CMS Head L2"/>
    <w:basedOn w:val="Normal"/>
    <w:next w:val="CMSHeadL3"/>
    <w:rsid w:val="005C46F6"/>
    <w:pPr>
      <w:keepNext/>
      <w:keepLines/>
      <w:numPr>
        <w:ilvl w:val="1"/>
        <w:numId w:val="12"/>
      </w:numPr>
      <w:spacing w:before="240" w:after="240"/>
      <w:ind w:left="851" w:hanging="851"/>
      <w:outlineLvl w:val="1"/>
    </w:pPr>
    <w:rPr>
      <w:b/>
      <w:sz w:val="22"/>
      <w:lang w:eastAsia="en-US"/>
    </w:rPr>
  </w:style>
  <w:style w:type="paragraph" w:customStyle="1" w:styleId="CMSHeadL3">
    <w:name w:val="CMS Head L3"/>
    <w:basedOn w:val="Normal"/>
    <w:rsid w:val="005C46F6"/>
    <w:pPr>
      <w:numPr>
        <w:ilvl w:val="2"/>
        <w:numId w:val="12"/>
      </w:numPr>
      <w:spacing w:after="240"/>
      <w:ind w:left="851" w:hanging="851"/>
      <w:outlineLvl w:val="2"/>
    </w:pPr>
    <w:rPr>
      <w:sz w:val="22"/>
      <w:lang w:eastAsia="en-US"/>
    </w:rPr>
  </w:style>
  <w:style w:type="paragraph" w:customStyle="1" w:styleId="CMSHeadL4">
    <w:name w:val="CMS Head L4"/>
    <w:basedOn w:val="Normal"/>
    <w:rsid w:val="005C46F6"/>
    <w:pPr>
      <w:numPr>
        <w:ilvl w:val="3"/>
        <w:numId w:val="12"/>
      </w:numPr>
      <w:spacing w:after="240"/>
      <w:ind w:left="1702"/>
      <w:outlineLvl w:val="3"/>
    </w:pPr>
    <w:rPr>
      <w:sz w:val="22"/>
      <w:lang w:eastAsia="en-US"/>
    </w:rPr>
  </w:style>
  <w:style w:type="paragraph" w:customStyle="1" w:styleId="CMSHeadL5">
    <w:name w:val="CMS Head L5"/>
    <w:basedOn w:val="Normal"/>
    <w:rsid w:val="005C46F6"/>
    <w:pPr>
      <w:numPr>
        <w:ilvl w:val="4"/>
        <w:numId w:val="12"/>
      </w:numPr>
      <w:spacing w:after="240"/>
      <w:ind w:left="2552" w:hanging="851"/>
      <w:outlineLvl w:val="4"/>
    </w:pPr>
    <w:rPr>
      <w:sz w:val="22"/>
      <w:lang w:eastAsia="en-US"/>
    </w:rPr>
  </w:style>
  <w:style w:type="paragraph" w:customStyle="1" w:styleId="CMSHeadL6">
    <w:name w:val="CMS Head L6"/>
    <w:basedOn w:val="Normal"/>
    <w:rsid w:val="005C46F6"/>
    <w:pPr>
      <w:numPr>
        <w:ilvl w:val="5"/>
        <w:numId w:val="12"/>
      </w:numPr>
      <w:spacing w:after="240"/>
      <w:ind w:left="3403"/>
      <w:outlineLvl w:val="5"/>
    </w:pPr>
    <w:rPr>
      <w:sz w:val="22"/>
      <w:lang w:eastAsia="en-US"/>
    </w:rPr>
  </w:style>
  <w:style w:type="paragraph" w:customStyle="1" w:styleId="CMSHeadL7">
    <w:name w:val="CMS Head L7"/>
    <w:basedOn w:val="Normal"/>
    <w:rsid w:val="005C46F6"/>
    <w:pPr>
      <w:numPr>
        <w:ilvl w:val="6"/>
        <w:numId w:val="12"/>
      </w:numPr>
      <w:spacing w:after="240"/>
      <w:outlineLvl w:val="6"/>
    </w:pPr>
    <w:rPr>
      <w:sz w:val="22"/>
      <w:lang w:eastAsia="en-US"/>
    </w:rPr>
  </w:style>
  <w:style w:type="paragraph" w:customStyle="1" w:styleId="CMSHeadL8">
    <w:name w:val="CMS Head L8"/>
    <w:basedOn w:val="Normal"/>
    <w:rsid w:val="005C46F6"/>
    <w:pPr>
      <w:numPr>
        <w:ilvl w:val="7"/>
        <w:numId w:val="12"/>
      </w:numPr>
      <w:spacing w:after="240"/>
      <w:ind w:left="1702" w:hanging="851"/>
      <w:outlineLvl w:val="7"/>
    </w:pPr>
    <w:rPr>
      <w:sz w:val="22"/>
      <w:lang w:eastAsia="en-US"/>
    </w:rPr>
  </w:style>
  <w:style w:type="paragraph" w:customStyle="1" w:styleId="CMSHeadL9">
    <w:name w:val="CMS Head L9"/>
    <w:basedOn w:val="Normal"/>
    <w:rsid w:val="005C46F6"/>
    <w:pPr>
      <w:numPr>
        <w:ilvl w:val="8"/>
        <w:numId w:val="12"/>
      </w:numPr>
      <w:spacing w:after="240"/>
      <w:outlineLvl w:val="8"/>
    </w:pPr>
    <w:rPr>
      <w:sz w:val="22"/>
      <w:lang w:eastAsia="en-US"/>
    </w:rPr>
  </w:style>
  <w:style w:type="paragraph" w:styleId="ListParagraph">
    <w:name w:val="List Paragraph"/>
    <w:basedOn w:val="Normal"/>
    <w:uiPriority w:val="34"/>
    <w:qFormat/>
    <w:rsid w:val="00E458B1"/>
    <w:pPr>
      <w:ind w:left="720"/>
    </w:pPr>
  </w:style>
  <w:style w:type="paragraph" w:styleId="Revision">
    <w:name w:val="Revision"/>
    <w:hidden/>
    <w:uiPriority w:val="99"/>
    <w:semiHidden/>
    <w:rsid w:val="00593091"/>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MediaServiceAutoKeyPoints xmlns="f71abe4e-f5ff-49cd-8eff-5f4949acc510" xsi:nil="true"/>
    <MediaServiceOCR xmlns="f71abe4e-f5ff-49cd-8eff-5f4949acc510" xsi:nil="true"/>
    <MediaServiceKeyPoints xmlns="f71abe4e-f5ff-49cd-8eff-5f4949acc510" xsi:nil="true"/>
    <MediaLengthInSeconds xmlns="f71abe4e-f5ff-49cd-8eff-5f4949acc510" xsi:nil="true"/>
    <MediaServiceSearchProperties xmlns="f71abe4e-f5ff-49cd-8eff-5f4949acc510" xsi:nil="true"/>
    <MediaServiceMetadata xmlns="f71abe4e-f5ff-49cd-8eff-5f4949acc510" xsi:nil="true"/>
    <MediaServiceDateTaken xmlns="f71abe4e-f5ff-49cd-8eff-5f4949acc510" xsi:nil="true"/>
    <MediaServiceGenerationTime xmlns="f71abe4e-f5ff-49cd-8eff-5f4949acc510" xsi:nil="true"/>
    <SharedWithUsers xmlns="97b6fe81-1556-4112-94ca-31043ca39b71">
      <UserInfo>
        <DisplayName/>
        <AccountId xsi:nil="true"/>
        <AccountType/>
      </UserInfo>
    </SharedWithUsers>
    <MediaServiceAutoTags xmlns="f71abe4e-f5ff-49cd-8eff-5f4949acc510" xsi:nil="true"/>
    <MediaServiceObjectDetectorVersions xmlns="f71abe4e-f5ff-49cd-8eff-5f4949acc510" xsi:nil="true"/>
    <MediaServiceFastMetadata xmlns="f71abe4e-f5ff-49cd-8eff-5f4949acc510" xsi:nil="true"/>
    <MediaServiceEventHashCode xmlns="f71abe4e-f5ff-49cd-8eff-5f4949acc510" xsi:nil="true"/>
    <SharedWithDetails xmlns="97b6fe81-1556-4112-94ca-31043ca39b71" xsi:nil="true"/>
    <MediaServiceLocation xmlns="f71abe4e-f5ff-49cd-8eff-5f4949acc510"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5BC261C8F09564428ABFA751934FCA20" ma:contentTypeVersion="3" ma:contentTypeDescription="Create a new document." ma:contentTypeScope="" ma:versionID="d6958ce98ea58d51fedaeeac576f72b6">
  <xsd:schema xmlns:xsd="http://www.w3.org/2001/XMLSchema" xmlns:xs="http://www.w3.org/2001/XMLSchema" xmlns:p="http://schemas.microsoft.com/office/2006/metadata/properties" xmlns:ns2="f71abe4e-f5ff-49cd-8eff-5f4949acc510" xmlns:ns3="97b6fe81-1556-4112-94ca-31043ca39b71" targetNamespace="http://schemas.microsoft.com/office/2006/metadata/properties" ma:root="true" ma:fieldsID="60189deeda322035a5251218184e0b05" ns2:_="" ns3:_="">
    <xsd:import namespace="f71abe4e-f5ff-49cd-8eff-5f4949acc510"/>
    <xsd:import namespace="97b6fe81-1556-4112-94ca-31043ca39b7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3:SharedWithUsers" minOccurs="0"/>
                <xsd:element ref="ns3:SharedWithDetails" minOccurs="0"/>
                <xsd:element ref="ns2:MediaServiceObjectDetectorVersions"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1abe4e-f5ff-49cd-8eff-5f4949acc5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false">
      <xsd:simpleType>
        <xsd:restriction base="dms:Note"/>
      </xsd:simpleType>
    </xsd:element>
    <xsd:element name="MediaServiceFastMetadata" ma:index="9" nillable="true" ma:displayName="MediaServiceFastMetadata" ma:hidden="true" ma:internalName="MediaServiceFastMetadata" ma:readOnly="false">
      <xsd:simpleType>
        <xsd:restriction base="dms:Note"/>
      </xsd:simpleType>
    </xsd:element>
    <xsd:element name="MediaServiceAutoKeyPoints" ma:index="10" nillable="true" ma:displayName="MediaServiceAutoKeyPoints" ma:hidden="true" ma:internalName="MediaServiceAutoKeyPoints" ma:readOnly="false">
      <xsd:simpleType>
        <xsd:restriction base="dms:Note"/>
      </xsd:simpleType>
    </xsd:element>
    <xsd:element name="MediaServiceKeyPoints" ma:index="11" nillable="true" ma:displayName="KeyPoints" ma:hidden="true" ma:internalName="MediaServiceKeyPoints" ma:readOnly="false">
      <xsd:simpleType>
        <xsd:restriction base="dms:Note"/>
      </xsd:simpleType>
    </xsd:element>
    <xsd:element name="MediaServiceAutoTags" ma:index="12" nillable="true" ma:displayName="Tags" ma:hidden="true" ma:internalName="MediaServiceAutoTags" ma:readOnly="false">
      <xsd:simpleType>
        <xsd:restriction base="dms:Text"/>
      </xsd:simpleType>
    </xsd:element>
    <xsd:element name="MediaServiceGenerationTime" ma:index="13" nillable="true" ma:displayName="MediaServiceGenerationTime" ma:hidden="true" ma:internalName="MediaServiceGenerationTime" ma:readOnly="false">
      <xsd:simpleType>
        <xsd:restriction base="dms:Text"/>
      </xsd:simpleType>
    </xsd:element>
    <xsd:element name="MediaServiceEventHashCode" ma:index="14" nillable="true" ma:displayName="MediaServiceEventHashCode" ma:hidden="true" ma:internalName="MediaServiceEventHashCode" ma:readOnly="false">
      <xsd:simpleType>
        <xsd:restriction base="dms:Text"/>
      </xsd:simpleType>
    </xsd:element>
    <xsd:element name="MediaServiceDateTaken" ma:index="15" nillable="true" ma:displayName="MediaServiceDateTaken" ma:hidden="true" ma:internalName="MediaServiceDateTaken" ma:readOnly="false">
      <xsd:simpleType>
        <xsd:restriction base="dms:Text"/>
      </xsd:simpleType>
    </xsd:element>
    <xsd:element name="MediaServiceOCR" ma:index="16" nillable="true" ma:displayName="Extracted Text" ma:hidden="true" ma:internalName="MediaServiceOCR" ma:readOnly="false">
      <xsd:simpleType>
        <xsd:restriction base="dms:Note"/>
      </xsd:simpleType>
    </xsd:element>
    <xsd:element name="MediaServiceLocation" ma:index="17" nillable="true" ma:displayName="Location" ma:hidden="true" ma:internalName="MediaServiceLocation" ma:readOnly="false">
      <xsd:simpleType>
        <xsd:restriction base="dms:Text"/>
      </xsd:simpleType>
    </xsd:element>
    <xsd:element name="MediaServiceObjectDetectorVersions" ma:index="20" nillable="true" ma:displayName="MediaServiceObjectDetectorVersions" ma:description="" ma:hidden="true" ma:indexed="true" ma:internalName="MediaServiceObjectDetectorVersions" ma:readOnly="false">
      <xsd:simpleType>
        <xsd:restriction base="dms:Text"/>
      </xsd:simpleType>
    </xsd:element>
    <xsd:element name="MediaLengthInSeconds" ma:index="21" nillable="true" ma:displayName="MediaLengthInSeconds" ma:hidden="true" ma:internalName="MediaLengthInSeconds" ma:readOnly="false">
      <xsd:simpleType>
        <xsd:restriction base="dms:Unknown"/>
      </xsd:simpleType>
    </xsd:element>
    <xsd:element name="MediaServiceSearchProperties" ma:index="22" nillable="true" ma:displayName="MediaServiceSearchProperties" ma:hidden="true" ma:internalName="MediaServiceSearchProperties" ma:readOnly="fals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8" nillable="true" ma:displayName="Shared With" ma:hidden="true" ma:internalName="SharedWithUsers" ma:readOnly="fals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hidden="true" ma:internalName="SharedWithDetails" ma:readOnly="fals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4B9B8AF-797F-467A-AA74-B5799ED9E381}">
  <ds:schemaRefs>
    <ds:schemaRef ds:uri="http://schemas.microsoft.com/office/2006/metadata/properties"/>
    <ds:schemaRef ds:uri="http://schemas.microsoft.com/office/infopath/2007/PartnerControls"/>
    <ds:schemaRef ds:uri="f71abe4e-f5ff-49cd-8eff-5f4949acc510"/>
    <ds:schemaRef ds:uri="97b6fe81-1556-4112-94ca-31043ca39b71"/>
  </ds:schemaRefs>
</ds:datastoreItem>
</file>

<file path=customXml/itemProps2.xml><?xml version="1.0" encoding="utf-8"?>
<ds:datastoreItem xmlns:ds="http://schemas.openxmlformats.org/officeDocument/2006/customXml" ds:itemID="{5B6CC217-4AF6-4E6B-89FA-4874363DB28A}">
  <ds:schemaRefs>
    <ds:schemaRef ds:uri="http://schemas.microsoft.com/sharepoint/v3/contenttype/forms"/>
  </ds:schemaRefs>
</ds:datastoreItem>
</file>

<file path=customXml/itemProps3.xml><?xml version="1.0" encoding="utf-8"?>
<ds:datastoreItem xmlns:ds="http://schemas.openxmlformats.org/officeDocument/2006/customXml" ds:itemID="{EDFC4A6C-6695-40B9-AA3C-C6C4F3387FF4}">
  <ds:schemaRefs>
    <ds:schemaRef ds:uri="http://schemas.openxmlformats.org/officeDocument/2006/bibliography"/>
  </ds:schemaRefs>
</ds:datastoreItem>
</file>

<file path=customXml/itemProps4.xml><?xml version="1.0" encoding="utf-8"?>
<ds:datastoreItem xmlns:ds="http://schemas.openxmlformats.org/officeDocument/2006/customXml" ds:itemID="{870A61A4-EA1F-4E44-B264-97E89E96FC2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71abe4e-f5ff-49cd-8eff-5f4949acc510"/>
    <ds:schemaRef ds:uri="97b6fe81-1556-4112-94ca-31043ca39b7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a63c9e9e-b4db-442a-a94f-08718d788e8c}" enabled="0" method="" siteId="{a63c9e9e-b4db-442a-a94f-08718d788e8c}" removed="1"/>
</clbl:labelList>
</file>

<file path=docProps/app.xml><?xml version="1.0" encoding="utf-8"?>
<Properties xmlns="http://schemas.openxmlformats.org/officeDocument/2006/extended-properties" xmlns:vt="http://schemas.openxmlformats.org/officeDocument/2006/docPropsVTypes">
  <Template>Normal</Template>
  <TotalTime>36</TotalTime>
  <Pages>34</Pages>
  <Words>9951</Words>
  <Characters>51349</Characters>
  <Application>Microsoft Office Word</Application>
  <DocSecurity>8</DocSecurity>
  <Lines>1283</Lines>
  <Paragraphs>348</Paragraphs>
  <ScaleCrop>false</ScaleCrop>
  <Company>National Grid</Company>
  <LinksUpToDate>false</LinksUpToDate>
  <CharactersWithSpaces>60952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SCHEDULE 4</dc:title>
  <dc:subject/>
  <dc:creator>Mark.duffield</dc:creator>
  <cp:keywords/>
  <cp:lastModifiedBy>Tammy Meek</cp:lastModifiedBy>
  <cp:revision>20</cp:revision>
  <cp:lastPrinted>2011-09-30T02:17:00Z</cp:lastPrinted>
  <dcterms:created xsi:type="dcterms:W3CDTF">2026-01-14T15:35:00Z</dcterms:created>
  <dcterms:modified xsi:type="dcterms:W3CDTF">2026-01-19T14:12:00Z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AIL_MSG_ID1">
    <vt:lpwstr>gFAACRwgU2+mnxnDxT/pI7FD98O94DV1sCr5GY81I70uVHlEAeUxUgenAqcu2quQj/8fNbuopB2VZTma_x000d_
67PdM/0NrZTnSm76eKamnM88xBy6bWlfUXBe4+Z7mu5/qo617hSt0LiUIyplbc6GUwAZAGEk/rMY_x000d_
1WJDXGQDcM8b+P2q+HS1+ozrzyIKBwRq7Gud7X6WhKVfbEFG+8uUdSAKXbXFg0Ntd3qZQUAy7SUW_x000d_
bHx08Dd4GrdKVV20Q</vt:lpwstr>
  </property>
  <property fmtid="{D5CDD505-2E9C-101B-9397-08002B2CF9AE}" pid="3" name="MAIL_MSG_ID2">
    <vt:lpwstr>NWNs4l4bTvmJwaEeRvBhVTbhwIDM70EndZJ1PQUdak+lY/+s0jWM9xfgZTq_x000d_
Q7RY3xnSJUCfhuNMcx4XSnOvP9ajUVHrjkqoYA==</vt:lpwstr>
  </property>
  <property fmtid="{D5CDD505-2E9C-101B-9397-08002B2CF9AE}" pid="4" name="RESPONSE_SENDER_NAME">
    <vt:lpwstr>4AAA6DouqOs9baHrfVO7EDNZFNeXOeb28o80v47Bl4fGsLr2UUFjsh6wDA==</vt:lpwstr>
  </property>
  <property fmtid="{D5CDD505-2E9C-101B-9397-08002B2CF9AE}" pid="5" name="EMAIL_OWNER_ADDRESS">
    <vt:lpwstr>4AAAv2pPQheLA5VStHCkR/CepxHueb10EXSEFWoZIYjtpTVcv1Ng/IhwQg==</vt:lpwstr>
  </property>
  <property fmtid="{D5CDD505-2E9C-101B-9397-08002B2CF9AE}" pid="6" name="ItemDescription">
    <vt:lpwstr>fixed and final_x000d_
transition for post as per today</vt:lpwstr>
  </property>
  <property fmtid="{D5CDD505-2E9C-101B-9397-08002B2CF9AE}" pid="7" name="DocType">
    <vt:lpwstr>Agreement</vt:lpwstr>
  </property>
  <property fmtid="{D5CDD505-2E9C-101B-9397-08002B2CF9AE}" pid="8" name="To">
    <vt:lpwstr/>
  </property>
  <property fmtid="{D5CDD505-2E9C-101B-9397-08002B2CF9AE}" pid="9" name="From">
    <vt:lpwstr/>
  </property>
  <property fmtid="{D5CDD505-2E9C-101B-9397-08002B2CF9AE}" pid="10" name="EmailSubject">
    <vt:lpwstr/>
  </property>
  <property fmtid="{D5CDD505-2E9C-101B-9397-08002B2CF9AE}" pid="11" name="@">
    <vt:lpwstr>,</vt:lpwstr>
  </property>
  <property fmtid="{D5CDD505-2E9C-101B-9397-08002B2CF9AE}" pid="12" name="Attach">
    <vt:lpwstr>0</vt:lpwstr>
  </property>
  <property fmtid="{D5CDD505-2E9C-101B-9397-08002B2CF9AE}" pid="13" name="Attachment">
    <vt:lpwstr>, </vt:lpwstr>
  </property>
  <property fmtid="{D5CDD505-2E9C-101B-9397-08002B2CF9AE}" pid="14" name="ContentType">
    <vt:lpwstr>Document</vt:lpwstr>
  </property>
  <property fmtid="{D5CDD505-2E9C-101B-9397-08002B2CF9AE}" pid="15" name="ReceivedDate">
    <vt:lpwstr/>
  </property>
  <property fmtid="{D5CDD505-2E9C-101B-9397-08002B2CF9AE}" pid="16" name="Importance">
    <vt:lpwstr/>
  </property>
  <property fmtid="{D5CDD505-2E9C-101B-9397-08002B2CF9AE}" pid="17" name="ContentTypeId">
    <vt:lpwstr>0x0101005BC261C8F09564428ABFA751934FCA20</vt:lpwstr>
  </property>
  <property fmtid="{D5CDD505-2E9C-101B-9397-08002B2CF9AE}" pid="18" name="MediaServiceImageTags">
    <vt:lpwstr/>
  </property>
  <property fmtid="{D5CDD505-2E9C-101B-9397-08002B2CF9AE}" pid="19" name="Order">
    <vt:r8>9277800</vt:r8>
  </property>
  <property fmtid="{D5CDD505-2E9C-101B-9397-08002B2CF9AE}" pid="20" name="docLang">
    <vt:lpwstr>en</vt:lpwstr>
  </property>
  <property fmtid="{D5CDD505-2E9C-101B-9397-08002B2CF9AE}" pid="21" name="xd_Signature">
    <vt:bool>false</vt:bool>
  </property>
  <property fmtid="{D5CDD505-2E9C-101B-9397-08002B2CF9AE}" pid="22" name="xd_ProgID">
    <vt:lpwstr/>
  </property>
  <property fmtid="{D5CDD505-2E9C-101B-9397-08002B2CF9AE}" pid="23" name="ComplianceAssetId">
    <vt:lpwstr/>
  </property>
  <property fmtid="{D5CDD505-2E9C-101B-9397-08002B2CF9AE}" pid="24" name="TemplateUrl">
    <vt:lpwstr/>
  </property>
  <property fmtid="{D5CDD505-2E9C-101B-9397-08002B2CF9AE}" pid="25" name="_ExtendedDescription">
    <vt:lpwstr/>
  </property>
  <property fmtid="{D5CDD505-2E9C-101B-9397-08002B2CF9AE}" pid="26" name="TriggerFlowInfo">
    <vt:lpwstr/>
  </property>
</Properties>
</file>